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C2854" w14:textId="77777777" w:rsidR="00103345" w:rsidRPr="00557D32" w:rsidRDefault="00103345" w:rsidP="00103345">
      <w:pPr>
        <w:ind w:firstLine="0"/>
        <w:jc w:val="center"/>
        <w:rPr>
          <w:rFonts w:eastAsia="Calibri"/>
          <w:b/>
          <w:sz w:val="44"/>
          <w:szCs w:val="44"/>
        </w:rPr>
      </w:pPr>
      <w:r w:rsidRPr="00557D32">
        <w:rPr>
          <w:rFonts w:eastAsia="Calibri"/>
          <w:b/>
          <w:noProof/>
          <w:sz w:val="44"/>
          <w:szCs w:val="44"/>
          <w:lang w:bidi="ar-SA"/>
        </w:rPr>
        <w:drawing>
          <wp:inline distT="0" distB="0" distL="0" distR="0" wp14:anchorId="5C6A4B5B" wp14:editId="74D9BBAC">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5E9408EA" w14:textId="77777777" w:rsidR="00103345" w:rsidRPr="00557D32" w:rsidRDefault="00103345" w:rsidP="00103345">
      <w:pPr>
        <w:ind w:firstLine="0"/>
        <w:jc w:val="center"/>
        <w:rPr>
          <w:rFonts w:eastAsia="Calibri"/>
          <w:b/>
          <w:sz w:val="44"/>
          <w:szCs w:val="44"/>
        </w:rPr>
      </w:pPr>
    </w:p>
    <w:p w14:paraId="7026D026" w14:textId="76B31D2B" w:rsidR="00103345" w:rsidRDefault="00103345" w:rsidP="00103345">
      <w:pPr>
        <w:ind w:firstLine="0"/>
        <w:jc w:val="center"/>
        <w:rPr>
          <w:rFonts w:eastAsia="Calibri"/>
          <w:b/>
          <w:sz w:val="44"/>
          <w:szCs w:val="44"/>
        </w:rPr>
      </w:pPr>
    </w:p>
    <w:p w14:paraId="08D74F02" w14:textId="51DCA25C" w:rsidR="0015037B" w:rsidRDefault="0015037B" w:rsidP="00103345">
      <w:pPr>
        <w:ind w:firstLine="0"/>
        <w:jc w:val="center"/>
        <w:rPr>
          <w:rFonts w:eastAsia="Calibri"/>
          <w:b/>
          <w:sz w:val="44"/>
          <w:szCs w:val="44"/>
        </w:rPr>
      </w:pPr>
    </w:p>
    <w:p w14:paraId="2CC5F0B6" w14:textId="77777777" w:rsidR="00C90467" w:rsidRPr="002C7E6C" w:rsidRDefault="00C90467" w:rsidP="002C7E6C">
      <w:pPr>
        <w:autoSpaceDN/>
        <w:spacing w:line="276" w:lineRule="auto"/>
        <w:ind w:firstLine="0"/>
        <w:jc w:val="center"/>
      </w:pPr>
      <w:bookmarkStart w:id="0" w:name="_Hlk53433047"/>
      <w:r w:rsidRPr="00C90467">
        <w:rPr>
          <w:rFonts w:eastAsia="Calibri"/>
          <w:b/>
          <w:sz w:val="48"/>
          <w:szCs w:val="44"/>
          <w:lang w:eastAsia="zh-CN"/>
        </w:rPr>
        <w:t xml:space="preserve">Актуализированная Схема теплоснабжения </w:t>
      </w:r>
    </w:p>
    <w:p w14:paraId="35D3B954" w14:textId="77777777" w:rsidR="00C90467" w:rsidRDefault="00C90467" w:rsidP="002C7E6C">
      <w:pPr>
        <w:autoSpaceDN/>
        <w:spacing w:line="276" w:lineRule="auto"/>
        <w:ind w:firstLine="0"/>
        <w:jc w:val="center"/>
        <w:rPr>
          <w:rFonts w:eastAsia="Calibri"/>
          <w:b/>
          <w:sz w:val="48"/>
          <w:szCs w:val="44"/>
          <w:lang w:eastAsia="zh-CN"/>
        </w:rPr>
      </w:pPr>
      <w:r w:rsidRPr="00C90467">
        <w:rPr>
          <w:rFonts w:eastAsia="Calibri"/>
          <w:b/>
          <w:sz w:val="48"/>
          <w:szCs w:val="44"/>
          <w:lang w:eastAsia="zh-CN"/>
        </w:rPr>
        <w:t xml:space="preserve">муниципального образования </w:t>
      </w:r>
    </w:p>
    <w:p w14:paraId="40B03462" w14:textId="5EFCEC29" w:rsidR="00C90467" w:rsidRPr="00C90467" w:rsidRDefault="002C7E6C" w:rsidP="00C90467">
      <w:pPr>
        <w:autoSpaceDN/>
        <w:spacing w:line="276" w:lineRule="auto"/>
        <w:ind w:firstLine="0"/>
        <w:jc w:val="center"/>
        <w:rPr>
          <w:rFonts w:eastAsia="Calibri"/>
          <w:b/>
          <w:sz w:val="48"/>
          <w:szCs w:val="44"/>
          <w:lang w:eastAsia="zh-CN"/>
        </w:rPr>
      </w:pPr>
      <w:r>
        <w:rPr>
          <w:rFonts w:eastAsia="Calibri"/>
          <w:b/>
          <w:sz w:val="48"/>
          <w:szCs w:val="44"/>
          <w:lang w:eastAsia="zh-CN"/>
        </w:rPr>
        <w:t>«Городской округ</w:t>
      </w:r>
    </w:p>
    <w:p w14:paraId="42D66B45" w14:textId="6DE73EC3" w:rsidR="00C90467" w:rsidRPr="002C7E6C" w:rsidRDefault="00C90467" w:rsidP="002C7E6C">
      <w:pPr>
        <w:autoSpaceDN/>
        <w:spacing w:line="276" w:lineRule="auto"/>
        <w:ind w:firstLine="0"/>
        <w:jc w:val="center"/>
      </w:pPr>
      <w:r w:rsidRPr="00C90467">
        <w:rPr>
          <w:rFonts w:eastAsia="Calibri"/>
          <w:b/>
          <w:sz w:val="48"/>
          <w:szCs w:val="44"/>
          <w:lang w:eastAsia="zh-CN"/>
        </w:rPr>
        <w:t>«Город Глазов» Удмуртской Республики</w:t>
      </w:r>
      <w:r w:rsidR="002C7E6C">
        <w:rPr>
          <w:rFonts w:eastAsia="Calibri"/>
          <w:b/>
          <w:sz w:val="48"/>
          <w:szCs w:val="44"/>
          <w:lang w:eastAsia="zh-CN"/>
        </w:rPr>
        <w:t>»</w:t>
      </w:r>
    </w:p>
    <w:p w14:paraId="36DDFD79" w14:textId="77777777" w:rsidR="00C90467" w:rsidRPr="00C90467" w:rsidRDefault="00C90467" w:rsidP="002C7E6C">
      <w:pPr>
        <w:autoSpaceDN/>
        <w:spacing w:line="276" w:lineRule="auto"/>
        <w:ind w:firstLine="0"/>
        <w:jc w:val="center"/>
        <w:rPr>
          <w:rFonts w:eastAsia="Calibri"/>
          <w:b/>
          <w:sz w:val="48"/>
          <w:szCs w:val="44"/>
          <w:lang w:eastAsia="zh-CN"/>
        </w:rPr>
      </w:pPr>
      <w:r w:rsidRPr="00C90467">
        <w:rPr>
          <w:rFonts w:eastAsia="Calibri"/>
          <w:b/>
          <w:sz w:val="48"/>
          <w:szCs w:val="44"/>
          <w:lang w:eastAsia="zh-CN"/>
        </w:rPr>
        <w:t>на период 2016-2030 год</w:t>
      </w:r>
    </w:p>
    <w:p w14:paraId="7D51E8C4" w14:textId="22396BCD" w:rsidR="00C90467" w:rsidRPr="00C90467" w:rsidRDefault="00C90467" w:rsidP="00C90467">
      <w:pPr>
        <w:autoSpaceDN/>
        <w:spacing w:line="276" w:lineRule="auto"/>
        <w:ind w:firstLine="0"/>
        <w:jc w:val="center"/>
        <w:rPr>
          <w:rFonts w:eastAsia="Calibri"/>
          <w:b/>
          <w:sz w:val="48"/>
          <w:szCs w:val="44"/>
          <w:lang w:eastAsia="zh-CN"/>
        </w:rPr>
      </w:pPr>
      <w:r w:rsidRPr="00C90467">
        <w:rPr>
          <w:rFonts w:eastAsia="Calibri"/>
          <w:b/>
          <w:sz w:val="48"/>
          <w:szCs w:val="44"/>
          <w:lang w:eastAsia="zh-CN"/>
        </w:rPr>
        <w:t>(Актуализация на 202</w:t>
      </w:r>
      <w:r w:rsidR="00BD0098">
        <w:rPr>
          <w:rFonts w:eastAsia="Calibri"/>
          <w:b/>
          <w:sz w:val="48"/>
          <w:szCs w:val="44"/>
          <w:lang w:eastAsia="zh-CN"/>
        </w:rPr>
        <w:t xml:space="preserve">6 </w:t>
      </w:r>
      <w:bookmarkStart w:id="1" w:name="_GoBack"/>
      <w:bookmarkEnd w:id="1"/>
      <w:r w:rsidRPr="00C90467">
        <w:rPr>
          <w:rFonts w:eastAsia="Calibri"/>
          <w:b/>
          <w:sz w:val="48"/>
          <w:szCs w:val="44"/>
          <w:lang w:eastAsia="zh-CN"/>
        </w:rPr>
        <w:t>год)</w:t>
      </w:r>
    </w:p>
    <w:p w14:paraId="4A5B90ED" w14:textId="77777777" w:rsidR="00C90467" w:rsidRPr="002C7E6C" w:rsidRDefault="00C90467" w:rsidP="002C7E6C">
      <w:pPr>
        <w:autoSpaceDN/>
        <w:spacing w:line="276" w:lineRule="auto"/>
        <w:ind w:firstLine="0"/>
        <w:jc w:val="center"/>
        <w:rPr>
          <w:rFonts w:eastAsia="Calibri"/>
          <w:b/>
          <w:spacing w:val="-16"/>
          <w:kern w:val="2"/>
          <w:sz w:val="28"/>
        </w:rPr>
      </w:pPr>
    </w:p>
    <w:p w14:paraId="357CA2AF" w14:textId="77777777" w:rsidR="0015037B" w:rsidRDefault="0015037B" w:rsidP="0015037B">
      <w:pPr>
        <w:spacing w:line="276" w:lineRule="auto"/>
        <w:ind w:firstLine="0"/>
        <w:jc w:val="center"/>
        <w:rPr>
          <w:b/>
          <w:spacing w:val="-16"/>
          <w:kern w:val="28"/>
          <w:sz w:val="28"/>
          <w:szCs w:val="28"/>
        </w:rPr>
      </w:pPr>
    </w:p>
    <w:p w14:paraId="58AE73B4" w14:textId="0979EA0C" w:rsidR="00B926D6" w:rsidRPr="00103345" w:rsidRDefault="0015037B" w:rsidP="0015037B">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0"/>
    </w:p>
    <w:p w14:paraId="3799A65E" w14:textId="714F538D" w:rsidR="00381C26" w:rsidRDefault="00381C26" w:rsidP="00EC3024">
      <w:pPr>
        <w:spacing w:line="276" w:lineRule="auto"/>
        <w:ind w:firstLine="0"/>
        <w:jc w:val="center"/>
        <w:rPr>
          <w:b/>
          <w:spacing w:val="-16"/>
          <w:kern w:val="28"/>
          <w:sz w:val="28"/>
          <w:szCs w:val="28"/>
        </w:rPr>
      </w:pPr>
    </w:p>
    <w:p w14:paraId="0B4534B9" w14:textId="77777777" w:rsidR="0015037B" w:rsidRPr="00103345" w:rsidRDefault="0015037B" w:rsidP="00EC3024">
      <w:pPr>
        <w:spacing w:line="276" w:lineRule="auto"/>
        <w:ind w:firstLine="0"/>
        <w:jc w:val="center"/>
        <w:rPr>
          <w:b/>
          <w:spacing w:val="-16"/>
          <w:kern w:val="28"/>
          <w:sz w:val="28"/>
          <w:szCs w:val="28"/>
        </w:rPr>
      </w:pPr>
    </w:p>
    <w:p w14:paraId="1C904628" w14:textId="77777777" w:rsidR="00381C26" w:rsidRPr="00103345" w:rsidRDefault="00381C26" w:rsidP="00EC3024">
      <w:pPr>
        <w:spacing w:line="276" w:lineRule="auto"/>
        <w:ind w:firstLine="0"/>
        <w:jc w:val="center"/>
        <w:rPr>
          <w:b/>
          <w:spacing w:val="-16"/>
          <w:kern w:val="28"/>
          <w:sz w:val="28"/>
          <w:szCs w:val="28"/>
        </w:rPr>
      </w:pPr>
    </w:p>
    <w:p w14:paraId="34992985" w14:textId="77777777" w:rsidR="004F0732" w:rsidRPr="00103345" w:rsidRDefault="004F0732" w:rsidP="004F0732">
      <w:pPr>
        <w:spacing w:line="276" w:lineRule="auto"/>
        <w:ind w:firstLine="0"/>
        <w:jc w:val="center"/>
        <w:rPr>
          <w:rFonts w:eastAsia="Calibri"/>
          <w:b/>
          <w:sz w:val="36"/>
          <w:szCs w:val="48"/>
        </w:rPr>
      </w:pPr>
      <w:r w:rsidRPr="00103345">
        <w:rPr>
          <w:rFonts w:eastAsia="Calibri"/>
          <w:b/>
          <w:sz w:val="36"/>
          <w:szCs w:val="48"/>
        </w:rPr>
        <w:t>Глава 2. Существующее и перспективное потребление тепловой энергии на цели теплоснабжения</w:t>
      </w:r>
    </w:p>
    <w:p w14:paraId="65E0367C" w14:textId="77777777" w:rsidR="00381C26" w:rsidRPr="00103345" w:rsidRDefault="00381C26" w:rsidP="00EC3024">
      <w:pPr>
        <w:spacing w:line="276" w:lineRule="auto"/>
        <w:ind w:firstLine="0"/>
        <w:jc w:val="center"/>
        <w:rPr>
          <w:b/>
          <w:spacing w:val="-16"/>
          <w:kern w:val="28"/>
          <w:sz w:val="28"/>
          <w:szCs w:val="28"/>
        </w:rPr>
      </w:pPr>
    </w:p>
    <w:p w14:paraId="43A36878" w14:textId="77777777" w:rsidR="00381C26" w:rsidRPr="00103345" w:rsidRDefault="00381C26" w:rsidP="00EC3024">
      <w:pPr>
        <w:spacing w:line="276" w:lineRule="auto"/>
        <w:ind w:firstLine="0"/>
        <w:jc w:val="center"/>
        <w:rPr>
          <w:b/>
          <w:spacing w:val="-16"/>
          <w:kern w:val="28"/>
          <w:sz w:val="28"/>
          <w:szCs w:val="28"/>
        </w:rPr>
      </w:pPr>
    </w:p>
    <w:p w14:paraId="608D76C9" w14:textId="633C61F6" w:rsidR="003D6574" w:rsidRPr="00103345" w:rsidRDefault="003D6574" w:rsidP="00381C26">
      <w:pPr>
        <w:autoSpaceDE/>
        <w:autoSpaceDN/>
        <w:spacing w:after="200"/>
        <w:jc w:val="center"/>
      </w:pPr>
      <w:r w:rsidRPr="00103345">
        <w:br w:type="page"/>
      </w:r>
    </w:p>
    <w:p w14:paraId="58AC07D3" w14:textId="77777777" w:rsidR="00A67C26" w:rsidRPr="00103345" w:rsidRDefault="00A67C26" w:rsidP="009708A7">
      <w:pPr>
        <w:pStyle w:val="a4"/>
        <w:jc w:val="center"/>
        <w:rPr>
          <w:sz w:val="24"/>
          <w:highlight w:val="yellow"/>
        </w:rPr>
        <w:sectPr w:rsidR="00A67C26" w:rsidRPr="00103345" w:rsidSect="0015037B">
          <w:footerReference w:type="default" r:id="rId10"/>
          <w:footerReference w:type="first" r:id="rId11"/>
          <w:type w:val="continuous"/>
          <w:pgSz w:w="11910" w:h="16840"/>
          <w:pgMar w:top="851" w:right="600" w:bottom="709" w:left="1480" w:header="720" w:footer="720" w:gutter="0"/>
          <w:cols w:space="720"/>
          <w:titlePg/>
          <w:docGrid w:linePitch="299"/>
        </w:sectPr>
      </w:pPr>
    </w:p>
    <w:p w14:paraId="61306DC9" w14:textId="77777777" w:rsidR="00227782" w:rsidRPr="00103345" w:rsidRDefault="00DE1DBB" w:rsidP="00227782">
      <w:pPr>
        <w:pStyle w:val="0"/>
        <w:outlineLvl w:val="9"/>
      </w:pPr>
      <w:bookmarkStart w:id="2" w:name="_Toc57364130"/>
      <w:bookmarkStart w:id="3" w:name="_Toc30074443"/>
      <w:r w:rsidRPr="00103345">
        <w:lastRenderedPageBreak/>
        <w:t>Содержание</w:t>
      </w:r>
      <w:bookmarkEnd w:id="2"/>
    </w:p>
    <w:sdt>
      <w:sdtPr>
        <w:rPr>
          <w:b w:val="0"/>
          <w:bCs w:val="0"/>
          <w:szCs w:val="22"/>
          <w:highlight w:val="yellow"/>
        </w:rPr>
        <w:id w:val="986048072"/>
        <w:docPartObj>
          <w:docPartGallery w:val="Table of Contents"/>
          <w:docPartUnique/>
        </w:docPartObj>
      </w:sdtPr>
      <w:sdtEndPr/>
      <w:sdtContent>
        <w:p w14:paraId="7E3BB92F" w14:textId="31396EFF" w:rsidR="00DE1DBB" w:rsidRPr="00103345" w:rsidRDefault="00DE1DBB" w:rsidP="00103345">
          <w:pPr>
            <w:pStyle w:val="0"/>
            <w:jc w:val="both"/>
            <w:outlineLvl w:val="9"/>
            <w:rPr>
              <w:highlight w:val="yellow"/>
            </w:rPr>
          </w:pPr>
        </w:p>
        <w:p w14:paraId="2B416502" w14:textId="77777777" w:rsidR="00FE5409" w:rsidRDefault="00DE1DBB">
          <w:pPr>
            <w:pStyle w:val="13"/>
            <w:tabs>
              <w:tab w:val="right" w:leader="dot" w:pos="9629"/>
            </w:tabs>
            <w:rPr>
              <w:rFonts w:asciiTheme="minorHAnsi" w:eastAsiaTheme="minorEastAsia" w:hAnsiTheme="minorHAnsi" w:cstheme="minorBidi"/>
              <w:b w:val="0"/>
              <w:bCs w:val="0"/>
              <w:noProof/>
              <w:sz w:val="22"/>
              <w:lang w:bidi="ar-SA"/>
            </w:rPr>
          </w:pPr>
          <w:r w:rsidRPr="00103345">
            <w:rPr>
              <w:highlight w:val="yellow"/>
            </w:rPr>
            <w:fldChar w:fldCharType="begin"/>
          </w:r>
          <w:r w:rsidRPr="00103345">
            <w:rPr>
              <w:highlight w:val="yellow"/>
            </w:rPr>
            <w:instrText xml:space="preserve"> TOC \o "1-3" \h \z \u </w:instrText>
          </w:r>
          <w:r w:rsidRPr="00103345">
            <w:rPr>
              <w:highlight w:val="yellow"/>
            </w:rPr>
            <w:fldChar w:fldCharType="separate"/>
          </w:r>
          <w:hyperlink w:anchor="_Toc57364130" w:history="1">
            <w:r w:rsidR="00FE5409" w:rsidRPr="00793D2B">
              <w:rPr>
                <w:rStyle w:val="ad"/>
                <w:noProof/>
              </w:rPr>
              <w:t>Содержание</w:t>
            </w:r>
            <w:r w:rsidR="00FE5409">
              <w:rPr>
                <w:noProof/>
                <w:webHidden/>
              </w:rPr>
              <w:tab/>
            </w:r>
            <w:r w:rsidR="00FE5409">
              <w:rPr>
                <w:noProof/>
                <w:webHidden/>
              </w:rPr>
              <w:fldChar w:fldCharType="begin"/>
            </w:r>
            <w:r w:rsidR="00FE5409">
              <w:rPr>
                <w:noProof/>
                <w:webHidden/>
              </w:rPr>
              <w:instrText xml:space="preserve"> PAGEREF _Toc57364130 \h </w:instrText>
            </w:r>
            <w:r w:rsidR="00FE5409">
              <w:rPr>
                <w:noProof/>
                <w:webHidden/>
              </w:rPr>
            </w:r>
            <w:r w:rsidR="00FE5409">
              <w:rPr>
                <w:noProof/>
                <w:webHidden/>
              </w:rPr>
              <w:fldChar w:fldCharType="separate"/>
            </w:r>
            <w:r w:rsidR="0073345B">
              <w:rPr>
                <w:noProof/>
                <w:webHidden/>
              </w:rPr>
              <w:t>2</w:t>
            </w:r>
            <w:r w:rsidR="00FE5409">
              <w:rPr>
                <w:noProof/>
                <w:webHidden/>
              </w:rPr>
              <w:fldChar w:fldCharType="end"/>
            </w:r>
          </w:hyperlink>
        </w:p>
        <w:p w14:paraId="06CCBD45" w14:textId="77777777" w:rsidR="00FE5409" w:rsidRDefault="00055671">
          <w:pPr>
            <w:pStyle w:val="13"/>
            <w:tabs>
              <w:tab w:val="right" w:leader="dot" w:pos="9629"/>
            </w:tabs>
            <w:rPr>
              <w:rFonts w:asciiTheme="minorHAnsi" w:eastAsiaTheme="minorEastAsia" w:hAnsiTheme="minorHAnsi" w:cstheme="minorBidi"/>
              <w:b w:val="0"/>
              <w:bCs w:val="0"/>
              <w:noProof/>
              <w:sz w:val="22"/>
              <w:lang w:bidi="ar-SA"/>
            </w:rPr>
          </w:pPr>
          <w:hyperlink w:anchor="_Toc57364131" w:history="1">
            <w:r w:rsidR="00FE5409" w:rsidRPr="00793D2B">
              <w:rPr>
                <w:rStyle w:val="ad"/>
                <w:noProof/>
              </w:rPr>
              <w:t>Определения</w:t>
            </w:r>
            <w:r w:rsidR="00FE5409">
              <w:rPr>
                <w:noProof/>
                <w:webHidden/>
              </w:rPr>
              <w:tab/>
            </w:r>
            <w:r w:rsidR="00FE5409">
              <w:rPr>
                <w:noProof/>
                <w:webHidden/>
              </w:rPr>
              <w:fldChar w:fldCharType="begin"/>
            </w:r>
            <w:r w:rsidR="00FE5409">
              <w:rPr>
                <w:noProof/>
                <w:webHidden/>
              </w:rPr>
              <w:instrText xml:space="preserve"> PAGEREF _Toc57364131 \h </w:instrText>
            </w:r>
            <w:r w:rsidR="00FE5409">
              <w:rPr>
                <w:noProof/>
                <w:webHidden/>
              </w:rPr>
            </w:r>
            <w:r w:rsidR="00FE5409">
              <w:rPr>
                <w:noProof/>
                <w:webHidden/>
              </w:rPr>
              <w:fldChar w:fldCharType="separate"/>
            </w:r>
            <w:r w:rsidR="0073345B">
              <w:rPr>
                <w:noProof/>
                <w:webHidden/>
              </w:rPr>
              <w:t>4</w:t>
            </w:r>
            <w:r w:rsidR="00FE5409">
              <w:rPr>
                <w:noProof/>
                <w:webHidden/>
              </w:rPr>
              <w:fldChar w:fldCharType="end"/>
            </w:r>
          </w:hyperlink>
        </w:p>
        <w:p w14:paraId="7785B4BD" w14:textId="77777777" w:rsidR="00FE5409" w:rsidRDefault="00055671">
          <w:pPr>
            <w:pStyle w:val="13"/>
            <w:tabs>
              <w:tab w:val="right" w:leader="dot" w:pos="9629"/>
            </w:tabs>
            <w:rPr>
              <w:rFonts w:asciiTheme="minorHAnsi" w:eastAsiaTheme="minorEastAsia" w:hAnsiTheme="minorHAnsi" w:cstheme="minorBidi"/>
              <w:b w:val="0"/>
              <w:bCs w:val="0"/>
              <w:noProof/>
              <w:sz w:val="22"/>
              <w:lang w:bidi="ar-SA"/>
            </w:rPr>
          </w:pPr>
          <w:hyperlink w:anchor="_Toc57364132" w:history="1">
            <w:r w:rsidR="00FE5409" w:rsidRPr="00793D2B">
              <w:rPr>
                <w:rStyle w:val="ad"/>
                <w:noProof/>
              </w:rPr>
              <w:t>Перечень принятых обозначений</w:t>
            </w:r>
            <w:r w:rsidR="00FE5409">
              <w:rPr>
                <w:noProof/>
                <w:webHidden/>
              </w:rPr>
              <w:tab/>
            </w:r>
            <w:r w:rsidR="00FE5409">
              <w:rPr>
                <w:noProof/>
                <w:webHidden/>
              </w:rPr>
              <w:fldChar w:fldCharType="begin"/>
            </w:r>
            <w:r w:rsidR="00FE5409">
              <w:rPr>
                <w:noProof/>
                <w:webHidden/>
              </w:rPr>
              <w:instrText xml:space="preserve"> PAGEREF _Toc57364132 \h </w:instrText>
            </w:r>
            <w:r w:rsidR="00FE5409">
              <w:rPr>
                <w:noProof/>
                <w:webHidden/>
              </w:rPr>
            </w:r>
            <w:r w:rsidR="00FE5409">
              <w:rPr>
                <w:noProof/>
                <w:webHidden/>
              </w:rPr>
              <w:fldChar w:fldCharType="separate"/>
            </w:r>
            <w:r w:rsidR="0073345B">
              <w:rPr>
                <w:noProof/>
                <w:webHidden/>
              </w:rPr>
              <w:t>7</w:t>
            </w:r>
            <w:r w:rsidR="00FE5409">
              <w:rPr>
                <w:noProof/>
                <w:webHidden/>
              </w:rPr>
              <w:fldChar w:fldCharType="end"/>
            </w:r>
          </w:hyperlink>
        </w:p>
        <w:p w14:paraId="5F73AB19" w14:textId="77777777" w:rsidR="00FE5409" w:rsidRDefault="00055671">
          <w:pPr>
            <w:pStyle w:val="13"/>
            <w:tabs>
              <w:tab w:val="right" w:leader="dot" w:pos="9629"/>
            </w:tabs>
            <w:rPr>
              <w:rFonts w:asciiTheme="minorHAnsi" w:eastAsiaTheme="minorEastAsia" w:hAnsiTheme="minorHAnsi" w:cstheme="minorBidi"/>
              <w:b w:val="0"/>
              <w:bCs w:val="0"/>
              <w:noProof/>
              <w:sz w:val="22"/>
              <w:lang w:bidi="ar-SA"/>
            </w:rPr>
          </w:pPr>
          <w:hyperlink w:anchor="_Toc57364133" w:history="1">
            <w:r w:rsidR="00FE5409" w:rsidRPr="00793D2B">
              <w:rPr>
                <w:rStyle w:val="ad"/>
                <w:noProof/>
              </w:rPr>
              <w:t>Введение</w:t>
            </w:r>
            <w:r w:rsidR="00FE5409">
              <w:rPr>
                <w:noProof/>
                <w:webHidden/>
              </w:rPr>
              <w:tab/>
            </w:r>
            <w:r w:rsidR="00FE5409">
              <w:rPr>
                <w:noProof/>
                <w:webHidden/>
              </w:rPr>
              <w:fldChar w:fldCharType="begin"/>
            </w:r>
            <w:r w:rsidR="00FE5409">
              <w:rPr>
                <w:noProof/>
                <w:webHidden/>
              </w:rPr>
              <w:instrText xml:space="preserve"> PAGEREF _Toc57364133 \h </w:instrText>
            </w:r>
            <w:r w:rsidR="00FE5409">
              <w:rPr>
                <w:noProof/>
                <w:webHidden/>
              </w:rPr>
            </w:r>
            <w:r w:rsidR="00FE5409">
              <w:rPr>
                <w:noProof/>
                <w:webHidden/>
              </w:rPr>
              <w:fldChar w:fldCharType="separate"/>
            </w:r>
            <w:r w:rsidR="0073345B">
              <w:rPr>
                <w:noProof/>
                <w:webHidden/>
              </w:rPr>
              <w:t>8</w:t>
            </w:r>
            <w:r w:rsidR="00FE5409">
              <w:rPr>
                <w:noProof/>
                <w:webHidden/>
              </w:rPr>
              <w:fldChar w:fldCharType="end"/>
            </w:r>
          </w:hyperlink>
        </w:p>
        <w:p w14:paraId="7377C242" w14:textId="77777777" w:rsidR="00FE5409" w:rsidRDefault="00055671">
          <w:pPr>
            <w:pStyle w:val="13"/>
            <w:tabs>
              <w:tab w:val="right" w:leader="dot" w:pos="9629"/>
            </w:tabs>
            <w:rPr>
              <w:rFonts w:asciiTheme="minorHAnsi" w:eastAsiaTheme="minorEastAsia" w:hAnsiTheme="minorHAnsi" w:cstheme="minorBidi"/>
              <w:b w:val="0"/>
              <w:bCs w:val="0"/>
              <w:noProof/>
              <w:sz w:val="22"/>
              <w:lang w:bidi="ar-SA"/>
            </w:rPr>
          </w:pPr>
          <w:hyperlink w:anchor="_Toc57364134" w:history="1">
            <w:r w:rsidR="00FE5409" w:rsidRPr="00793D2B">
              <w:rPr>
                <w:rStyle w:val="ad"/>
                <w:noProof/>
              </w:rPr>
              <w:t>2. ГЛАВА 2. СУЩЕСТВУЮЩЕЕ И ПЕРСПЕКТИВНОЕ ПОТРЕБЛЕНИЕ ТЕПЛОВОЙ ЭНЕРГИИ НА ЦЕЛИ</w:t>
            </w:r>
            <w:r w:rsidR="00FE5409" w:rsidRPr="00793D2B">
              <w:rPr>
                <w:rStyle w:val="ad"/>
                <w:noProof/>
                <w:spacing w:val="-1"/>
              </w:rPr>
              <w:t xml:space="preserve"> </w:t>
            </w:r>
            <w:r w:rsidR="00FE5409" w:rsidRPr="00793D2B">
              <w:rPr>
                <w:rStyle w:val="ad"/>
                <w:noProof/>
              </w:rPr>
              <w:t>ТЕПЛОСНАБЖЕНИЯ</w:t>
            </w:r>
            <w:r w:rsidR="00FE5409">
              <w:rPr>
                <w:noProof/>
                <w:webHidden/>
              </w:rPr>
              <w:tab/>
            </w:r>
            <w:r w:rsidR="00FE5409">
              <w:rPr>
                <w:noProof/>
                <w:webHidden/>
              </w:rPr>
              <w:fldChar w:fldCharType="begin"/>
            </w:r>
            <w:r w:rsidR="00FE5409">
              <w:rPr>
                <w:noProof/>
                <w:webHidden/>
              </w:rPr>
              <w:instrText xml:space="preserve"> PAGEREF _Toc57364134 \h </w:instrText>
            </w:r>
            <w:r w:rsidR="00FE5409">
              <w:rPr>
                <w:noProof/>
                <w:webHidden/>
              </w:rPr>
            </w:r>
            <w:r w:rsidR="00FE5409">
              <w:rPr>
                <w:noProof/>
                <w:webHidden/>
              </w:rPr>
              <w:fldChar w:fldCharType="separate"/>
            </w:r>
            <w:r w:rsidR="0073345B">
              <w:rPr>
                <w:noProof/>
                <w:webHidden/>
              </w:rPr>
              <w:t>9</w:t>
            </w:r>
            <w:r w:rsidR="00FE5409">
              <w:rPr>
                <w:noProof/>
                <w:webHidden/>
              </w:rPr>
              <w:fldChar w:fldCharType="end"/>
            </w:r>
          </w:hyperlink>
        </w:p>
        <w:p w14:paraId="5464588F" w14:textId="77777777" w:rsidR="00FE5409" w:rsidRDefault="00055671">
          <w:pPr>
            <w:pStyle w:val="23"/>
            <w:tabs>
              <w:tab w:val="right" w:leader="dot" w:pos="9629"/>
            </w:tabs>
            <w:rPr>
              <w:rFonts w:asciiTheme="minorHAnsi" w:eastAsiaTheme="minorEastAsia" w:hAnsiTheme="minorHAnsi" w:cstheme="minorBidi"/>
              <w:noProof/>
              <w:sz w:val="22"/>
              <w:lang w:bidi="ar-SA"/>
            </w:rPr>
          </w:pPr>
          <w:hyperlink w:anchor="_Toc57364135" w:history="1">
            <w:r w:rsidR="00FE5409" w:rsidRPr="00793D2B">
              <w:rPr>
                <w:rStyle w:val="ad"/>
                <w:noProof/>
              </w:rPr>
              <w:t xml:space="preserve">2.1. Данные базового уровня потребления тепла на </w:t>
            </w:r>
            <w:r w:rsidR="00FE5409" w:rsidRPr="00793D2B">
              <w:rPr>
                <w:rStyle w:val="ad"/>
                <w:noProof/>
                <w:spacing w:val="-5"/>
              </w:rPr>
              <w:t xml:space="preserve">цели </w:t>
            </w:r>
            <w:r w:rsidR="00FE5409" w:rsidRPr="00793D2B">
              <w:rPr>
                <w:rStyle w:val="ad"/>
                <w:noProof/>
              </w:rPr>
              <w:t>теплоснабжения</w:t>
            </w:r>
            <w:r w:rsidR="00FE5409">
              <w:rPr>
                <w:noProof/>
                <w:webHidden/>
              </w:rPr>
              <w:tab/>
            </w:r>
            <w:r w:rsidR="00FE5409">
              <w:rPr>
                <w:noProof/>
                <w:webHidden/>
              </w:rPr>
              <w:fldChar w:fldCharType="begin"/>
            </w:r>
            <w:r w:rsidR="00FE5409">
              <w:rPr>
                <w:noProof/>
                <w:webHidden/>
              </w:rPr>
              <w:instrText xml:space="preserve"> PAGEREF _Toc57364135 \h </w:instrText>
            </w:r>
            <w:r w:rsidR="00FE5409">
              <w:rPr>
                <w:noProof/>
                <w:webHidden/>
              </w:rPr>
            </w:r>
            <w:r w:rsidR="00FE5409">
              <w:rPr>
                <w:noProof/>
                <w:webHidden/>
              </w:rPr>
              <w:fldChar w:fldCharType="separate"/>
            </w:r>
            <w:r w:rsidR="0073345B">
              <w:rPr>
                <w:noProof/>
                <w:webHidden/>
              </w:rPr>
              <w:t>9</w:t>
            </w:r>
            <w:r w:rsidR="00FE5409">
              <w:rPr>
                <w:noProof/>
                <w:webHidden/>
              </w:rPr>
              <w:fldChar w:fldCharType="end"/>
            </w:r>
          </w:hyperlink>
        </w:p>
        <w:p w14:paraId="28A64615" w14:textId="77777777" w:rsidR="00FE5409" w:rsidRDefault="00055671">
          <w:pPr>
            <w:pStyle w:val="23"/>
            <w:tabs>
              <w:tab w:val="right" w:leader="dot" w:pos="9629"/>
            </w:tabs>
            <w:rPr>
              <w:rFonts w:asciiTheme="minorHAnsi" w:eastAsiaTheme="minorEastAsia" w:hAnsiTheme="minorHAnsi" w:cstheme="minorBidi"/>
              <w:noProof/>
              <w:sz w:val="22"/>
              <w:lang w:bidi="ar-SA"/>
            </w:rPr>
          </w:pPr>
          <w:hyperlink w:anchor="_Toc57364136" w:history="1">
            <w:r w:rsidR="00FE5409" w:rsidRPr="00793D2B">
              <w:rPr>
                <w:rStyle w:val="ad"/>
                <w:noProof/>
              </w:rPr>
              <w:t>2.2. 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общетвенные здания и производственные здания промышленных предприятий, на каждом этапе</w:t>
            </w:r>
            <w:r w:rsidR="00FE5409">
              <w:rPr>
                <w:noProof/>
                <w:webHidden/>
              </w:rPr>
              <w:tab/>
            </w:r>
            <w:r w:rsidR="00FE5409">
              <w:rPr>
                <w:noProof/>
                <w:webHidden/>
              </w:rPr>
              <w:fldChar w:fldCharType="begin"/>
            </w:r>
            <w:r w:rsidR="00FE5409">
              <w:rPr>
                <w:noProof/>
                <w:webHidden/>
              </w:rPr>
              <w:instrText xml:space="preserve"> PAGEREF _Toc57364136 \h </w:instrText>
            </w:r>
            <w:r w:rsidR="00FE5409">
              <w:rPr>
                <w:noProof/>
                <w:webHidden/>
              </w:rPr>
            </w:r>
            <w:r w:rsidR="00FE5409">
              <w:rPr>
                <w:noProof/>
                <w:webHidden/>
              </w:rPr>
              <w:fldChar w:fldCharType="separate"/>
            </w:r>
            <w:r w:rsidR="0073345B">
              <w:rPr>
                <w:noProof/>
                <w:webHidden/>
              </w:rPr>
              <w:t>10</w:t>
            </w:r>
            <w:r w:rsidR="00FE5409">
              <w:rPr>
                <w:noProof/>
                <w:webHidden/>
              </w:rPr>
              <w:fldChar w:fldCharType="end"/>
            </w:r>
          </w:hyperlink>
        </w:p>
        <w:p w14:paraId="0DDB6F32" w14:textId="77777777" w:rsidR="00FE5409" w:rsidRDefault="00055671">
          <w:pPr>
            <w:pStyle w:val="23"/>
            <w:tabs>
              <w:tab w:val="right" w:leader="dot" w:pos="9629"/>
            </w:tabs>
            <w:rPr>
              <w:rFonts w:asciiTheme="minorHAnsi" w:eastAsiaTheme="minorEastAsia" w:hAnsiTheme="minorHAnsi" w:cstheme="minorBidi"/>
              <w:noProof/>
              <w:sz w:val="22"/>
              <w:lang w:bidi="ar-SA"/>
            </w:rPr>
          </w:pPr>
          <w:hyperlink w:anchor="_Toc57364137" w:history="1">
            <w:r w:rsidR="00FE5409" w:rsidRPr="00793D2B">
              <w:rPr>
                <w:rStyle w:val="ad"/>
                <w:noProof/>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FE5409">
              <w:rPr>
                <w:noProof/>
                <w:webHidden/>
              </w:rPr>
              <w:tab/>
            </w:r>
            <w:r w:rsidR="00FE5409">
              <w:rPr>
                <w:noProof/>
                <w:webHidden/>
              </w:rPr>
              <w:fldChar w:fldCharType="begin"/>
            </w:r>
            <w:r w:rsidR="00FE5409">
              <w:rPr>
                <w:noProof/>
                <w:webHidden/>
              </w:rPr>
              <w:instrText xml:space="preserve"> PAGEREF _Toc57364137 \h </w:instrText>
            </w:r>
            <w:r w:rsidR="00FE5409">
              <w:rPr>
                <w:noProof/>
                <w:webHidden/>
              </w:rPr>
            </w:r>
            <w:r w:rsidR="00FE5409">
              <w:rPr>
                <w:noProof/>
                <w:webHidden/>
              </w:rPr>
              <w:fldChar w:fldCharType="separate"/>
            </w:r>
            <w:r w:rsidR="0073345B">
              <w:rPr>
                <w:noProof/>
                <w:webHidden/>
              </w:rPr>
              <w:t>23</w:t>
            </w:r>
            <w:r w:rsidR="00FE5409">
              <w:rPr>
                <w:noProof/>
                <w:webHidden/>
              </w:rPr>
              <w:fldChar w:fldCharType="end"/>
            </w:r>
          </w:hyperlink>
        </w:p>
        <w:p w14:paraId="3645834B" w14:textId="77777777" w:rsidR="00FE5409" w:rsidRDefault="00055671">
          <w:pPr>
            <w:pStyle w:val="23"/>
            <w:tabs>
              <w:tab w:val="right" w:leader="dot" w:pos="9629"/>
            </w:tabs>
            <w:rPr>
              <w:rFonts w:asciiTheme="minorHAnsi" w:eastAsiaTheme="minorEastAsia" w:hAnsiTheme="minorHAnsi" w:cstheme="minorBidi"/>
              <w:noProof/>
              <w:sz w:val="22"/>
              <w:lang w:bidi="ar-SA"/>
            </w:rPr>
          </w:pPr>
          <w:hyperlink w:anchor="_Toc57364138" w:history="1">
            <w:r w:rsidR="00FE5409" w:rsidRPr="00793D2B">
              <w:rPr>
                <w:rStyle w:val="ad"/>
                <w:noProof/>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FE5409">
              <w:rPr>
                <w:noProof/>
                <w:webHidden/>
              </w:rPr>
              <w:tab/>
            </w:r>
            <w:r w:rsidR="00FE5409">
              <w:rPr>
                <w:noProof/>
                <w:webHidden/>
              </w:rPr>
              <w:fldChar w:fldCharType="begin"/>
            </w:r>
            <w:r w:rsidR="00FE5409">
              <w:rPr>
                <w:noProof/>
                <w:webHidden/>
              </w:rPr>
              <w:instrText xml:space="preserve"> PAGEREF _Toc57364138 \h </w:instrText>
            </w:r>
            <w:r w:rsidR="00FE5409">
              <w:rPr>
                <w:noProof/>
                <w:webHidden/>
              </w:rPr>
            </w:r>
            <w:r w:rsidR="00FE5409">
              <w:rPr>
                <w:noProof/>
                <w:webHidden/>
              </w:rPr>
              <w:fldChar w:fldCharType="separate"/>
            </w:r>
            <w:r w:rsidR="0073345B">
              <w:rPr>
                <w:noProof/>
                <w:webHidden/>
              </w:rPr>
              <w:t>28</w:t>
            </w:r>
            <w:r w:rsidR="00FE5409">
              <w:rPr>
                <w:noProof/>
                <w:webHidden/>
              </w:rPr>
              <w:fldChar w:fldCharType="end"/>
            </w:r>
          </w:hyperlink>
        </w:p>
        <w:p w14:paraId="23CA9B94" w14:textId="77777777" w:rsidR="00FE5409" w:rsidRDefault="00055671">
          <w:pPr>
            <w:pStyle w:val="23"/>
            <w:tabs>
              <w:tab w:val="right" w:leader="dot" w:pos="9629"/>
            </w:tabs>
            <w:rPr>
              <w:rFonts w:asciiTheme="minorHAnsi" w:eastAsiaTheme="minorEastAsia" w:hAnsiTheme="minorHAnsi" w:cstheme="minorBidi"/>
              <w:noProof/>
              <w:sz w:val="22"/>
              <w:lang w:bidi="ar-SA"/>
            </w:rPr>
          </w:pPr>
          <w:hyperlink w:anchor="_Toc57364139" w:history="1">
            <w:r w:rsidR="00FE5409" w:rsidRPr="00793D2B">
              <w:rPr>
                <w:rStyle w:val="ad"/>
                <w:noProof/>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FE5409">
              <w:rPr>
                <w:noProof/>
                <w:webHidden/>
              </w:rPr>
              <w:tab/>
            </w:r>
            <w:r w:rsidR="00FE5409">
              <w:rPr>
                <w:noProof/>
                <w:webHidden/>
              </w:rPr>
              <w:fldChar w:fldCharType="begin"/>
            </w:r>
            <w:r w:rsidR="00FE5409">
              <w:rPr>
                <w:noProof/>
                <w:webHidden/>
              </w:rPr>
              <w:instrText xml:space="preserve"> PAGEREF _Toc57364139 \h </w:instrText>
            </w:r>
            <w:r w:rsidR="00FE5409">
              <w:rPr>
                <w:noProof/>
                <w:webHidden/>
              </w:rPr>
            </w:r>
            <w:r w:rsidR="00FE5409">
              <w:rPr>
                <w:noProof/>
                <w:webHidden/>
              </w:rPr>
              <w:fldChar w:fldCharType="separate"/>
            </w:r>
            <w:r w:rsidR="0073345B">
              <w:rPr>
                <w:noProof/>
                <w:webHidden/>
              </w:rPr>
              <w:t>42</w:t>
            </w:r>
            <w:r w:rsidR="00FE5409">
              <w:rPr>
                <w:noProof/>
                <w:webHidden/>
              </w:rPr>
              <w:fldChar w:fldCharType="end"/>
            </w:r>
          </w:hyperlink>
        </w:p>
        <w:p w14:paraId="2EBF539C" w14:textId="77777777" w:rsidR="00FE5409" w:rsidRDefault="00055671">
          <w:pPr>
            <w:pStyle w:val="23"/>
            <w:tabs>
              <w:tab w:val="right" w:leader="dot" w:pos="9629"/>
            </w:tabs>
            <w:rPr>
              <w:rFonts w:asciiTheme="minorHAnsi" w:eastAsiaTheme="minorEastAsia" w:hAnsiTheme="minorHAnsi" w:cstheme="minorBidi"/>
              <w:noProof/>
              <w:sz w:val="22"/>
              <w:lang w:bidi="ar-SA"/>
            </w:rPr>
          </w:pPr>
          <w:hyperlink w:anchor="_Toc57364140" w:history="1">
            <w:r w:rsidR="00FE5409" w:rsidRPr="00793D2B">
              <w:rPr>
                <w:rStyle w:val="ad"/>
                <w:noProof/>
              </w:rPr>
              <w:t xml:space="preserve">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w:t>
            </w:r>
            <w:r w:rsidR="00FE5409" w:rsidRPr="00793D2B">
              <w:rPr>
                <w:rStyle w:val="ad"/>
                <w:noProof/>
              </w:rPr>
              <w:lastRenderedPageBreak/>
              <w:t>(мощности)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FE5409">
              <w:rPr>
                <w:noProof/>
                <w:webHidden/>
              </w:rPr>
              <w:tab/>
            </w:r>
            <w:r w:rsidR="00FE5409">
              <w:rPr>
                <w:noProof/>
                <w:webHidden/>
              </w:rPr>
              <w:fldChar w:fldCharType="begin"/>
            </w:r>
            <w:r w:rsidR="00FE5409">
              <w:rPr>
                <w:noProof/>
                <w:webHidden/>
              </w:rPr>
              <w:instrText xml:space="preserve"> PAGEREF _Toc57364140 \h </w:instrText>
            </w:r>
            <w:r w:rsidR="00FE5409">
              <w:rPr>
                <w:noProof/>
                <w:webHidden/>
              </w:rPr>
            </w:r>
            <w:r w:rsidR="00FE5409">
              <w:rPr>
                <w:noProof/>
                <w:webHidden/>
              </w:rPr>
              <w:fldChar w:fldCharType="separate"/>
            </w:r>
            <w:r w:rsidR="0073345B">
              <w:rPr>
                <w:noProof/>
                <w:webHidden/>
              </w:rPr>
              <w:t>42</w:t>
            </w:r>
            <w:r w:rsidR="00FE5409">
              <w:rPr>
                <w:noProof/>
                <w:webHidden/>
              </w:rPr>
              <w:fldChar w:fldCharType="end"/>
            </w:r>
          </w:hyperlink>
        </w:p>
        <w:p w14:paraId="7CF74F26" w14:textId="77777777" w:rsidR="00FE5409" w:rsidRDefault="00055671">
          <w:pPr>
            <w:pStyle w:val="23"/>
            <w:tabs>
              <w:tab w:val="right" w:leader="dot" w:pos="9629"/>
            </w:tabs>
            <w:rPr>
              <w:rFonts w:asciiTheme="minorHAnsi" w:eastAsiaTheme="minorEastAsia" w:hAnsiTheme="minorHAnsi" w:cstheme="minorBidi"/>
              <w:noProof/>
              <w:sz w:val="22"/>
              <w:lang w:bidi="ar-SA"/>
            </w:rPr>
          </w:pPr>
          <w:hyperlink w:anchor="_Toc57364141" w:history="1">
            <w:r w:rsidR="00FE5409" w:rsidRPr="00793D2B">
              <w:rPr>
                <w:rStyle w:val="ad"/>
                <w:noProof/>
              </w:rPr>
              <w:t>2.7. Описание изменений показателей существующего и перспективного потребления тепловой энергии на цели теплоснабжения</w:t>
            </w:r>
            <w:r w:rsidR="00FE5409">
              <w:rPr>
                <w:noProof/>
                <w:webHidden/>
              </w:rPr>
              <w:tab/>
            </w:r>
            <w:r w:rsidR="00FE5409">
              <w:rPr>
                <w:noProof/>
                <w:webHidden/>
              </w:rPr>
              <w:fldChar w:fldCharType="begin"/>
            </w:r>
            <w:r w:rsidR="00FE5409">
              <w:rPr>
                <w:noProof/>
                <w:webHidden/>
              </w:rPr>
              <w:instrText xml:space="preserve"> PAGEREF _Toc57364141 \h </w:instrText>
            </w:r>
            <w:r w:rsidR="00FE5409">
              <w:rPr>
                <w:noProof/>
                <w:webHidden/>
              </w:rPr>
            </w:r>
            <w:r w:rsidR="00FE5409">
              <w:rPr>
                <w:noProof/>
                <w:webHidden/>
              </w:rPr>
              <w:fldChar w:fldCharType="separate"/>
            </w:r>
            <w:r w:rsidR="0073345B">
              <w:rPr>
                <w:noProof/>
                <w:webHidden/>
              </w:rPr>
              <w:t>43</w:t>
            </w:r>
            <w:r w:rsidR="00FE5409">
              <w:rPr>
                <w:noProof/>
                <w:webHidden/>
              </w:rPr>
              <w:fldChar w:fldCharType="end"/>
            </w:r>
          </w:hyperlink>
        </w:p>
        <w:p w14:paraId="36A46FF3" w14:textId="77777777" w:rsidR="00FE5409" w:rsidRDefault="00055671">
          <w:pPr>
            <w:pStyle w:val="31"/>
            <w:tabs>
              <w:tab w:val="right" w:leader="dot" w:pos="9629"/>
            </w:tabs>
            <w:rPr>
              <w:rFonts w:asciiTheme="minorHAnsi" w:eastAsiaTheme="minorEastAsia" w:hAnsiTheme="minorHAnsi" w:cstheme="minorBidi"/>
              <w:noProof/>
              <w:sz w:val="22"/>
              <w:lang w:bidi="ar-SA"/>
            </w:rPr>
          </w:pPr>
          <w:hyperlink w:anchor="_Toc57364142" w:history="1">
            <w:r w:rsidR="00FE5409" w:rsidRPr="00793D2B">
              <w:rPr>
                <w:rStyle w:val="ad"/>
                <w:noProof/>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FE5409">
              <w:rPr>
                <w:noProof/>
                <w:webHidden/>
              </w:rPr>
              <w:tab/>
            </w:r>
            <w:r w:rsidR="00FE5409">
              <w:rPr>
                <w:noProof/>
                <w:webHidden/>
              </w:rPr>
              <w:fldChar w:fldCharType="begin"/>
            </w:r>
            <w:r w:rsidR="00FE5409">
              <w:rPr>
                <w:noProof/>
                <w:webHidden/>
              </w:rPr>
              <w:instrText xml:space="preserve"> PAGEREF _Toc57364142 \h </w:instrText>
            </w:r>
            <w:r w:rsidR="00FE5409">
              <w:rPr>
                <w:noProof/>
                <w:webHidden/>
              </w:rPr>
            </w:r>
            <w:r w:rsidR="00FE5409">
              <w:rPr>
                <w:noProof/>
                <w:webHidden/>
              </w:rPr>
              <w:fldChar w:fldCharType="separate"/>
            </w:r>
            <w:r w:rsidR="0073345B">
              <w:rPr>
                <w:noProof/>
                <w:webHidden/>
              </w:rPr>
              <w:t>43</w:t>
            </w:r>
            <w:r w:rsidR="00FE5409">
              <w:rPr>
                <w:noProof/>
                <w:webHidden/>
              </w:rPr>
              <w:fldChar w:fldCharType="end"/>
            </w:r>
          </w:hyperlink>
        </w:p>
        <w:p w14:paraId="5D677C97" w14:textId="43573182" w:rsidR="00FE5409" w:rsidRDefault="00055671">
          <w:pPr>
            <w:pStyle w:val="31"/>
            <w:tabs>
              <w:tab w:val="right" w:leader="dot" w:pos="9629"/>
            </w:tabs>
            <w:rPr>
              <w:rFonts w:asciiTheme="minorHAnsi" w:eastAsiaTheme="minorEastAsia" w:hAnsiTheme="minorHAnsi" w:cstheme="minorBidi"/>
              <w:noProof/>
              <w:sz w:val="22"/>
              <w:lang w:bidi="ar-SA"/>
            </w:rPr>
          </w:pPr>
          <w:hyperlink w:anchor="_Toc57364143" w:history="1">
            <w:r w:rsidR="00FE5409" w:rsidRPr="00793D2B">
              <w:rPr>
                <w:rStyle w:val="ad"/>
                <w:noProof/>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FE5409">
              <w:rPr>
                <w:noProof/>
                <w:webHidden/>
              </w:rPr>
              <w:tab/>
            </w:r>
            <w:r w:rsidR="00FE5409">
              <w:rPr>
                <w:noProof/>
                <w:webHidden/>
              </w:rPr>
              <w:fldChar w:fldCharType="begin"/>
            </w:r>
            <w:r w:rsidR="00FE5409">
              <w:rPr>
                <w:noProof/>
                <w:webHidden/>
              </w:rPr>
              <w:instrText xml:space="preserve"> PAGEREF _Toc57364143 \h </w:instrText>
            </w:r>
            <w:r w:rsidR="00FE5409">
              <w:rPr>
                <w:noProof/>
                <w:webHidden/>
              </w:rPr>
            </w:r>
            <w:r w:rsidR="00FE5409">
              <w:rPr>
                <w:noProof/>
                <w:webHidden/>
              </w:rPr>
              <w:fldChar w:fldCharType="separate"/>
            </w:r>
            <w:r w:rsidR="0073345B">
              <w:rPr>
                <w:noProof/>
                <w:webHidden/>
              </w:rPr>
              <w:t>47</w:t>
            </w:r>
            <w:r w:rsidR="00FE5409">
              <w:rPr>
                <w:noProof/>
                <w:webHidden/>
              </w:rPr>
              <w:fldChar w:fldCharType="end"/>
            </w:r>
          </w:hyperlink>
        </w:p>
        <w:p w14:paraId="6623995A" w14:textId="0313304E" w:rsidR="00FE5409" w:rsidRDefault="00055671">
          <w:pPr>
            <w:pStyle w:val="31"/>
            <w:tabs>
              <w:tab w:val="right" w:leader="dot" w:pos="9629"/>
            </w:tabs>
            <w:rPr>
              <w:rFonts w:asciiTheme="minorHAnsi" w:eastAsiaTheme="minorEastAsia" w:hAnsiTheme="minorHAnsi" w:cstheme="minorBidi"/>
              <w:noProof/>
              <w:sz w:val="22"/>
              <w:lang w:bidi="ar-SA"/>
            </w:rPr>
          </w:pPr>
          <w:hyperlink w:anchor="_Toc57364144" w:history="1">
            <w:r w:rsidR="00FE5409" w:rsidRPr="00793D2B">
              <w:rPr>
                <w:rStyle w:val="ad"/>
                <w:noProof/>
              </w:rPr>
              <w:t>2.7.3. Расчетная тепловая нагрузка на коллекторах источников тепловой энергии</w:t>
            </w:r>
            <w:r w:rsidR="00FE5409">
              <w:rPr>
                <w:noProof/>
                <w:webHidden/>
              </w:rPr>
              <w:tab/>
            </w:r>
            <w:r w:rsidR="00FE5409">
              <w:rPr>
                <w:noProof/>
                <w:webHidden/>
              </w:rPr>
              <w:fldChar w:fldCharType="begin"/>
            </w:r>
            <w:r w:rsidR="00FE5409">
              <w:rPr>
                <w:noProof/>
                <w:webHidden/>
              </w:rPr>
              <w:instrText xml:space="preserve"> PAGEREF _Toc57364144 \h </w:instrText>
            </w:r>
            <w:r w:rsidR="00FE5409">
              <w:rPr>
                <w:noProof/>
                <w:webHidden/>
              </w:rPr>
            </w:r>
            <w:r w:rsidR="00FE5409">
              <w:rPr>
                <w:noProof/>
                <w:webHidden/>
              </w:rPr>
              <w:fldChar w:fldCharType="separate"/>
            </w:r>
            <w:r w:rsidR="0073345B">
              <w:rPr>
                <w:noProof/>
                <w:webHidden/>
              </w:rPr>
              <w:t>47</w:t>
            </w:r>
            <w:r w:rsidR="00FE5409">
              <w:rPr>
                <w:noProof/>
                <w:webHidden/>
              </w:rPr>
              <w:fldChar w:fldCharType="end"/>
            </w:r>
          </w:hyperlink>
        </w:p>
        <w:p w14:paraId="7EBEEC21" w14:textId="1230DF47" w:rsidR="00FE5409" w:rsidRDefault="00055671">
          <w:pPr>
            <w:pStyle w:val="31"/>
            <w:tabs>
              <w:tab w:val="right" w:leader="dot" w:pos="9629"/>
            </w:tabs>
            <w:rPr>
              <w:rFonts w:asciiTheme="minorHAnsi" w:eastAsiaTheme="minorEastAsia" w:hAnsiTheme="minorHAnsi" w:cstheme="minorBidi"/>
              <w:noProof/>
              <w:sz w:val="22"/>
              <w:lang w:bidi="ar-SA"/>
            </w:rPr>
          </w:pPr>
          <w:hyperlink w:anchor="_Toc57364145" w:history="1">
            <w:r w:rsidR="00FE5409" w:rsidRPr="00793D2B">
              <w:rPr>
                <w:rStyle w:val="ad"/>
                <w:noProof/>
              </w:rPr>
              <w:t>2.7.4. Фактические расходы теплоносителя в отопительный и летний периоды</w:t>
            </w:r>
            <w:r w:rsidR="00FE5409">
              <w:rPr>
                <w:noProof/>
                <w:webHidden/>
              </w:rPr>
              <w:tab/>
            </w:r>
            <w:r w:rsidR="00FE5409">
              <w:rPr>
                <w:noProof/>
                <w:webHidden/>
              </w:rPr>
              <w:fldChar w:fldCharType="begin"/>
            </w:r>
            <w:r w:rsidR="00FE5409">
              <w:rPr>
                <w:noProof/>
                <w:webHidden/>
              </w:rPr>
              <w:instrText xml:space="preserve"> PAGEREF _Toc57364145 \h </w:instrText>
            </w:r>
            <w:r w:rsidR="00FE5409">
              <w:rPr>
                <w:noProof/>
                <w:webHidden/>
              </w:rPr>
            </w:r>
            <w:r w:rsidR="00FE5409">
              <w:rPr>
                <w:noProof/>
                <w:webHidden/>
              </w:rPr>
              <w:fldChar w:fldCharType="separate"/>
            </w:r>
            <w:r w:rsidR="0073345B">
              <w:rPr>
                <w:noProof/>
                <w:webHidden/>
              </w:rPr>
              <w:t>47</w:t>
            </w:r>
            <w:r w:rsidR="00FE5409">
              <w:rPr>
                <w:noProof/>
                <w:webHidden/>
              </w:rPr>
              <w:fldChar w:fldCharType="end"/>
            </w:r>
          </w:hyperlink>
        </w:p>
        <w:p w14:paraId="543C30FE" w14:textId="65C6E92D" w:rsidR="00DE1DBB" w:rsidRPr="00103345" w:rsidRDefault="00DE1DBB">
          <w:pPr>
            <w:rPr>
              <w:highlight w:val="yellow"/>
            </w:rPr>
          </w:pPr>
          <w:r w:rsidRPr="00103345">
            <w:rPr>
              <w:b/>
              <w:bCs/>
              <w:highlight w:val="yellow"/>
            </w:rPr>
            <w:fldChar w:fldCharType="end"/>
          </w:r>
        </w:p>
      </w:sdtContent>
    </w:sdt>
    <w:p w14:paraId="01BD3242" w14:textId="7F558D32" w:rsidR="00DE1DBB" w:rsidRPr="00103345" w:rsidRDefault="00DE1DBB">
      <w:pPr>
        <w:widowControl w:val="0"/>
        <w:spacing w:line="240" w:lineRule="auto"/>
        <w:ind w:firstLine="0"/>
        <w:jc w:val="left"/>
        <w:rPr>
          <w:b/>
          <w:bCs/>
          <w:szCs w:val="26"/>
        </w:rPr>
      </w:pPr>
      <w:r w:rsidRPr="00103345">
        <w:br w:type="page"/>
      </w:r>
    </w:p>
    <w:p w14:paraId="208FAE4F" w14:textId="1DBBC057" w:rsidR="008B282F" w:rsidRPr="00D80A7A" w:rsidRDefault="008B282F" w:rsidP="00DE1DBB">
      <w:pPr>
        <w:pStyle w:val="0"/>
      </w:pPr>
      <w:bookmarkStart w:id="4" w:name="_Toc57364131"/>
      <w:r w:rsidRPr="00D80A7A">
        <w:lastRenderedPageBreak/>
        <w:t>Определения</w:t>
      </w:r>
      <w:bookmarkEnd w:id="4"/>
    </w:p>
    <w:p w14:paraId="46CE7956" w14:textId="4C211399" w:rsidR="008B282F" w:rsidRPr="00D80A7A" w:rsidRDefault="008B282F" w:rsidP="008B282F">
      <w:r w:rsidRPr="00D80A7A">
        <w:t>В настоящей работе применяются следующие термины с соответствующими определениями:</w:t>
      </w:r>
    </w:p>
    <w:p w14:paraId="2BF9B2D8" w14:textId="236338C0" w:rsidR="008B282F" w:rsidRPr="00D80A7A" w:rsidRDefault="008B282F" w:rsidP="008B282F">
      <w:pPr>
        <w:pStyle w:val="af4"/>
      </w:pPr>
      <w:r w:rsidRPr="00D80A7A">
        <w:t xml:space="preserve">Таблица </w:t>
      </w:r>
      <w:r w:rsidRPr="00D80A7A">
        <w:fldChar w:fldCharType="begin"/>
      </w:r>
      <w:r w:rsidRPr="00D80A7A">
        <w:instrText xml:space="preserve"> SEQ Таблица \* ARABIC </w:instrText>
      </w:r>
      <w:r w:rsidRPr="00D80A7A">
        <w:fldChar w:fldCharType="separate"/>
      </w:r>
      <w:r w:rsidR="0073345B">
        <w:rPr>
          <w:noProof/>
        </w:rPr>
        <w:t>1</w:t>
      </w:r>
      <w:r w:rsidRPr="00D80A7A">
        <w:fldChar w:fldCharType="end"/>
      </w:r>
      <w:r w:rsidRPr="00D80A7A">
        <w:t>. Термины и определения</w:t>
      </w:r>
    </w:p>
    <w:tbl>
      <w:tblPr>
        <w:tblW w:w="5000" w:type="pct"/>
        <w:tblLook w:val="04A0" w:firstRow="1" w:lastRow="0" w:firstColumn="1" w:lastColumn="0" w:noHBand="0" w:noVBand="1"/>
      </w:tblPr>
      <w:tblGrid>
        <w:gridCol w:w="2759"/>
        <w:gridCol w:w="7096"/>
      </w:tblGrid>
      <w:tr w:rsidR="001D71E6" w:rsidRPr="00D80A7A"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D80A7A" w:rsidRDefault="001D71E6" w:rsidP="001D71E6">
            <w:pPr>
              <w:autoSpaceDE/>
              <w:autoSpaceDN/>
              <w:spacing w:line="240" w:lineRule="auto"/>
              <w:ind w:firstLine="0"/>
              <w:jc w:val="center"/>
              <w:rPr>
                <w:b/>
                <w:bCs/>
                <w:color w:val="000000"/>
                <w:sz w:val="22"/>
                <w:lang w:bidi="ar-SA"/>
              </w:rPr>
            </w:pPr>
            <w:r w:rsidRPr="00D80A7A">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D80A7A" w:rsidRDefault="001D71E6" w:rsidP="001D71E6">
            <w:pPr>
              <w:autoSpaceDE/>
              <w:autoSpaceDN/>
              <w:spacing w:line="240" w:lineRule="auto"/>
              <w:ind w:firstLine="0"/>
              <w:jc w:val="center"/>
              <w:rPr>
                <w:b/>
                <w:bCs/>
                <w:color w:val="000000"/>
                <w:sz w:val="22"/>
                <w:lang w:bidi="ar-SA"/>
              </w:rPr>
            </w:pPr>
            <w:r w:rsidRPr="00D80A7A">
              <w:rPr>
                <w:b/>
                <w:bCs/>
                <w:color w:val="000000"/>
                <w:sz w:val="22"/>
                <w:lang w:bidi="ar-SA"/>
              </w:rPr>
              <w:t>Определения</w:t>
            </w:r>
          </w:p>
        </w:tc>
      </w:tr>
      <w:tr w:rsidR="001D71E6" w:rsidRPr="00D80A7A"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D80A7A"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Calibri"/>
                <w:color w:val="000000"/>
                <w:sz w:val="22"/>
                <w:lang w:eastAsia="en-US" w:bidi="ar-SA"/>
              </w:rPr>
              <w:t xml:space="preserve">Совокупность источников тепловой энергии и </w:t>
            </w:r>
            <w:proofErr w:type="spellStart"/>
            <w:r w:rsidRPr="00D80A7A">
              <w:rPr>
                <w:rFonts w:eastAsia="Calibri"/>
                <w:color w:val="000000"/>
                <w:sz w:val="22"/>
                <w:lang w:eastAsia="en-US" w:bidi="ar-SA"/>
              </w:rPr>
              <w:t>теплопотребляющих</w:t>
            </w:r>
            <w:proofErr w:type="spellEnd"/>
            <w:r w:rsidRPr="00D80A7A">
              <w:rPr>
                <w:rFonts w:eastAsia="Calibri"/>
                <w:color w:val="000000"/>
                <w:sz w:val="22"/>
                <w:lang w:eastAsia="en-US" w:bidi="ar-SA"/>
              </w:rPr>
              <w:t xml:space="preserve"> установок, технологически соединенных тепловыми сетями</w:t>
            </w:r>
          </w:p>
        </w:tc>
      </w:tr>
      <w:tr w:rsidR="001D71E6" w:rsidRPr="00D80A7A"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Calibri"/>
                <w:color w:val="000000"/>
                <w:sz w:val="22"/>
                <w:lang w:eastAsia="en-US" w:bidi="ar-SA"/>
              </w:rPr>
              <w:t>Устройство, предназначенное для производства тепловой энергии</w:t>
            </w:r>
          </w:p>
        </w:tc>
      </w:tr>
      <w:tr w:rsidR="001D71E6" w:rsidRPr="00D80A7A"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D80A7A">
              <w:rPr>
                <w:rFonts w:eastAsia="Calibri"/>
                <w:color w:val="000000"/>
                <w:sz w:val="22"/>
                <w:lang w:eastAsia="en-US" w:bidi="ar-SA"/>
              </w:rPr>
              <w:t>теплопотребляющих</w:t>
            </w:r>
            <w:proofErr w:type="spellEnd"/>
            <w:r w:rsidRPr="00D80A7A">
              <w:rPr>
                <w:rFonts w:eastAsia="Calibri"/>
                <w:color w:val="000000"/>
                <w:sz w:val="22"/>
                <w:lang w:eastAsia="en-US" w:bidi="ar-SA"/>
              </w:rPr>
              <w:t xml:space="preserve"> установок</w:t>
            </w:r>
          </w:p>
        </w:tc>
      </w:tr>
      <w:tr w:rsidR="001D71E6" w:rsidRPr="00D80A7A"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Тепловая мощность (далее</w:t>
            </w:r>
            <w:r w:rsidR="00503D4E" w:rsidRPr="00D80A7A">
              <w:rPr>
                <w:color w:val="000000"/>
                <w:sz w:val="22"/>
                <w:lang w:bidi="ar-SA"/>
              </w:rPr>
              <w:t> — </w:t>
            </w:r>
            <w:r w:rsidRPr="00D80A7A">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5B457A" w:rsidRPr="00D80A7A" w14:paraId="4699813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tcPr>
          <w:p w14:paraId="164FD546" w14:textId="5D57BF8B" w:rsidR="005B457A" w:rsidRPr="00D80A7A" w:rsidRDefault="005B457A" w:rsidP="001D71E6">
            <w:pPr>
              <w:autoSpaceDE/>
              <w:autoSpaceDN/>
              <w:spacing w:line="240" w:lineRule="auto"/>
              <w:ind w:firstLine="0"/>
              <w:jc w:val="left"/>
              <w:rPr>
                <w:color w:val="000000"/>
                <w:sz w:val="22"/>
                <w:lang w:bidi="ar-SA"/>
              </w:rPr>
            </w:pPr>
            <w:r w:rsidRPr="005B457A">
              <w:rPr>
                <w:color w:val="000000"/>
                <w:sz w:val="22"/>
                <w:lang w:bidi="ar-SA"/>
              </w:rPr>
              <w:t>Тепловая энергия</w:t>
            </w:r>
          </w:p>
        </w:tc>
        <w:tc>
          <w:tcPr>
            <w:tcW w:w="3600" w:type="pct"/>
            <w:tcBorders>
              <w:top w:val="nil"/>
              <w:left w:val="nil"/>
              <w:bottom w:val="single" w:sz="4" w:space="0" w:color="auto"/>
              <w:right w:val="single" w:sz="4" w:space="0" w:color="auto"/>
            </w:tcBorders>
            <w:shd w:val="clear" w:color="auto" w:fill="auto"/>
            <w:vAlign w:val="center"/>
          </w:tcPr>
          <w:p w14:paraId="0FB5A577" w14:textId="054296B3" w:rsidR="005B457A" w:rsidRPr="005B457A" w:rsidRDefault="005B457A" w:rsidP="005B457A">
            <w:pPr>
              <w:autoSpaceDE/>
              <w:autoSpaceDN/>
              <w:spacing w:line="240" w:lineRule="auto"/>
              <w:ind w:firstLine="0"/>
              <w:jc w:val="left"/>
              <w:rPr>
                <w:color w:val="000000"/>
                <w:sz w:val="22"/>
                <w:lang w:bidi="ar-SA"/>
              </w:rPr>
            </w:pPr>
            <w:r w:rsidRPr="005B457A">
              <w:rPr>
                <w:color w:val="000000"/>
                <w:sz w:val="22"/>
                <w:lang w:bidi="ar-SA"/>
              </w:rPr>
              <w:t>Энергетический ресурс, при потреблении которого изменяются термодинамические параметр</w:t>
            </w:r>
            <w:r>
              <w:rPr>
                <w:color w:val="000000"/>
                <w:sz w:val="22"/>
                <w:lang w:bidi="ar-SA"/>
              </w:rPr>
              <w:t xml:space="preserve">ы теплоносителей (температура </w:t>
            </w:r>
            <w:r w:rsidRPr="005B457A">
              <w:rPr>
                <w:color w:val="000000"/>
                <w:sz w:val="22"/>
                <w:lang w:bidi="ar-SA"/>
              </w:rPr>
              <w:t>теплоносителя</w:t>
            </w:r>
            <w:r>
              <w:rPr>
                <w:color w:val="000000"/>
                <w:sz w:val="22"/>
                <w:lang w:bidi="ar-SA"/>
              </w:rPr>
              <w:t>,</w:t>
            </w:r>
            <w:r w:rsidRPr="005B457A">
              <w:rPr>
                <w:color w:val="000000"/>
                <w:sz w:val="22"/>
                <w:lang w:bidi="ar-SA"/>
              </w:rPr>
              <w:t xml:space="preserve"> давление)</w:t>
            </w:r>
          </w:p>
        </w:tc>
      </w:tr>
      <w:tr w:rsidR="001D71E6" w:rsidRPr="00D80A7A"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D80A7A"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D80A7A">
              <w:rPr>
                <w:rFonts w:eastAsia="Calibri"/>
                <w:color w:val="000000"/>
                <w:sz w:val="22"/>
                <w:lang w:eastAsia="en-US" w:bidi="ar-SA"/>
              </w:rPr>
              <w:t>теплопотребляющих</w:t>
            </w:r>
            <w:proofErr w:type="spellEnd"/>
            <w:r w:rsidRPr="00D80A7A">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D80A7A"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D80A7A" w:rsidRDefault="001D71E6" w:rsidP="001D71E6">
            <w:pPr>
              <w:autoSpaceDE/>
              <w:autoSpaceDN/>
              <w:spacing w:line="240" w:lineRule="auto"/>
              <w:ind w:firstLine="0"/>
              <w:jc w:val="left"/>
              <w:rPr>
                <w:color w:val="000000"/>
                <w:sz w:val="22"/>
                <w:lang w:bidi="ar-SA"/>
              </w:rPr>
            </w:pPr>
            <w:proofErr w:type="spellStart"/>
            <w:r w:rsidRPr="00D80A7A">
              <w:rPr>
                <w:color w:val="000000"/>
                <w:sz w:val="22"/>
                <w:lang w:bidi="ar-SA"/>
              </w:rPr>
              <w:t>Теплопотребляющая</w:t>
            </w:r>
            <w:proofErr w:type="spellEnd"/>
            <w:r w:rsidRPr="00D80A7A">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D80A7A"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D80A7A" w:rsidRDefault="001D71E6" w:rsidP="001D71E6">
            <w:pPr>
              <w:autoSpaceDE/>
              <w:autoSpaceDN/>
              <w:spacing w:line="240" w:lineRule="auto"/>
              <w:ind w:firstLine="0"/>
              <w:jc w:val="left"/>
              <w:rPr>
                <w:color w:val="000000"/>
                <w:sz w:val="22"/>
                <w:lang w:bidi="ar-SA"/>
              </w:rPr>
            </w:pPr>
            <w:proofErr w:type="gramStart"/>
            <w:r w:rsidRPr="00D80A7A">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roofErr w:type="gramEnd"/>
          </w:p>
        </w:tc>
      </w:tr>
      <w:tr w:rsidR="001D71E6" w:rsidRPr="00D80A7A"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D80A7A" w:rsidRDefault="001D71E6" w:rsidP="001D71E6">
            <w:pPr>
              <w:autoSpaceDE/>
              <w:autoSpaceDN/>
              <w:spacing w:line="240" w:lineRule="auto"/>
              <w:ind w:firstLine="0"/>
              <w:jc w:val="left"/>
              <w:rPr>
                <w:color w:val="000000"/>
                <w:sz w:val="22"/>
                <w:lang w:bidi="ar-SA"/>
              </w:rPr>
            </w:pPr>
            <w:proofErr w:type="spellStart"/>
            <w:r w:rsidRPr="00D80A7A">
              <w:rPr>
                <w:color w:val="000000"/>
                <w:sz w:val="22"/>
                <w:lang w:bidi="ar-SA"/>
              </w:rPr>
              <w:t>Теплосетевая</w:t>
            </w:r>
            <w:proofErr w:type="spellEnd"/>
            <w:r w:rsidRPr="00D80A7A">
              <w:rPr>
                <w:color w:val="000000"/>
                <w:sz w:val="22"/>
                <w:lang w:bidi="ar-SA"/>
              </w:rPr>
              <w:t xml:space="preserve">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D80A7A"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D80A7A" w:rsidRDefault="001D71E6" w:rsidP="001D71E6">
            <w:pPr>
              <w:spacing w:line="240" w:lineRule="auto"/>
              <w:ind w:firstLine="0"/>
              <w:jc w:val="left"/>
              <w:rPr>
                <w:color w:val="000000"/>
                <w:sz w:val="22"/>
                <w:lang w:bidi="ar-SA"/>
              </w:rPr>
            </w:pPr>
            <w:r w:rsidRPr="00D80A7A">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D80A7A"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lastRenderedPageBreak/>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D80A7A"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D80A7A"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Pr="00D80A7A">
              <w:rPr>
                <w:rFonts w:eastAsia="Arial"/>
                <w:color w:val="000000"/>
                <w:sz w:val="22"/>
                <w:lang w:eastAsia="ar-SA" w:bidi="ar-SA"/>
              </w:rPr>
              <w:t>в</w:t>
            </w:r>
            <w:proofErr w:type="gramEnd"/>
            <w:r w:rsidRPr="00D80A7A">
              <w:rPr>
                <w:rFonts w:eastAsia="Arial"/>
                <w:color w:val="000000"/>
                <w:sz w:val="22"/>
                <w:lang w:eastAsia="ar-SA" w:bidi="ar-SA"/>
              </w:rPr>
              <w:t xml:space="preserve"> пиковых водогрейных </w:t>
            </w:r>
            <w:proofErr w:type="spellStart"/>
            <w:r w:rsidRPr="00D80A7A">
              <w:rPr>
                <w:rFonts w:eastAsia="Arial"/>
                <w:color w:val="000000"/>
                <w:sz w:val="22"/>
                <w:lang w:eastAsia="ar-SA" w:bidi="ar-SA"/>
              </w:rPr>
              <w:t>котлоагрегатах</w:t>
            </w:r>
            <w:proofErr w:type="spellEnd"/>
            <w:r w:rsidRPr="00D80A7A">
              <w:rPr>
                <w:rFonts w:eastAsia="Arial"/>
                <w:color w:val="000000"/>
                <w:sz w:val="22"/>
                <w:lang w:eastAsia="ar-SA" w:bidi="ar-SA"/>
              </w:rPr>
              <w:t xml:space="preserve"> и др.)</w:t>
            </w:r>
          </w:p>
        </w:tc>
      </w:tr>
      <w:tr w:rsidR="001D71E6" w:rsidRPr="00D80A7A"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D80A7A"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D80A7A" w:rsidRDefault="001D71E6" w:rsidP="001D71E6">
            <w:pPr>
              <w:autoSpaceDE/>
              <w:autoSpaceDN/>
              <w:spacing w:line="240" w:lineRule="auto"/>
              <w:ind w:firstLine="0"/>
              <w:jc w:val="left"/>
              <w:rPr>
                <w:color w:val="000000"/>
                <w:sz w:val="22"/>
                <w:lang w:bidi="ar-SA"/>
              </w:rPr>
            </w:pPr>
            <w:proofErr w:type="spellStart"/>
            <w:r w:rsidRPr="00D80A7A">
              <w:rPr>
                <w:color w:val="000000"/>
                <w:sz w:val="22"/>
                <w:lang w:bidi="ar-SA"/>
              </w:rPr>
              <w:t>Теплосетевые</w:t>
            </w:r>
            <w:proofErr w:type="spellEnd"/>
            <w:r w:rsidRPr="00D80A7A">
              <w:rPr>
                <w:color w:val="000000"/>
                <w:sz w:val="22"/>
                <w:lang w:bidi="ar-SA"/>
              </w:rPr>
              <w:t xml:space="preserve">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D80A7A">
              <w:rPr>
                <w:rFonts w:eastAsia="Arial"/>
                <w:color w:val="000000"/>
                <w:sz w:val="22"/>
                <w:lang w:eastAsia="ar-SA" w:bidi="ar-SA"/>
              </w:rPr>
              <w:t>теплопотребляющих</w:t>
            </w:r>
            <w:proofErr w:type="spellEnd"/>
            <w:r w:rsidRPr="00D80A7A">
              <w:rPr>
                <w:rFonts w:eastAsia="Arial"/>
                <w:color w:val="000000"/>
                <w:sz w:val="22"/>
                <w:lang w:eastAsia="ar-SA" w:bidi="ar-SA"/>
              </w:rPr>
              <w:t xml:space="preserve"> установок потребителей тепловой энергии</w:t>
            </w:r>
          </w:p>
        </w:tc>
      </w:tr>
      <w:tr w:rsidR="001D71E6" w:rsidRPr="00D80A7A"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D80A7A"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D80A7A"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D80A7A"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D80A7A"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D80A7A"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D80A7A"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lastRenderedPageBreak/>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 xml:space="preserve">Документ, содержащий взаимосвязанные показатели количественного соответствия необходимых для функционирования </w:t>
            </w:r>
            <w:proofErr w:type="gramStart"/>
            <w:r w:rsidRPr="00D80A7A">
              <w:rPr>
                <w:rFonts w:eastAsia="Arial"/>
                <w:color w:val="000000"/>
                <w:sz w:val="22"/>
                <w:lang w:eastAsia="ar-SA" w:bidi="ar-SA"/>
              </w:rPr>
              <w:t>системы теплоснабжения поставок топлива различных видов</w:t>
            </w:r>
            <w:proofErr w:type="gramEnd"/>
            <w:r w:rsidRPr="00D80A7A">
              <w:rPr>
                <w:rFonts w:eastAsia="Arial"/>
                <w:color w:val="000000"/>
                <w:sz w:val="22"/>
                <w:lang w:eastAsia="ar-SA" w:bidi="ar-SA"/>
              </w:rPr>
              <w:t xml:space="preserve">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D80A7A"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 xml:space="preserve">Сумма </w:t>
            </w:r>
            <w:proofErr w:type="gramStart"/>
            <w:r w:rsidRPr="00D80A7A">
              <w:rPr>
                <w:rFonts w:eastAsia="Arial"/>
                <w:color w:val="000000"/>
                <w:sz w:val="22"/>
                <w:lang w:eastAsia="ar-SA" w:bidi="ar-SA"/>
              </w:rPr>
              <w:t>произведений значений наружных диаметров трубопроводов отдельных участков тепловой сети</w:t>
            </w:r>
            <w:proofErr w:type="gramEnd"/>
            <w:r w:rsidRPr="00D80A7A">
              <w:rPr>
                <w:rFonts w:eastAsia="Arial"/>
                <w:color w:val="000000"/>
                <w:sz w:val="22"/>
                <w:lang w:eastAsia="ar-SA" w:bidi="ar-SA"/>
              </w:rPr>
              <w:t xml:space="preserve"> и длины этих участков</w:t>
            </w:r>
          </w:p>
        </w:tc>
      </w:tr>
      <w:tr w:rsidR="001D71E6" w:rsidRPr="00D80A7A"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D80A7A" w14:paraId="6B91818B" w14:textId="77777777" w:rsidTr="005B457A">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D80A7A" w:rsidRDefault="001D71E6" w:rsidP="001D71E6">
            <w:pPr>
              <w:autoSpaceDE/>
              <w:autoSpaceDN/>
              <w:spacing w:line="240" w:lineRule="auto"/>
              <w:ind w:firstLine="0"/>
              <w:jc w:val="left"/>
              <w:rPr>
                <w:color w:val="000000"/>
                <w:sz w:val="22"/>
                <w:lang w:bidi="ar-SA"/>
              </w:rPr>
            </w:pPr>
            <w:r w:rsidRPr="00D80A7A">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D80A7A" w:rsidRDefault="001D71E6" w:rsidP="001D71E6">
            <w:pPr>
              <w:autoSpaceDE/>
              <w:autoSpaceDN/>
              <w:spacing w:line="240" w:lineRule="auto"/>
              <w:ind w:firstLine="0"/>
              <w:jc w:val="left"/>
              <w:rPr>
                <w:color w:val="000000"/>
                <w:sz w:val="22"/>
                <w:lang w:bidi="ar-SA"/>
              </w:rPr>
            </w:pPr>
            <w:proofErr w:type="gramStart"/>
            <w:r w:rsidRPr="00D80A7A">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tc>
      </w:tr>
      <w:tr w:rsidR="005B457A" w:rsidRPr="00D80A7A" w14:paraId="60607966" w14:textId="77777777" w:rsidTr="005B457A">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13BB3BAA" w14:textId="4DA4805A" w:rsidR="005B457A" w:rsidRPr="005B457A" w:rsidRDefault="005B457A" w:rsidP="001D71E6">
            <w:pPr>
              <w:autoSpaceDE/>
              <w:autoSpaceDN/>
              <w:spacing w:line="240" w:lineRule="auto"/>
              <w:ind w:firstLine="0"/>
              <w:jc w:val="left"/>
              <w:rPr>
                <w:rFonts w:eastAsia="Arial"/>
                <w:color w:val="000000"/>
                <w:sz w:val="22"/>
                <w:lang w:eastAsia="ar-SA" w:bidi="ar-SA"/>
              </w:rPr>
            </w:pPr>
            <w:r w:rsidRPr="005B457A">
              <w:rPr>
                <w:rFonts w:eastAsia="Calibri"/>
                <w:snapToGrid w:val="0"/>
                <w:color w:val="000000"/>
                <w:sz w:val="22"/>
                <w:lang w:eastAsia="en-US" w:bidi="ar-SA"/>
              </w:rPr>
              <w:t>Базовый режим работы источника тепловой энергии</w:t>
            </w:r>
          </w:p>
        </w:tc>
        <w:tc>
          <w:tcPr>
            <w:tcW w:w="3600" w:type="pct"/>
            <w:tcBorders>
              <w:top w:val="single" w:sz="4" w:space="0" w:color="auto"/>
              <w:left w:val="nil"/>
              <w:bottom w:val="single" w:sz="4" w:space="0" w:color="auto"/>
              <w:right w:val="single" w:sz="4" w:space="0" w:color="auto"/>
            </w:tcBorders>
            <w:shd w:val="clear" w:color="auto" w:fill="auto"/>
            <w:vAlign w:val="center"/>
          </w:tcPr>
          <w:p w14:paraId="10EC9D70" w14:textId="5A870446" w:rsidR="005B457A" w:rsidRPr="005B457A" w:rsidRDefault="005B457A" w:rsidP="005B457A">
            <w:pPr>
              <w:autoSpaceDE/>
              <w:autoSpaceDN/>
              <w:spacing w:line="240" w:lineRule="auto"/>
              <w:ind w:firstLine="0"/>
              <w:jc w:val="left"/>
              <w:rPr>
                <w:rFonts w:eastAsia="Arial"/>
                <w:color w:val="000000"/>
                <w:sz w:val="22"/>
                <w:lang w:eastAsia="ar-SA" w:bidi="ar-SA"/>
              </w:rPr>
            </w:pPr>
            <w:r w:rsidRPr="005B457A">
              <w:rPr>
                <w:rFonts w:eastAsia="Arial"/>
                <w:color w:val="000000"/>
                <w:sz w:val="22"/>
                <w:lang w:eastAsia="ar-SA" w:bidi="ar-SA"/>
              </w:rPr>
              <w:t xml:space="preserve">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w:t>
            </w:r>
            <w:r>
              <w:rPr>
                <w:rFonts w:eastAsia="Arial"/>
                <w:color w:val="000000"/>
                <w:sz w:val="22"/>
                <w:lang w:eastAsia="ar-SA" w:bidi="ar-SA"/>
              </w:rPr>
              <w:t xml:space="preserve">постоянного уровня потребления </w:t>
            </w:r>
            <w:r w:rsidRPr="005B457A">
              <w:rPr>
                <w:rFonts w:eastAsia="Arial"/>
                <w:color w:val="000000"/>
                <w:sz w:val="22"/>
                <w:lang w:eastAsia="ar-SA" w:bidi="ar-SA"/>
              </w:rPr>
              <w:t xml:space="preserve">тепловой энергии, теплоносителя </w:t>
            </w:r>
            <w:r>
              <w:rPr>
                <w:rFonts w:eastAsia="Arial"/>
                <w:color w:val="000000"/>
                <w:sz w:val="22"/>
                <w:lang w:eastAsia="ar-SA" w:bidi="ar-SA"/>
              </w:rPr>
              <w:t xml:space="preserve">потребителями при максимальной </w:t>
            </w:r>
            <w:r w:rsidRPr="005B457A">
              <w:rPr>
                <w:rFonts w:eastAsia="Arial"/>
                <w:color w:val="000000"/>
                <w:sz w:val="22"/>
                <w:lang w:eastAsia="ar-SA" w:bidi="ar-SA"/>
              </w:rPr>
              <w:t>энергетической эффективности функционирования такого источника</w:t>
            </w:r>
            <w:r>
              <w:rPr>
                <w:rFonts w:eastAsia="Arial"/>
                <w:color w:val="000000"/>
                <w:sz w:val="22"/>
                <w:lang w:eastAsia="ar-SA" w:bidi="ar-SA"/>
              </w:rPr>
              <w:t>.</w:t>
            </w:r>
          </w:p>
        </w:tc>
      </w:tr>
      <w:tr w:rsidR="005B457A" w:rsidRPr="00D80A7A" w14:paraId="188AB8DA" w14:textId="77777777" w:rsidTr="005B457A">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48EE0292" w14:textId="4E524C85" w:rsidR="005B457A" w:rsidRPr="005B457A" w:rsidRDefault="005B457A" w:rsidP="001D71E6">
            <w:pPr>
              <w:autoSpaceDE/>
              <w:autoSpaceDN/>
              <w:spacing w:line="240" w:lineRule="auto"/>
              <w:ind w:firstLine="0"/>
              <w:jc w:val="left"/>
              <w:rPr>
                <w:rFonts w:eastAsia="Arial"/>
                <w:color w:val="000000"/>
                <w:sz w:val="22"/>
                <w:lang w:eastAsia="ar-SA" w:bidi="ar-SA"/>
              </w:rPr>
            </w:pPr>
            <w:r w:rsidRPr="005B457A">
              <w:rPr>
                <w:rFonts w:eastAsia="Arial"/>
                <w:color w:val="000000"/>
                <w:sz w:val="22"/>
                <w:lang w:eastAsia="ar-SA" w:bidi="ar-SA"/>
              </w:rPr>
              <w:t>Пиковый режим работы источника тепловой энергии</w:t>
            </w:r>
          </w:p>
        </w:tc>
        <w:tc>
          <w:tcPr>
            <w:tcW w:w="3600" w:type="pct"/>
            <w:tcBorders>
              <w:top w:val="single" w:sz="4" w:space="0" w:color="auto"/>
              <w:left w:val="nil"/>
              <w:bottom w:val="single" w:sz="4" w:space="0" w:color="auto"/>
              <w:right w:val="single" w:sz="4" w:space="0" w:color="auto"/>
            </w:tcBorders>
            <w:shd w:val="clear" w:color="auto" w:fill="auto"/>
            <w:vAlign w:val="center"/>
          </w:tcPr>
          <w:p w14:paraId="6DE580CA" w14:textId="6BF537FC" w:rsidR="005B457A" w:rsidRPr="005B457A" w:rsidRDefault="005B457A" w:rsidP="001D71E6">
            <w:pPr>
              <w:autoSpaceDE/>
              <w:autoSpaceDN/>
              <w:spacing w:line="240" w:lineRule="auto"/>
              <w:ind w:firstLine="0"/>
              <w:jc w:val="left"/>
              <w:rPr>
                <w:rFonts w:eastAsia="Arial"/>
                <w:color w:val="000000"/>
                <w:sz w:val="22"/>
                <w:lang w:eastAsia="ar-SA" w:bidi="ar-SA"/>
              </w:rPr>
            </w:pPr>
            <w:r w:rsidRPr="005B457A">
              <w:rPr>
                <w:rFonts w:eastAsia="Arial"/>
                <w:color w:val="000000"/>
                <w:sz w:val="22"/>
                <w:lang w:eastAsia="ar-SA" w:bidi="ar-SA"/>
              </w:rPr>
              <w:t>Режим работ</w:t>
            </w:r>
            <w:r>
              <w:rPr>
                <w:rFonts w:eastAsia="Arial"/>
                <w:color w:val="000000"/>
                <w:sz w:val="22"/>
                <w:lang w:eastAsia="ar-SA" w:bidi="ar-SA"/>
              </w:rPr>
              <w:t xml:space="preserve">ы </w:t>
            </w:r>
            <w:r w:rsidRPr="005B457A">
              <w:rPr>
                <w:rFonts w:eastAsia="Arial"/>
                <w:color w:val="000000"/>
                <w:sz w:val="22"/>
                <w:lang w:eastAsia="ar-SA" w:bidi="ar-SA"/>
              </w:rPr>
              <w:t>источника тепловой энергии с перемен</w:t>
            </w:r>
            <w:r>
              <w:rPr>
                <w:rFonts w:eastAsia="Arial"/>
                <w:color w:val="000000"/>
                <w:sz w:val="22"/>
                <w:lang w:eastAsia="ar-SA" w:bidi="ar-SA"/>
              </w:rPr>
              <w:t xml:space="preserve">ной мощностью для обеспечения </w:t>
            </w:r>
            <w:r w:rsidRPr="005B457A">
              <w:rPr>
                <w:rFonts w:eastAsia="Arial"/>
                <w:color w:val="000000"/>
                <w:sz w:val="22"/>
                <w:lang w:eastAsia="ar-SA" w:bidi="ar-SA"/>
              </w:rPr>
              <w:t>изменяющегося  уровня потребления тепловой энергии, теплоносителя потребления тепловой энергии, теплоносителя потребителями.</w:t>
            </w:r>
          </w:p>
        </w:tc>
      </w:tr>
      <w:tr w:rsidR="005B457A" w:rsidRPr="00D80A7A" w14:paraId="1E5D2BD1" w14:textId="77777777" w:rsidTr="005B457A">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6E144EA2" w14:textId="68B3DFC9" w:rsidR="005B457A" w:rsidRPr="005B457A" w:rsidRDefault="005B457A" w:rsidP="001D71E6">
            <w:pPr>
              <w:autoSpaceDE/>
              <w:autoSpaceDN/>
              <w:spacing w:line="240" w:lineRule="auto"/>
              <w:ind w:firstLine="0"/>
              <w:jc w:val="left"/>
              <w:rPr>
                <w:rFonts w:eastAsia="Arial"/>
                <w:color w:val="000000"/>
                <w:sz w:val="22"/>
                <w:lang w:eastAsia="ar-SA" w:bidi="ar-SA"/>
              </w:rPr>
            </w:pPr>
            <w:r>
              <w:rPr>
                <w:rFonts w:eastAsia="Arial"/>
                <w:color w:val="000000"/>
                <w:sz w:val="22"/>
                <w:lang w:eastAsia="ar-SA" w:bidi="ar-SA"/>
              </w:rPr>
              <w:t xml:space="preserve">Комбинированная выработка </w:t>
            </w:r>
            <w:r w:rsidRPr="005B457A">
              <w:rPr>
                <w:rFonts w:eastAsia="Arial"/>
                <w:color w:val="000000"/>
                <w:sz w:val="22"/>
                <w:lang w:eastAsia="ar-SA" w:bidi="ar-SA"/>
              </w:rPr>
              <w:t>электрической и тепловой энергии</w:t>
            </w:r>
          </w:p>
        </w:tc>
        <w:tc>
          <w:tcPr>
            <w:tcW w:w="3600" w:type="pct"/>
            <w:tcBorders>
              <w:top w:val="single" w:sz="4" w:space="0" w:color="auto"/>
              <w:left w:val="nil"/>
              <w:bottom w:val="single" w:sz="4" w:space="0" w:color="auto"/>
              <w:right w:val="single" w:sz="4" w:space="0" w:color="auto"/>
            </w:tcBorders>
            <w:shd w:val="clear" w:color="auto" w:fill="auto"/>
            <w:vAlign w:val="center"/>
          </w:tcPr>
          <w:p w14:paraId="1C19A1B4" w14:textId="04A7BC02" w:rsidR="005B457A" w:rsidRPr="00D80A7A" w:rsidRDefault="005B457A" w:rsidP="001D71E6">
            <w:pPr>
              <w:autoSpaceDE/>
              <w:autoSpaceDN/>
              <w:spacing w:line="240" w:lineRule="auto"/>
              <w:ind w:firstLine="0"/>
              <w:jc w:val="left"/>
              <w:rPr>
                <w:rFonts w:eastAsia="Arial"/>
                <w:color w:val="000000"/>
                <w:sz w:val="22"/>
                <w:lang w:eastAsia="ar-SA" w:bidi="ar-SA"/>
              </w:rPr>
            </w:pPr>
            <w:proofErr w:type="gramStart"/>
            <w:r w:rsidRPr="005B457A">
              <w:rPr>
                <w:rFonts w:eastAsia="Arial"/>
                <w:color w:val="000000"/>
                <w:sz w:val="22"/>
                <w:lang w:eastAsia="ar-SA" w:bidi="ar-SA"/>
              </w:rPr>
              <w:t>Режим работы теплоэлектростанций, при котором производство электрической энергии  непосредственно связано с одновременны производством тепловой энергии</w:t>
            </w:r>
            <w:proofErr w:type="gramEnd"/>
          </w:p>
        </w:tc>
      </w:tr>
    </w:tbl>
    <w:p w14:paraId="1011E72B" w14:textId="77777777" w:rsidR="008B282F" w:rsidRPr="00103345" w:rsidRDefault="008B282F" w:rsidP="008B282F">
      <w:pPr>
        <w:rPr>
          <w:highlight w:val="yellow"/>
        </w:rPr>
      </w:pPr>
    </w:p>
    <w:p w14:paraId="798161E2" w14:textId="193BF72D" w:rsidR="001D71E6" w:rsidRPr="00D80A7A" w:rsidRDefault="001D71E6" w:rsidP="008B282F">
      <w:pPr>
        <w:pStyle w:val="0"/>
        <w:pageBreakBefore/>
      </w:pPr>
      <w:bookmarkStart w:id="5" w:name="_Toc27326801"/>
      <w:bookmarkStart w:id="6" w:name="_Toc57364132"/>
      <w:r w:rsidRPr="00D80A7A">
        <w:lastRenderedPageBreak/>
        <w:t>Перечень принятых обозначений</w:t>
      </w:r>
      <w:bookmarkEnd w:id="5"/>
      <w:bookmarkEnd w:id="6"/>
    </w:p>
    <w:p w14:paraId="058C9CB4" w14:textId="20393115" w:rsidR="001D71E6" w:rsidRPr="00D80A7A" w:rsidRDefault="001D71E6" w:rsidP="001D71E6">
      <w:r w:rsidRPr="00D80A7A">
        <w:t>В настоящей работе применяются следующие сокращенные обозначения:</w:t>
      </w:r>
    </w:p>
    <w:p w14:paraId="2C863C1C" w14:textId="3D4AD0E3" w:rsidR="001D71E6" w:rsidRPr="00D80A7A" w:rsidRDefault="001D71E6" w:rsidP="001D71E6">
      <w:pPr>
        <w:pStyle w:val="af4"/>
      </w:pPr>
      <w:r w:rsidRPr="00D80A7A">
        <w:t xml:space="preserve">Таблица </w:t>
      </w:r>
      <w:r w:rsidRPr="00D80A7A">
        <w:fldChar w:fldCharType="begin"/>
      </w:r>
      <w:r w:rsidRPr="00D80A7A">
        <w:instrText xml:space="preserve"> SEQ Таблица \* ARABIC </w:instrText>
      </w:r>
      <w:r w:rsidRPr="00D80A7A">
        <w:fldChar w:fldCharType="separate"/>
      </w:r>
      <w:r w:rsidR="0073345B">
        <w:rPr>
          <w:noProof/>
        </w:rPr>
        <w:t>2</w:t>
      </w:r>
      <w:r w:rsidRPr="00D80A7A">
        <w:fldChar w:fldCharType="end"/>
      </w:r>
      <w:r w:rsidRPr="00D80A7A">
        <w:t>. Термины и определения</w:t>
      </w:r>
    </w:p>
    <w:tbl>
      <w:tblPr>
        <w:tblW w:w="5000" w:type="pct"/>
        <w:tblLook w:val="04A0" w:firstRow="1" w:lastRow="0" w:firstColumn="1" w:lastColumn="0" w:noHBand="0" w:noVBand="1"/>
      </w:tblPr>
      <w:tblGrid>
        <w:gridCol w:w="1145"/>
        <w:gridCol w:w="2888"/>
        <w:gridCol w:w="5822"/>
      </w:tblGrid>
      <w:tr w:rsidR="001D71E6" w:rsidRPr="00D80A7A"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D80A7A" w:rsidRDefault="001D71E6" w:rsidP="001D71E6">
            <w:pPr>
              <w:autoSpaceDE/>
              <w:autoSpaceDN/>
              <w:spacing w:line="240" w:lineRule="auto"/>
              <w:ind w:firstLine="0"/>
              <w:jc w:val="center"/>
              <w:rPr>
                <w:b/>
                <w:bCs/>
                <w:color w:val="000000"/>
                <w:sz w:val="22"/>
                <w:lang w:bidi="ar-SA"/>
              </w:rPr>
            </w:pPr>
            <w:r w:rsidRPr="00D80A7A">
              <w:rPr>
                <w:b/>
                <w:bCs/>
                <w:color w:val="000000"/>
                <w:sz w:val="22"/>
                <w:lang w:bidi="ar-SA"/>
              </w:rPr>
              <w:t xml:space="preserve">№ </w:t>
            </w:r>
            <w:proofErr w:type="gramStart"/>
            <w:r w:rsidRPr="00D80A7A">
              <w:rPr>
                <w:b/>
                <w:bCs/>
                <w:color w:val="000000"/>
                <w:sz w:val="22"/>
                <w:lang w:bidi="ar-SA"/>
              </w:rPr>
              <w:t>п</w:t>
            </w:r>
            <w:proofErr w:type="gramEnd"/>
            <w:r w:rsidRPr="00D80A7A">
              <w:rPr>
                <w:b/>
                <w:bCs/>
                <w:color w:val="000000"/>
                <w:sz w:val="22"/>
                <w:lang w:bidi="ar-SA"/>
              </w:rPr>
              <w:t>/п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D80A7A" w:rsidRDefault="001D71E6" w:rsidP="001D71E6">
            <w:pPr>
              <w:autoSpaceDE/>
              <w:autoSpaceDN/>
              <w:spacing w:line="240" w:lineRule="auto"/>
              <w:ind w:firstLine="0"/>
              <w:jc w:val="center"/>
              <w:rPr>
                <w:b/>
                <w:bCs/>
                <w:color w:val="000000"/>
                <w:sz w:val="22"/>
                <w:lang w:bidi="ar-SA"/>
              </w:rPr>
            </w:pPr>
            <w:r w:rsidRPr="00D80A7A">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D80A7A" w:rsidRDefault="001D71E6" w:rsidP="001D71E6">
            <w:pPr>
              <w:autoSpaceDE/>
              <w:autoSpaceDN/>
              <w:spacing w:line="240" w:lineRule="auto"/>
              <w:ind w:firstLine="0"/>
              <w:jc w:val="center"/>
              <w:rPr>
                <w:b/>
                <w:bCs/>
                <w:color w:val="000000"/>
                <w:sz w:val="22"/>
                <w:lang w:bidi="ar-SA"/>
              </w:rPr>
            </w:pPr>
            <w:r w:rsidRPr="00D80A7A">
              <w:rPr>
                <w:b/>
                <w:bCs/>
                <w:color w:val="000000"/>
                <w:sz w:val="22"/>
                <w:lang w:bidi="ar-SA"/>
              </w:rPr>
              <w:t>Пояснение</w:t>
            </w:r>
          </w:p>
        </w:tc>
      </w:tr>
      <w:tr w:rsidR="001D71E6" w:rsidRPr="00D80A7A"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D80A7A" w:rsidRDefault="001D71E6" w:rsidP="001D71E6">
            <w:pPr>
              <w:autoSpaceDE/>
              <w:autoSpaceDN/>
              <w:spacing w:line="240" w:lineRule="auto"/>
              <w:ind w:firstLine="0"/>
              <w:jc w:val="left"/>
              <w:rPr>
                <w:color w:val="000000"/>
                <w:sz w:val="22"/>
                <w:lang w:bidi="ar-SA"/>
              </w:rPr>
            </w:pPr>
            <w:proofErr w:type="spellStart"/>
            <w:r w:rsidRPr="00D80A7A">
              <w:rPr>
                <w:color w:val="000000"/>
                <w:sz w:val="22"/>
                <w:lang w:bidi="ar-SA"/>
              </w:rPr>
              <w:t>Блочно</w:t>
            </w:r>
            <w:proofErr w:type="spellEnd"/>
            <w:r w:rsidRPr="00D80A7A">
              <w:rPr>
                <w:color w:val="000000"/>
                <w:sz w:val="22"/>
                <w:lang w:bidi="ar-SA"/>
              </w:rPr>
              <w:t>-модульная котельная</w:t>
            </w:r>
          </w:p>
        </w:tc>
      </w:tr>
      <w:tr w:rsidR="001D71E6" w:rsidRPr="00D80A7A"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Водоподготовительная установка</w:t>
            </w:r>
          </w:p>
        </w:tc>
      </w:tr>
      <w:tr w:rsidR="001D71E6" w:rsidRPr="00D80A7A"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Горячее водоснабжение</w:t>
            </w:r>
          </w:p>
        </w:tc>
      </w:tr>
      <w:tr w:rsidR="001D71E6" w:rsidRPr="00D80A7A"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Единая теплоснабжающая организация</w:t>
            </w:r>
          </w:p>
        </w:tc>
      </w:tr>
      <w:tr w:rsidR="001D71E6" w:rsidRPr="00D80A7A"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Закрытое территориальное образование</w:t>
            </w:r>
          </w:p>
        </w:tc>
      </w:tr>
      <w:tr w:rsidR="001D71E6" w:rsidRPr="00D80A7A"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Инвестиционная программа</w:t>
            </w:r>
          </w:p>
        </w:tc>
      </w:tr>
      <w:tr w:rsidR="001D71E6" w:rsidRPr="00D80A7A"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Индивидуальный тепловой пункт</w:t>
            </w:r>
          </w:p>
        </w:tc>
      </w:tr>
      <w:tr w:rsidR="001D71E6" w:rsidRPr="00D80A7A"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Муниципальная котельная</w:t>
            </w:r>
          </w:p>
        </w:tc>
      </w:tr>
      <w:tr w:rsidR="001D71E6" w:rsidRPr="00D80A7A"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Муниципальное унитарное предприятие</w:t>
            </w:r>
          </w:p>
        </w:tc>
      </w:tr>
      <w:tr w:rsidR="001D71E6" w:rsidRPr="00D80A7A"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Необходимая валовая выручка</w:t>
            </w:r>
          </w:p>
        </w:tc>
      </w:tr>
      <w:tr w:rsidR="001D71E6" w:rsidRPr="00D80A7A"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Налог на добавленную стоимость</w:t>
            </w:r>
          </w:p>
        </w:tc>
      </w:tr>
      <w:tr w:rsidR="001D71E6" w:rsidRPr="00D80A7A"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Неснижаемый нормативный запас топлива</w:t>
            </w:r>
          </w:p>
        </w:tc>
      </w:tr>
      <w:tr w:rsidR="001D71E6" w:rsidRPr="00D80A7A"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Насосная станция</w:t>
            </w:r>
          </w:p>
        </w:tc>
      </w:tr>
      <w:tr w:rsidR="001D71E6" w:rsidRPr="00D80A7A"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Нормативная техническая документация</w:t>
            </w:r>
          </w:p>
        </w:tc>
      </w:tr>
      <w:tr w:rsidR="001D71E6" w:rsidRPr="00D80A7A"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Нормативный эксплуатационный запас основного или резервного видов топлива</w:t>
            </w:r>
          </w:p>
        </w:tc>
      </w:tr>
      <w:tr w:rsidR="001D71E6" w:rsidRPr="00D80A7A"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Отопление и вентиляция</w:t>
            </w:r>
          </w:p>
        </w:tc>
      </w:tr>
      <w:tr w:rsidR="001D71E6" w:rsidRPr="00D80A7A"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Общий нормативный запас топлива</w:t>
            </w:r>
          </w:p>
        </w:tc>
      </w:tr>
      <w:tr w:rsidR="001D71E6" w:rsidRPr="00D80A7A"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Проектные и изыскательские работы</w:t>
            </w:r>
          </w:p>
        </w:tc>
      </w:tr>
      <w:tr w:rsidR="001D71E6" w:rsidRPr="00D80A7A"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D80A7A" w:rsidRDefault="001D71E6" w:rsidP="001D71E6">
            <w:pPr>
              <w:autoSpaceDE/>
              <w:autoSpaceDN/>
              <w:spacing w:line="240" w:lineRule="auto"/>
              <w:ind w:firstLine="0"/>
              <w:jc w:val="left"/>
              <w:rPr>
                <w:color w:val="000000"/>
                <w:sz w:val="22"/>
                <w:lang w:bidi="ar-SA"/>
              </w:rPr>
            </w:pPr>
            <w:proofErr w:type="spellStart"/>
            <w:r w:rsidRPr="00D80A7A">
              <w:rPr>
                <w:color w:val="000000"/>
                <w:sz w:val="22"/>
                <w:lang w:bidi="ar-SA"/>
              </w:rPr>
              <w:t>Повысительно</w:t>
            </w:r>
            <w:proofErr w:type="spellEnd"/>
            <w:r w:rsidRPr="00D80A7A">
              <w:rPr>
                <w:color w:val="000000"/>
                <w:sz w:val="22"/>
                <w:lang w:bidi="ar-SA"/>
              </w:rPr>
              <w:t>-насосная станция</w:t>
            </w:r>
          </w:p>
        </w:tc>
      </w:tr>
      <w:tr w:rsidR="001D71E6" w:rsidRPr="00D80A7A"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Постановление Правительства Российской Федерации</w:t>
            </w:r>
          </w:p>
        </w:tc>
      </w:tr>
      <w:tr w:rsidR="001D71E6" w:rsidRPr="00D80A7A"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D80A7A" w:rsidRDefault="001D71E6" w:rsidP="001D71E6">
            <w:pPr>
              <w:autoSpaceDE/>
              <w:autoSpaceDN/>
              <w:spacing w:line="240" w:lineRule="auto"/>
              <w:ind w:firstLine="0"/>
              <w:jc w:val="left"/>
              <w:rPr>
                <w:color w:val="000000"/>
                <w:sz w:val="22"/>
                <w:lang w:bidi="ar-SA"/>
              </w:rPr>
            </w:pPr>
            <w:proofErr w:type="spellStart"/>
            <w:r w:rsidRPr="00D80A7A">
              <w:rPr>
                <w:color w:val="000000"/>
                <w:sz w:val="22"/>
                <w:lang w:bidi="ar-SA"/>
              </w:rPr>
              <w:t>Пенополиуретан</w:t>
            </w:r>
            <w:proofErr w:type="spellEnd"/>
          </w:p>
        </w:tc>
      </w:tr>
      <w:tr w:rsidR="001D71E6" w:rsidRPr="00D80A7A"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Строительно-монтажные работы</w:t>
            </w:r>
          </w:p>
        </w:tc>
      </w:tr>
      <w:tr w:rsidR="001D71E6" w:rsidRPr="00D80A7A"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Система централизованного теплоснабжения</w:t>
            </w:r>
          </w:p>
        </w:tc>
      </w:tr>
      <w:tr w:rsidR="001D71E6" w:rsidRPr="00D80A7A"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Тепловая энергия</w:t>
            </w:r>
          </w:p>
        </w:tc>
      </w:tr>
      <w:tr w:rsidR="001D71E6" w:rsidRPr="00D80A7A"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D80A7A" w:rsidRDefault="001D71E6" w:rsidP="001D71E6">
            <w:pPr>
              <w:autoSpaceDE/>
              <w:autoSpaceDN/>
              <w:spacing w:line="240" w:lineRule="auto"/>
              <w:ind w:firstLine="0"/>
              <w:jc w:val="left"/>
              <w:rPr>
                <w:color w:val="000000"/>
                <w:sz w:val="22"/>
                <w:lang w:bidi="ar-SA"/>
              </w:rPr>
            </w:pPr>
            <w:proofErr w:type="spellStart"/>
            <w:r w:rsidRPr="00D80A7A">
              <w:rPr>
                <w:color w:val="000000"/>
                <w:sz w:val="22"/>
                <w:lang w:bidi="ar-SA"/>
              </w:rPr>
              <w:t>Химводоочистка</w:t>
            </w:r>
            <w:proofErr w:type="spellEnd"/>
          </w:p>
        </w:tc>
      </w:tr>
      <w:tr w:rsidR="001D71E6" w:rsidRPr="00D80A7A"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D80A7A" w:rsidRDefault="001D71E6" w:rsidP="001D71E6">
            <w:pPr>
              <w:autoSpaceDE/>
              <w:autoSpaceDN/>
              <w:spacing w:line="240" w:lineRule="auto"/>
              <w:ind w:firstLine="0"/>
              <w:jc w:val="left"/>
              <w:rPr>
                <w:color w:val="000000"/>
                <w:sz w:val="22"/>
                <w:lang w:bidi="ar-SA"/>
              </w:rPr>
            </w:pPr>
            <w:proofErr w:type="spellStart"/>
            <w:r w:rsidRPr="00D80A7A">
              <w:rPr>
                <w:color w:val="000000"/>
                <w:sz w:val="22"/>
                <w:lang w:bidi="ar-SA"/>
              </w:rPr>
              <w:t>Химводоподготовка</w:t>
            </w:r>
            <w:proofErr w:type="spellEnd"/>
          </w:p>
        </w:tc>
      </w:tr>
      <w:tr w:rsidR="001D71E6" w:rsidRPr="00D80A7A" w14:paraId="6DFF4A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Центральный тепловой пункт</w:t>
            </w:r>
          </w:p>
        </w:tc>
      </w:tr>
      <w:tr w:rsidR="001D71E6" w:rsidRPr="00D80A7A" w14:paraId="1AB7E51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EC0387"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28</w:t>
            </w:r>
          </w:p>
        </w:tc>
        <w:tc>
          <w:tcPr>
            <w:tcW w:w="1465" w:type="pct"/>
            <w:tcBorders>
              <w:top w:val="nil"/>
              <w:left w:val="nil"/>
              <w:bottom w:val="single" w:sz="4" w:space="0" w:color="auto"/>
              <w:right w:val="single" w:sz="4" w:space="0" w:color="auto"/>
            </w:tcBorders>
            <w:shd w:val="clear" w:color="auto" w:fill="auto"/>
            <w:vAlign w:val="center"/>
            <w:hideMark/>
          </w:tcPr>
          <w:p w14:paraId="7A50408F" w14:textId="77777777" w:rsidR="001D71E6" w:rsidRPr="00D80A7A" w:rsidRDefault="001D71E6" w:rsidP="001D71E6">
            <w:pPr>
              <w:autoSpaceDE/>
              <w:autoSpaceDN/>
              <w:spacing w:line="240" w:lineRule="auto"/>
              <w:ind w:firstLine="0"/>
              <w:jc w:val="center"/>
              <w:rPr>
                <w:color w:val="000000"/>
                <w:sz w:val="22"/>
                <w:lang w:bidi="ar-SA"/>
              </w:rPr>
            </w:pPr>
            <w:r w:rsidRPr="00D80A7A">
              <w:rPr>
                <w:color w:val="000000"/>
                <w:sz w:val="22"/>
                <w:lang w:bidi="ar-SA"/>
              </w:rPr>
              <w:t>ЭМ</w:t>
            </w:r>
          </w:p>
        </w:tc>
        <w:tc>
          <w:tcPr>
            <w:tcW w:w="2954" w:type="pct"/>
            <w:tcBorders>
              <w:top w:val="nil"/>
              <w:left w:val="nil"/>
              <w:bottom w:val="single" w:sz="4" w:space="0" w:color="auto"/>
              <w:right w:val="single" w:sz="4" w:space="0" w:color="auto"/>
            </w:tcBorders>
            <w:shd w:val="clear" w:color="auto" w:fill="auto"/>
            <w:vAlign w:val="center"/>
            <w:hideMark/>
          </w:tcPr>
          <w:p w14:paraId="73C9AB27" w14:textId="77777777" w:rsidR="001D71E6" w:rsidRPr="00D80A7A" w:rsidRDefault="001D71E6" w:rsidP="001D71E6">
            <w:pPr>
              <w:autoSpaceDE/>
              <w:autoSpaceDN/>
              <w:spacing w:line="240" w:lineRule="auto"/>
              <w:ind w:firstLine="0"/>
              <w:jc w:val="left"/>
              <w:rPr>
                <w:color w:val="000000"/>
                <w:sz w:val="22"/>
                <w:lang w:bidi="ar-SA"/>
              </w:rPr>
            </w:pPr>
            <w:r w:rsidRPr="00D80A7A">
              <w:rPr>
                <w:color w:val="000000"/>
                <w:sz w:val="22"/>
                <w:lang w:bidi="ar-SA"/>
              </w:rPr>
              <w:t xml:space="preserve">Электронная модель системы теплоснабжения </w:t>
            </w:r>
          </w:p>
        </w:tc>
      </w:tr>
    </w:tbl>
    <w:p w14:paraId="3909C128" w14:textId="77777777" w:rsidR="001D71E6" w:rsidRPr="00103345" w:rsidRDefault="001D71E6" w:rsidP="001D71E6">
      <w:pPr>
        <w:rPr>
          <w:highlight w:val="yellow"/>
        </w:rPr>
      </w:pPr>
    </w:p>
    <w:p w14:paraId="4332A46F" w14:textId="18DD3686" w:rsidR="00DE1DBB" w:rsidRPr="00D80A7A" w:rsidRDefault="00DE1DBB" w:rsidP="008B282F">
      <w:pPr>
        <w:pStyle w:val="0"/>
        <w:pageBreakBefore/>
      </w:pPr>
      <w:bookmarkStart w:id="7" w:name="_Toc57364133"/>
      <w:r w:rsidRPr="00D80A7A">
        <w:lastRenderedPageBreak/>
        <w:t>Введение</w:t>
      </w:r>
      <w:bookmarkEnd w:id="7"/>
    </w:p>
    <w:p w14:paraId="6DE4B54B" w14:textId="0E5D7E1E" w:rsidR="005B457A" w:rsidRPr="00DC49F3" w:rsidRDefault="00E72F35" w:rsidP="005B457A">
      <w:r>
        <w:rPr>
          <w:szCs w:val="26"/>
        </w:rPr>
        <w:t>Актуализированная схема</w:t>
      </w:r>
      <w:r w:rsidR="005B457A" w:rsidRPr="00DC49F3">
        <w:rPr>
          <w:szCs w:val="26"/>
        </w:rPr>
        <w:t xml:space="preserve"> теплоснабжения муниципального образования</w:t>
      </w:r>
      <w:r w:rsidR="002C7E6C">
        <w:rPr>
          <w:szCs w:val="26"/>
        </w:rPr>
        <w:t xml:space="preserve"> «Городской округ</w:t>
      </w:r>
      <w:r w:rsidR="005B457A" w:rsidRPr="00DC49F3">
        <w:rPr>
          <w:szCs w:val="26"/>
        </w:rPr>
        <w:t xml:space="preserve"> «Город Глазов»</w:t>
      </w:r>
      <w:r w:rsidR="002C7E6C">
        <w:rPr>
          <w:szCs w:val="26"/>
        </w:rPr>
        <w:t xml:space="preserve"> Удмуртской Республики»</w:t>
      </w:r>
      <w:r w:rsidR="005B457A" w:rsidRPr="00DC49F3">
        <w:rPr>
          <w:szCs w:val="26"/>
        </w:rPr>
        <w:t>, разработан</w:t>
      </w:r>
      <w:r>
        <w:rPr>
          <w:szCs w:val="26"/>
        </w:rPr>
        <w:t>а</w:t>
      </w:r>
      <w:r w:rsidR="005B457A" w:rsidRPr="00DC49F3">
        <w:rPr>
          <w:szCs w:val="26"/>
        </w:rPr>
        <w:t xml:space="preserve"> в соответствии с требованиями действующих нормативно-правовых актов</w:t>
      </w:r>
      <w:r>
        <w:rPr>
          <w:szCs w:val="26"/>
        </w:rPr>
        <w:t>.</w:t>
      </w:r>
      <w:r w:rsidR="005B457A" w:rsidRPr="00DC49F3">
        <w:t xml:space="preserve"> </w:t>
      </w:r>
    </w:p>
    <w:p w14:paraId="7A0BE2CC" w14:textId="7434761A" w:rsidR="005B457A" w:rsidRPr="00DC49F3" w:rsidRDefault="005B457A" w:rsidP="005B457A">
      <w:proofErr w:type="gramStart"/>
      <w:r w:rsidRPr="00DC49F3">
        <w:rPr>
          <w:szCs w:val="26"/>
        </w:rPr>
        <w:t>Состав и структура актуализированной  схемы теплоснабжения муниципального образования</w:t>
      </w:r>
      <w:r w:rsidR="002C7E6C">
        <w:rPr>
          <w:szCs w:val="26"/>
        </w:rPr>
        <w:t xml:space="preserve"> «Городской округ</w:t>
      </w:r>
      <w:r w:rsidRPr="00DC49F3">
        <w:rPr>
          <w:szCs w:val="26"/>
        </w:rPr>
        <w:t xml:space="preserve">  «Город Глазов»</w:t>
      </w:r>
      <w:r w:rsidR="002C7E6C">
        <w:rPr>
          <w:szCs w:val="26"/>
        </w:rPr>
        <w:t xml:space="preserve"> Удмуртской Республики»</w:t>
      </w:r>
      <w:r w:rsidRPr="00DC49F3">
        <w:rPr>
          <w:szCs w:val="26"/>
        </w:rPr>
        <w:t xml:space="preserve"> на период 2016 – 2030 год» удовлетворяют требованиям  Федерального закона Российской Федерации от 27 июля 2010 года № 190-ФЗ «О теплоснабжении» (с изменениями на 1 апреля 2020 года), «Требованиям к схемам теплоснабжения», утвержденным постановлением Правительства Российской Федерации от 22 февраля  2012года № 154 «О требованиях к схемам теплоснабжения, порядку</w:t>
      </w:r>
      <w:proofErr w:type="gramEnd"/>
      <w:r w:rsidRPr="00DC49F3">
        <w:rPr>
          <w:szCs w:val="26"/>
        </w:rPr>
        <w:t xml:space="preserve"> их разработки и утверждения»</w:t>
      </w:r>
      <w:r w:rsidR="001E2DB8">
        <w:rPr>
          <w:szCs w:val="26"/>
        </w:rPr>
        <w:t xml:space="preserve"> </w:t>
      </w:r>
      <w:r w:rsidRPr="00DC49F3">
        <w:rPr>
          <w:szCs w:val="26"/>
        </w:rPr>
        <w:t xml:space="preserve"> (с изменениями на 16 марта 2019 года), «Методическим указаниям по разработке  схем теплоснабжения», утвержденным приказом  Министерства энергетики Российской Федерации от 5 марта 2019 года № 212 «Об утверждении  методических указаний по разработке схем теплоснабжения».</w:t>
      </w:r>
    </w:p>
    <w:p w14:paraId="2A118C47" w14:textId="2864B492" w:rsidR="00D80A7A" w:rsidRPr="00557D32" w:rsidRDefault="00D80A7A" w:rsidP="00D80A7A">
      <w:r w:rsidRPr="00557D32">
        <w:t xml:space="preserve">Схема теплоснабжения содержит </w:t>
      </w:r>
      <w:proofErr w:type="spellStart"/>
      <w:r w:rsidRPr="00557D32">
        <w:t>предпроектные</w:t>
      </w:r>
      <w:proofErr w:type="spellEnd"/>
      <w:r w:rsidRPr="00557D32">
        <w:t xml:space="preserve">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7E3F458C" w14:textId="77777777" w:rsidR="00D80A7A" w:rsidRPr="00557D32" w:rsidRDefault="00D80A7A" w:rsidP="00D80A7A">
      <w:r w:rsidRPr="00557D32">
        <w:t xml:space="preserve">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w:t>
      </w:r>
      <w:proofErr w:type="spellStart"/>
      <w:r w:rsidRPr="00557D32">
        <w:t>теплосетевых</w:t>
      </w:r>
      <w:proofErr w:type="spellEnd"/>
      <w:r w:rsidRPr="00557D32">
        <w:t xml:space="preserve"> организаций, действующих на территории города.</w:t>
      </w:r>
    </w:p>
    <w:p w14:paraId="5C5C102E" w14:textId="77777777" w:rsidR="00D80A7A" w:rsidRPr="00557D32" w:rsidRDefault="00D80A7A" w:rsidP="00D80A7A">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103345" w:rsidRDefault="004434EC" w:rsidP="004434EC">
      <w:pPr>
        <w:rPr>
          <w:highlight w:val="yellow"/>
        </w:rPr>
      </w:pPr>
    </w:p>
    <w:p w14:paraId="11FA79DA" w14:textId="77777777" w:rsidR="004434EC" w:rsidRPr="00103345" w:rsidRDefault="004434EC">
      <w:pPr>
        <w:widowControl w:val="0"/>
        <w:spacing w:line="240" w:lineRule="auto"/>
        <w:ind w:firstLine="0"/>
        <w:jc w:val="left"/>
        <w:rPr>
          <w:highlight w:val="yellow"/>
        </w:rPr>
        <w:sectPr w:rsidR="004434EC" w:rsidRPr="00103345" w:rsidSect="004434EC">
          <w:footerReference w:type="default" r:id="rId12"/>
          <w:pgSz w:w="11907" w:h="16840" w:code="9"/>
          <w:pgMar w:top="1134" w:right="567" w:bottom="1134" w:left="1701" w:header="0" w:footer="590" w:gutter="0"/>
          <w:cols w:space="720"/>
          <w:docGrid w:linePitch="299"/>
        </w:sectPr>
      </w:pPr>
    </w:p>
    <w:p w14:paraId="5F7D7B04" w14:textId="77777777" w:rsidR="00DC7D53" w:rsidRPr="00F555DE" w:rsidRDefault="00DC7D53" w:rsidP="004F0732">
      <w:pPr>
        <w:pStyle w:val="10"/>
      </w:pPr>
      <w:bookmarkStart w:id="8" w:name="_Toc14090864"/>
      <w:bookmarkStart w:id="9" w:name="_Toc57364134"/>
      <w:bookmarkEnd w:id="3"/>
      <w:r w:rsidRPr="00F555DE">
        <w:lastRenderedPageBreak/>
        <w:t>ГЛАВА 2. СУЩЕСТВУЮЩЕЕ И ПЕРСПЕКТИВНОЕ ПОТРЕБЛЕНИЕ ТЕПЛОВОЙ ЭНЕРГИИ НА ЦЕЛИ</w:t>
      </w:r>
      <w:r w:rsidRPr="00F555DE">
        <w:rPr>
          <w:spacing w:val="-1"/>
        </w:rPr>
        <w:t xml:space="preserve"> </w:t>
      </w:r>
      <w:r w:rsidRPr="00F555DE">
        <w:t>ТЕПЛОСНАБЖЕНИЯ</w:t>
      </w:r>
      <w:bookmarkEnd w:id="8"/>
      <w:bookmarkEnd w:id="9"/>
    </w:p>
    <w:p w14:paraId="6BE53612" w14:textId="77777777" w:rsidR="00DC7D53" w:rsidRPr="00494834" w:rsidRDefault="00DC7D53" w:rsidP="00DC7D53">
      <w:pPr>
        <w:pStyle w:val="11"/>
      </w:pPr>
      <w:bookmarkStart w:id="10" w:name="_Toc14090865"/>
      <w:bookmarkStart w:id="11" w:name="_Toc57364135"/>
      <w:r w:rsidRPr="00494834">
        <w:t xml:space="preserve">Данные базового уровня потребления тепла на </w:t>
      </w:r>
      <w:r w:rsidRPr="00494834">
        <w:rPr>
          <w:spacing w:val="-5"/>
        </w:rPr>
        <w:t xml:space="preserve">цели </w:t>
      </w:r>
      <w:r w:rsidRPr="00494834">
        <w:t>теплоснабжения</w:t>
      </w:r>
      <w:bookmarkEnd w:id="10"/>
      <w:bookmarkEnd w:id="11"/>
    </w:p>
    <w:p w14:paraId="1A383195" w14:textId="53F7ACB9" w:rsidR="00DB7A02" w:rsidRPr="00494834" w:rsidRDefault="00DB7A02" w:rsidP="00DB7A02">
      <w:pPr>
        <w:rPr>
          <w:lang w:eastAsia="en-US" w:bidi="ar-SA"/>
        </w:rPr>
      </w:pPr>
      <w:r w:rsidRPr="00494834">
        <w:rPr>
          <w:lang w:eastAsia="en-US" w:bidi="ar-SA"/>
        </w:rPr>
        <w:t>В границах МО</w:t>
      </w:r>
      <w:r w:rsidR="002C7E6C">
        <w:rPr>
          <w:lang w:eastAsia="en-US" w:bidi="ar-SA"/>
        </w:rPr>
        <w:t xml:space="preserve"> «Городской округ </w:t>
      </w:r>
      <w:r w:rsidRPr="00494834">
        <w:rPr>
          <w:lang w:eastAsia="en-US" w:bidi="ar-SA"/>
        </w:rPr>
        <w:t> «Город Глазов»</w:t>
      </w:r>
      <w:r w:rsidR="002C7E6C">
        <w:rPr>
          <w:lang w:eastAsia="en-US" w:bidi="ar-SA"/>
        </w:rPr>
        <w:t xml:space="preserve"> Удмуртской Республики»</w:t>
      </w:r>
      <w:r w:rsidRPr="00494834">
        <w:rPr>
          <w:lang w:eastAsia="en-US" w:bidi="ar-SA"/>
        </w:rPr>
        <w:t xml:space="preserve"> регулируемую деятельность в области теплоснабжения осуществляют следующие организации:</w:t>
      </w:r>
    </w:p>
    <w:p w14:paraId="78D2EB28" w14:textId="3BCEF9B5" w:rsidR="00DB7A02" w:rsidRPr="00494834" w:rsidRDefault="00DB7A02" w:rsidP="00DB7A02">
      <w:pPr>
        <w:pStyle w:val="a6"/>
        <w:numPr>
          <w:ilvl w:val="0"/>
          <w:numId w:val="63"/>
        </w:numPr>
        <w:rPr>
          <w:lang w:eastAsia="en-US" w:bidi="ar-SA"/>
        </w:rPr>
      </w:pPr>
      <w:r w:rsidRPr="00494834">
        <w:t>Акционерным обществом «</w:t>
      </w:r>
      <w:proofErr w:type="spellStart"/>
      <w:r w:rsidRPr="00494834">
        <w:t>Р</w:t>
      </w:r>
      <w:r w:rsidR="006E6653">
        <w:t>о</w:t>
      </w:r>
      <w:r w:rsidRPr="00494834">
        <w:t>сатом</w:t>
      </w:r>
      <w:proofErr w:type="spellEnd"/>
      <w:r w:rsidRPr="00494834">
        <w:t xml:space="preserve"> Инфраструктурные решения» (далее АО «РИР»)</w:t>
      </w:r>
      <w:r w:rsidRPr="00494834">
        <w:rPr>
          <w:lang w:eastAsia="en-US" w:bidi="ar-SA"/>
        </w:rPr>
        <w:t>;</w:t>
      </w:r>
    </w:p>
    <w:p w14:paraId="4E94490E" w14:textId="43E953CD" w:rsidR="00DB7A02" w:rsidRPr="00494834" w:rsidRDefault="001E2DB8" w:rsidP="00D14898">
      <w:pPr>
        <w:pStyle w:val="a6"/>
        <w:numPr>
          <w:ilvl w:val="0"/>
          <w:numId w:val="63"/>
        </w:numPr>
        <w:rPr>
          <w:lang w:eastAsia="en-US" w:bidi="ar-SA"/>
        </w:rPr>
      </w:pPr>
      <w:r>
        <w:t>Общество с ограниченной ответственностью «Свет</w:t>
      </w:r>
      <w:r w:rsidR="00D14898" w:rsidRPr="00D14898">
        <w:t>»</w:t>
      </w:r>
      <w:r w:rsidR="00DB7A02" w:rsidRPr="00494834">
        <w:t xml:space="preserve"> (далее </w:t>
      </w:r>
      <w:r>
        <w:t>ООО «Свет</w:t>
      </w:r>
      <w:r w:rsidR="00DB7A02" w:rsidRPr="00494834">
        <w:t>»);</w:t>
      </w:r>
    </w:p>
    <w:p w14:paraId="29C36ABD" w14:textId="77777777" w:rsidR="00DB7A02" w:rsidRPr="00494834" w:rsidRDefault="00DB7A02" w:rsidP="00DB7A02">
      <w:pPr>
        <w:pStyle w:val="a6"/>
        <w:numPr>
          <w:ilvl w:val="0"/>
          <w:numId w:val="63"/>
        </w:numPr>
        <w:rPr>
          <w:lang w:eastAsia="en-US" w:bidi="ar-SA"/>
        </w:rPr>
      </w:pPr>
      <w:r w:rsidRPr="00494834">
        <w:t>Акционерным обществом «</w:t>
      </w:r>
      <w:proofErr w:type="spellStart"/>
      <w:r w:rsidRPr="00494834">
        <w:t>Реммаш</w:t>
      </w:r>
      <w:proofErr w:type="spellEnd"/>
      <w:r w:rsidRPr="00494834">
        <w:t>» (далее АО «</w:t>
      </w:r>
      <w:proofErr w:type="spellStart"/>
      <w:r w:rsidRPr="00494834">
        <w:t>Реммаш</w:t>
      </w:r>
      <w:proofErr w:type="spellEnd"/>
      <w:r w:rsidRPr="00494834">
        <w:t>»);</w:t>
      </w:r>
    </w:p>
    <w:p w14:paraId="48E2A788" w14:textId="77777777" w:rsidR="00DB7A02" w:rsidRPr="00494834" w:rsidRDefault="00DB7A02" w:rsidP="00DB7A02">
      <w:pPr>
        <w:pStyle w:val="a6"/>
        <w:numPr>
          <w:ilvl w:val="0"/>
          <w:numId w:val="63"/>
        </w:numPr>
        <w:rPr>
          <w:lang w:eastAsia="en-US" w:bidi="ar-SA"/>
        </w:rPr>
      </w:pPr>
      <w:r w:rsidRPr="00494834">
        <w:t>Общество с ограниченной ответственностью «</w:t>
      </w:r>
      <w:proofErr w:type="spellStart"/>
      <w:r w:rsidRPr="00494834">
        <w:t>КомЭнерго</w:t>
      </w:r>
      <w:proofErr w:type="spellEnd"/>
      <w:r w:rsidRPr="00494834">
        <w:t>» (далее ООО «</w:t>
      </w:r>
      <w:proofErr w:type="spellStart"/>
      <w:r w:rsidRPr="00494834">
        <w:t>КомЭнерго</w:t>
      </w:r>
      <w:proofErr w:type="spellEnd"/>
      <w:r w:rsidRPr="00494834">
        <w:t>»).</w:t>
      </w:r>
    </w:p>
    <w:p w14:paraId="64A125B6" w14:textId="48ED43CF" w:rsidR="00DB7A02" w:rsidRPr="00494834" w:rsidRDefault="00DB7A02" w:rsidP="00DB7A02">
      <w:pPr>
        <w:rPr>
          <w:lang w:eastAsia="en-US" w:bidi="ar-SA"/>
        </w:rPr>
      </w:pPr>
      <w:r w:rsidRPr="00494834">
        <w:rPr>
          <w:lang w:eastAsia="en-US" w:bidi="ar-SA"/>
        </w:rPr>
        <w:t>В городе Глазове преобладает централизованное теплоснабжение от одного источника с комбинированной выработкой тепловой и электрической энергии, это – ТЭЦ филиала в городе Глазов АО «РИР» и трех локальных котельных, расположенных на территории города.</w:t>
      </w:r>
    </w:p>
    <w:p w14:paraId="3A37F32D" w14:textId="77A36E2B" w:rsidR="0096060D" w:rsidRPr="00494834" w:rsidRDefault="00B77C09" w:rsidP="008536FF">
      <w:pPr>
        <w:rPr>
          <w:lang w:eastAsia="en-US" w:bidi="ar-SA"/>
        </w:rPr>
      </w:pPr>
      <w:r w:rsidRPr="00494834">
        <w:rPr>
          <w:lang w:eastAsia="en-US" w:bidi="ar-SA"/>
        </w:rPr>
        <w:t xml:space="preserve">Данные базового уровня потребления тепла на цели теплоснабжения в границах </w:t>
      </w:r>
      <w:r w:rsidR="003640F2">
        <w:rPr>
          <w:lang w:bidi="ar-SA"/>
        </w:rPr>
        <w:t>МО «Городской округ «Город Глазов» Удмуртской Республики»</w:t>
      </w:r>
      <w:r w:rsidRPr="00494834">
        <w:rPr>
          <w:lang w:eastAsia="en-US" w:bidi="ar-SA"/>
        </w:rPr>
        <w:t xml:space="preserve">, </w:t>
      </w:r>
      <w:r w:rsidR="008536FF" w:rsidRPr="00494834">
        <w:rPr>
          <w:lang w:eastAsia="en-US" w:bidi="ar-SA"/>
        </w:rPr>
        <w:t>представлены в таблиц</w:t>
      </w:r>
      <w:r w:rsidRPr="00494834">
        <w:rPr>
          <w:lang w:eastAsia="en-US" w:bidi="ar-SA"/>
        </w:rPr>
        <w:t>ах ниже</w:t>
      </w:r>
      <w:r w:rsidR="008536FF" w:rsidRPr="00494834">
        <w:rPr>
          <w:lang w:eastAsia="en-US" w:bidi="ar-SA"/>
        </w:rPr>
        <w:t>.</w:t>
      </w:r>
    </w:p>
    <w:p w14:paraId="698E0D05" w14:textId="6E66BCB4" w:rsidR="00E35BB2" w:rsidRPr="00494834" w:rsidRDefault="00E35BB2" w:rsidP="00E35BB2">
      <w:pPr>
        <w:pStyle w:val="af4"/>
        <w:rPr>
          <w:lang w:eastAsia="en-US" w:bidi="ar-SA"/>
        </w:rPr>
      </w:pPr>
      <w:r w:rsidRPr="00494834">
        <w:t>Таблица </w:t>
      </w:r>
      <w:r w:rsidRPr="00494834">
        <w:fldChar w:fldCharType="begin"/>
      </w:r>
      <w:r w:rsidRPr="00494834">
        <w:instrText xml:space="preserve"> SEQ Таблица \* ARABIC </w:instrText>
      </w:r>
      <w:r w:rsidRPr="00494834">
        <w:fldChar w:fldCharType="separate"/>
      </w:r>
      <w:r w:rsidR="0073345B">
        <w:rPr>
          <w:noProof/>
        </w:rPr>
        <w:t>3</w:t>
      </w:r>
      <w:r w:rsidRPr="00494834">
        <w:fldChar w:fldCharType="end"/>
      </w:r>
      <w:r w:rsidRPr="00494834">
        <w:t>. Данные базового уровня потребления тепла на цели теплоснабжения в МО</w:t>
      </w:r>
      <w:r w:rsidR="002C7E6C">
        <w:t xml:space="preserve"> «Городской округ</w:t>
      </w:r>
      <w:r w:rsidRPr="00494834">
        <w:t> «Город </w:t>
      </w:r>
      <w:r w:rsidR="00494834" w:rsidRPr="00494834">
        <w:t>Глазов</w:t>
      </w:r>
      <w:r w:rsidRPr="00494834">
        <w:t>»</w:t>
      </w:r>
      <w:r w:rsidR="002C7E6C">
        <w:t xml:space="preserve"> Удмуртской Республики</w:t>
      </w:r>
      <w:r w:rsidR="00050B99">
        <w:t>»</w:t>
      </w:r>
    </w:p>
    <w:tbl>
      <w:tblPr>
        <w:tblW w:w="5000" w:type="pct"/>
        <w:tblLook w:val="04A0" w:firstRow="1" w:lastRow="0" w:firstColumn="1" w:lastColumn="0" w:noHBand="0" w:noVBand="1"/>
      </w:tblPr>
      <w:tblGrid>
        <w:gridCol w:w="938"/>
        <w:gridCol w:w="5586"/>
        <w:gridCol w:w="1740"/>
        <w:gridCol w:w="1591"/>
      </w:tblGrid>
      <w:tr w:rsidR="00D14898" w:rsidRPr="00D14898" w14:paraId="09DAFCFE" w14:textId="77777777" w:rsidTr="00D14898">
        <w:trPr>
          <w:trHeight w:val="20"/>
          <w:tblHeader/>
        </w:trPr>
        <w:tc>
          <w:tcPr>
            <w:tcW w:w="4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0B11B" w14:textId="77777777" w:rsidR="00D14898" w:rsidRPr="00D14898" w:rsidRDefault="00D14898" w:rsidP="00D14898">
            <w:pPr>
              <w:autoSpaceDE/>
              <w:autoSpaceDN/>
              <w:spacing w:line="240" w:lineRule="auto"/>
              <w:ind w:firstLine="0"/>
              <w:jc w:val="center"/>
              <w:rPr>
                <w:b/>
                <w:bCs/>
                <w:color w:val="000000"/>
                <w:sz w:val="20"/>
                <w:szCs w:val="20"/>
                <w:lang w:bidi="ar-SA"/>
              </w:rPr>
            </w:pPr>
            <w:r w:rsidRPr="00D14898">
              <w:rPr>
                <w:b/>
                <w:bCs/>
                <w:color w:val="000000"/>
                <w:sz w:val="20"/>
                <w:szCs w:val="20"/>
                <w:lang w:bidi="ar-SA"/>
              </w:rPr>
              <w:t xml:space="preserve">№ </w:t>
            </w:r>
            <w:proofErr w:type="gramStart"/>
            <w:r w:rsidRPr="00D14898">
              <w:rPr>
                <w:b/>
                <w:bCs/>
                <w:color w:val="000000"/>
                <w:sz w:val="20"/>
                <w:szCs w:val="20"/>
                <w:lang w:bidi="ar-SA"/>
              </w:rPr>
              <w:t>п</w:t>
            </w:r>
            <w:proofErr w:type="gramEnd"/>
            <w:r w:rsidRPr="00D14898">
              <w:rPr>
                <w:b/>
                <w:bCs/>
                <w:color w:val="000000"/>
                <w:sz w:val="20"/>
                <w:szCs w:val="20"/>
                <w:lang w:bidi="ar-SA"/>
              </w:rPr>
              <w:t>/п</w:t>
            </w:r>
          </w:p>
        </w:tc>
        <w:tc>
          <w:tcPr>
            <w:tcW w:w="2834" w:type="pct"/>
            <w:tcBorders>
              <w:top w:val="single" w:sz="4" w:space="0" w:color="auto"/>
              <w:left w:val="nil"/>
              <w:bottom w:val="single" w:sz="4" w:space="0" w:color="auto"/>
              <w:right w:val="single" w:sz="4" w:space="0" w:color="auto"/>
            </w:tcBorders>
            <w:shd w:val="clear" w:color="auto" w:fill="auto"/>
            <w:vAlign w:val="center"/>
            <w:hideMark/>
          </w:tcPr>
          <w:p w14:paraId="2D7710B5" w14:textId="77777777" w:rsidR="00D14898" w:rsidRPr="00D14898" w:rsidRDefault="00D14898" w:rsidP="00D14898">
            <w:pPr>
              <w:autoSpaceDE/>
              <w:autoSpaceDN/>
              <w:spacing w:line="240" w:lineRule="auto"/>
              <w:ind w:firstLine="0"/>
              <w:jc w:val="center"/>
              <w:rPr>
                <w:b/>
                <w:bCs/>
                <w:color w:val="000000"/>
                <w:sz w:val="20"/>
                <w:szCs w:val="20"/>
                <w:lang w:bidi="ar-SA"/>
              </w:rPr>
            </w:pPr>
            <w:r w:rsidRPr="00D14898">
              <w:rPr>
                <w:b/>
                <w:bCs/>
                <w:color w:val="000000"/>
                <w:sz w:val="20"/>
                <w:szCs w:val="20"/>
                <w:lang w:bidi="ar-SA"/>
              </w:rPr>
              <w:t>Наименование показателя</w:t>
            </w:r>
          </w:p>
        </w:tc>
        <w:tc>
          <w:tcPr>
            <w:tcW w:w="883" w:type="pct"/>
            <w:tcBorders>
              <w:top w:val="single" w:sz="4" w:space="0" w:color="auto"/>
              <w:left w:val="nil"/>
              <w:bottom w:val="single" w:sz="4" w:space="0" w:color="auto"/>
              <w:right w:val="single" w:sz="4" w:space="0" w:color="auto"/>
            </w:tcBorders>
            <w:shd w:val="clear" w:color="auto" w:fill="auto"/>
            <w:vAlign w:val="center"/>
            <w:hideMark/>
          </w:tcPr>
          <w:p w14:paraId="4BC8B690" w14:textId="36BB0876" w:rsidR="00D14898" w:rsidRPr="00D14898" w:rsidRDefault="002C7E6C" w:rsidP="00D14898">
            <w:pPr>
              <w:autoSpaceDE/>
              <w:autoSpaceDN/>
              <w:spacing w:line="240" w:lineRule="auto"/>
              <w:ind w:firstLine="0"/>
              <w:jc w:val="center"/>
              <w:rPr>
                <w:b/>
                <w:bCs/>
                <w:color w:val="000000"/>
                <w:sz w:val="20"/>
                <w:szCs w:val="20"/>
                <w:lang w:bidi="ar-SA"/>
              </w:rPr>
            </w:pPr>
            <w:r>
              <w:rPr>
                <w:b/>
                <w:bCs/>
                <w:color w:val="000000"/>
                <w:sz w:val="20"/>
                <w:szCs w:val="20"/>
                <w:lang w:bidi="ar-SA"/>
              </w:rPr>
              <w:t>Ед. изм</w:t>
            </w:r>
            <w:r w:rsidR="00D14898" w:rsidRPr="00D14898">
              <w:rPr>
                <w:b/>
                <w:bCs/>
                <w:color w:val="000000"/>
                <w:sz w:val="20"/>
                <w:szCs w:val="20"/>
                <w:lang w:bidi="ar-SA"/>
              </w:rPr>
              <w:t>.</w:t>
            </w:r>
          </w:p>
        </w:tc>
        <w:tc>
          <w:tcPr>
            <w:tcW w:w="807" w:type="pct"/>
            <w:tcBorders>
              <w:top w:val="single" w:sz="4" w:space="0" w:color="auto"/>
              <w:left w:val="nil"/>
              <w:bottom w:val="single" w:sz="4" w:space="0" w:color="auto"/>
              <w:right w:val="single" w:sz="4" w:space="0" w:color="auto"/>
            </w:tcBorders>
            <w:shd w:val="clear" w:color="auto" w:fill="auto"/>
            <w:vAlign w:val="center"/>
            <w:hideMark/>
          </w:tcPr>
          <w:p w14:paraId="6E107EBD" w14:textId="40405642" w:rsidR="00D14898" w:rsidRPr="00D14898" w:rsidRDefault="007734A8" w:rsidP="00C90467">
            <w:pPr>
              <w:autoSpaceDE/>
              <w:autoSpaceDN/>
              <w:spacing w:line="240" w:lineRule="auto"/>
              <w:ind w:firstLine="0"/>
              <w:jc w:val="center"/>
              <w:rPr>
                <w:b/>
                <w:bCs/>
                <w:color w:val="000000"/>
                <w:sz w:val="20"/>
                <w:szCs w:val="20"/>
                <w:lang w:bidi="ar-SA"/>
              </w:rPr>
            </w:pPr>
            <w:r w:rsidRPr="002C7E6C">
              <w:rPr>
                <w:b/>
                <w:color w:val="000000"/>
                <w:sz w:val="20"/>
              </w:rPr>
              <w:t>202</w:t>
            </w:r>
            <w:r w:rsidR="00C90467" w:rsidRPr="002C7E6C">
              <w:rPr>
                <w:b/>
                <w:color w:val="000000"/>
                <w:sz w:val="20"/>
              </w:rPr>
              <w:t>3</w:t>
            </w:r>
          </w:p>
        </w:tc>
      </w:tr>
      <w:tr w:rsidR="00D14898" w:rsidRPr="00D14898" w14:paraId="73CA3BEF" w14:textId="77777777" w:rsidTr="00D14898">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285824" w14:textId="77777777" w:rsidR="00D14898" w:rsidRPr="00D14898" w:rsidRDefault="00D14898" w:rsidP="00D14898">
            <w:pPr>
              <w:autoSpaceDE/>
              <w:autoSpaceDN/>
              <w:spacing w:line="240" w:lineRule="auto"/>
              <w:ind w:firstLine="0"/>
              <w:jc w:val="center"/>
              <w:rPr>
                <w:b/>
                <w:bCs/>
                <w:color w:val="000000"/>
                <w:sz w:val="20"/>
                <w:szCs w:val="20"/>
                <w:lang w:bidi="ar-SA"/>
              </w:rPr>
            </w:pPr>
            <w:r w:rsidRPr="00D14898">
              <w:rPr>
                <w:b/>
                <w:bCs/>
                <w:color w:val="000000"/>
                <w:sz w:val="20"/>
                <w:szCs w:val="20"/>
                <w:lang w:bidi="ar-SA"/>
              </w:rPr>
              <w:t>АО «РИР»</w:t>
            </w:r>
          </w:p>
        </w:tc>
      </w:tr>
      <w:tr w:rsidR="00D14898" w:rsidRPr="00D14898" w14:paraId="38B4C3A6"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noWrap/>
            <w:vAlign w:val="center"/>
            <w:hideMark/>
          </w:tcPr>
          <w:p w14:paraId="306A3E61" w14:textId="77777777" w:rsidR="00D14898" w:rsidRPr="00D14898" w:rsidRDefault="00D14898" w:rsidP="00D14898">
            <w:pPr>
              <w:autoSpaceDE/>
              <w:autoSpaceDN/>
              <w:spacing w:line="240" w:lineRule="auto"/>
              <w:ind w:firstLine="0"/>
              <w:jc w:val="center"/>
              <w:rPr>
                <w:b/>
                <w:bCs/>
                <w:color w:val="000000"/>
                <w:sz w:val="20"/>
                <w:szCs w:val="20"/>
                <w:lang w:bidi="ar-SA"/>
              </w:rPr>
            </w:pPr>
            <w:r w:rsidRPr="00D14898">
              <w:rPr>
                <w:b/>
                <w:bCs/>
                <w:color w:val="000000"/>
                <w:sz w:val="20"/>
                <w:szCs w:val="20"/>
                <w:lang w:bidi="ar-SA"/>
              </w:rPr>
              <w:t>1</w:t>
            </w:r>
          </w:p>
        </w:tc>
        <w:tc>
          <w:tcPr>
            <w:tcW w:w="4524" w:type="pct"/>
            <w:gridSpan w:val="3"/>
            <w:tcBorders>
              <w:top w:val="single" w:sz="4" w:space="0" w:color="auto"/>
              <w:left w:val="nil"/>
              <w:bottom w:val="single" w:sz="4" w:space="0" w:color="auto"/>
              <w:right w:val="single" w:sz="4" w:space="0" w:color="auto"/>
            </w:tcBorders>
            <w:shd w:val="clear" w:color="auto" w:fill="auto"/>
            <w:vAlign w:val="center"/>
            <w:hideMark/>
          </w:tcPr>
          <w:p w14:paraId="76E7E122" w14:textId="77777777" w:rsidR="00D14898" w:rsidRPr="00D14898" w:rsidRDefault="00D14898" w:rsidP="00D14898">
            <w:pPr>
              <w:autoSpaceDE/>
              <w:autoSpaceDN/>
              <w:spacing w:line="240" w:lineRule="auto"/>
              <w:ind w:firstLine="0"/>
              <w:jc w:val="left"/>
              <w:rPr>
                <w:b/>
                <w:bCs/>
                <w:color w:val="000000"/>
                <w:sz w:val="20"/>
                <w:szCs w:val="20"/>
                <w:lang w:bidi="ar-SA"/>
              </w:rPr>
            </w:pPr>
            <w:r w:rsidRPr="00D14898">
              <w:rPr>
                <w:b/>
                <w:bCs/>
                <w:color w:val="000000"/>
                <w:sz w:val="20"/>
                <w:szCs w:val="20"/>
                <w:lang w:bidi="ar-SA"/>
              </w:rPr>
              <w:t>ТЭЦ АО «РИР», ул. Белова, д. 7</w:t>
            </w:r>
          </w:p>
        </w:tc>
      </w:tr>
      <w:tr w:rsidR="00D14898" w:rsidRPr="00D14898" w14:paraId="46A57AD3"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09C2792C"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1.1</w:t>
            </w:r>
          </w:p>
        </w:tc>
        <w:tc>
          <w:tcPr>
            <w:tcW w:w="2834" w:type="pct"/>
            <w:tcBorders>
              <w:top w:val="nil"/>
              <w:left w:val="nil"/>
              <w:bottom w:val="single" w:sz="4" w:space="0" w:color="auto"/>
              <w:right w:val="single" w:sz="4" w:space="0" w:color="auto"/>
            </w:tcBorders>
            <w:shd w:val="clear" w:color="auto" w:fill="auto"/>
            <w:vAlign w:val="center"/>
            <w:hideMark/>
          </w:tcPr>
          <w:p w14:paraId="04AF3380"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Расход топлива,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505776E9"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 </w:t>
            </w:r>
          </w:p>
        </w:tc>
        <w:tc>
          <w:tcPr>
            <w:tcW w:w="807" w:type="pct"/>
            <w:tcBorders>
              <w:top w:val="nil"/>
              <w:left w:val="nil"/>
              <w:bottom w:val="single" w:sz="4" w:space="0" w:color="auto"/>
              <w:right w:val="single" w:sz="4" w:space="0" w:color="auto"/>
            </w:tcBorders>
            <w:shd w:val="clear" w:color="auto" w:fill="auto"/>
            <w:vAlign w:val="center"/>
          </w:tcPr>
          <w:p w14:paraId="4679B870" w14:textId="7F39EF13" w:rsidR="00D14898" w:rsidRPr="002F0B38" w:rsidRDefault="002F0B38" w:rsidP="00D14898">
            <w:pPr>
              <w:autoSpaceDE/>
              <w:autoSpaceDN/>
              <w:spacing w:line="240" w:lineRule="auto"/>
              <w:ind w:firstLine="0"/>
              <w:jc w:val="center"/>
              <w:rPr>
                <w:color w:val="000000"/>
                <w:sz w:val="20"/>
                <w:szCs w:val="20"/>
                <w:lang w:bidi="ar-SA"/>
              </w:rPr>
            </w:pPr>
            <w:r>
              <w:rPr>
                <w:color w:val="000000"/>
                <w:sz w:val="20"/>
                <w:szCs w:val="20"/>
                <w:lang w:val="en-US" w:bidi="ar-SA"/>
              </w:rPr>
              <w:t>201</w:t>
            </w:r>
            <w:r>
              <w:rPr>
                <w:color w:val="000000"/>
                <w:sz w:val="20"/>
                <w:szCs w:val="20"/>
                <w:lang w:bidi="ar-SA"/>
              </w:rPr>
              <w:t>,946</w:t>
            </w:r>
          </w:p>
        </w:tc>
      </w:tr>
      <w:tr w:rsidR="00D14898" w:rsidRPr="00D14898" w14:paraId="7AE4939C"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5565DE32"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1.1.1</w:t>
            </w:r>
          </w:p>
        </w:tc>
        <w:tc>
          <w:tcPr>
            <w:tcW w:w="2834" w:type="pct"/>
            <w:tcBorders>
              <w:top w:val="nil"/>
              <w:left w:val="nil"/>
              <w:bottom w:val="single" w:sz="4" w:space="0" w:color="auto"/>
              <w:right w:val="single" w:sz="4" w:space="0" w:color="auto"/>
            </w:tcBorders>
            <w:shd w:val="clear" w:color="auto" w:fill="auto"/>
            <w:vAlign w:val="center"/>
            <w:hideMark/>
          </w:tcPr>
          <w:p w14:paraId="400A136F"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газообразного</w:t>
            </w:r>
          </w:p>
        </w:tc>
        <w:tc>
          <w:tcPr>
            <w:tcW w:w="883" w:type="pct"/>
            <w:tcBorders>
              <w:top w:val="nil"/>
              <w:left w:val="nil"/>
              <w:bottom w:val="single" w:sz="4" w:space="0" w:color="auto"/>
              <w:right w:val="single" w:sz="4" w:space="0" w:color="auto"/>
            </w:tcBorders>
            <w:shd w:val="clear" w:color="auto" w:fill="auto"/>
            <w:vAlign w:val="center"/>
            <w:hideMark/>
          </w:tcPr>
          <w:p w14:paraId="5D98590C"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млн. нм³</w:t>
            </w:r>
          </w:p>
        </w:tc>
        <w:tc>
          <w:tcPr>
            <w:tcW w:w="807" w:type="pct"/>
            <w:tcBorders>
              <w:top w:val="nil"/>
              <w:left w:val="nil"/>
              <w:bottom w:val="single" w:sz="4" w:space="0" w:color="auto"/>
              <w:right w:val="single" w:sz="4" w:space="0" w:color="auto"/>
            </w:tcBorders>
            <w:shd w:val="clear" w:color="auto" w:fill="auto"/>
            <w:vAlign w:val="center"/>
          </w:tcPr>
          <w:p w14:paraId="389D0564" w14:textId="6C95A895" w:rsidR="00D14898" w:rsidRPr="00D14898" w:rsidRDefault="002F0B38" w:rsidP="00D14898">
            <w:pPr>
              <w:autoSpaceDE/>
              <w:autoSpaceDN/>
              <w:spacing w:line="240" w:lineRule="auto"/>
              <w:ind w:firstLine="0"/>
              <w:jc w:val="center"/>
              <w:rPr>
                <w:color w:val="000000"/>
                <w:sz w:val="20"/>
                <w:szCs w:val="20"/>
                <w:lang w:bidi="ar-SA"/>
              </w:rPr>
            </w:pPr>
            <w:r>
              <w:rPr>
                <w:color w:val="000000"/>
                <w:sz w:val="20"/>
                <w:szCs w:val="20"/>
                <w:lang w:bidi="ar-SA"/>
              </w:rPr>
              <w:t>201,946</w:t>
            </w:r>
          </w:p>
        </w:tc>
      </w:tr>
      <w:tr w:rsidR="00D14898" w:rsidRPr="00D14898" w14:paraId="4B12656F"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2DFFB00C"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1.1.2</w:t>
            </w:r>
          </w:p>
        </w:tc>
        <w:tc>
          <w:tcPr>
            <w:tcW w:w="2834" w:type="pct"/>
            <w:tcBorders>
              <w:top w:val="nil"/>
              <w:left w:val="nil"/>
              <w:bottom w:val="single" w:sz="4" w:space="0" w:color="auto"/>
              <w:right w:val="single" w:sz="4" w:space="0" w:color="auto"/>
            </w:tcBorders>
            <w:shd w:val="clear" w:color="auto" w:fill="auto"/>
            <w:vAlign w:val="center"/>
            <w:hideMark/>
          </w:tcPr>
          <w:p w14:paraId="4511973F"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твердого топлива</w:t>
            </w:r>
          </w:p>
        </w:tc>
        <w:tc>
          <w:tcPr>
            <w:tcW w:w="883" w:type="pct"/>
            <w:tcBorders>
              <w:top w:val="nil"/>
              <w:left w:val="nil"/>
              <w:bottom w:val="single" w:sz="4" w:space="0" w:color="auto"/>
              <w:right w:val="single" w:sz="4" w:space="0" w:color="auto"/>
            </w:tcBorders>
            <w:shd w:val="clear" w:color="auto" w:fill="auto"/>
            <w:vAlign w:val="center"/>
            <w:hideMark/>
          </w:tcPr>
          <w:p w14:paraId="4EE43263"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т</w:t>
            </w:r>
          </w:p>
        </w:tc>
        <w:tc>
          <w:tcPr>
            <w:tcW w:w="807" w:type="pct"/>
            <w:tcBorders>
              <w:top w:val="nil"/>
              <w:left w:val="nil"/>
              <w:bottom w:val="single" w:sz="4" w:space="0" w:color="auto"/>
              <w:right w:val="single" w:sz="4" w:space="0" w:color="auto"/>
            </w:tcBorders>
            <w:shd w:val="clear" w:color="auto" w:fill="auto"/>
            <w:vAlign w:val="center"/>
          </w:tcPr>
          <w:p w14:paraId="236DEC63" w14:textId="3E1F56FE" w:rsidR="00D14898" w:rsidRPr="00D14898" w:rsidRDefault="002C7E6C" w:rsidP="00D14898">
            <w:pPr>
              <w:autoSpaceDE/>
              <w:autoSpaceDN/>
              <w:spacing w:line="240" w:lineRule="auto"/>
              <w:ind w:firstLine="0"/>
              <w:jc w:val="center"/>
              <w:rPr>
                <w:color w:val="000000"/>
                <w:sz w:val="20"/>
                <w:szCs w:val="20"/>
                <w:lang w:bidi="ar-SA"/>
              </w:rPr>
            </w:pPr>
            <w:r>
              <w:rPr>
                <w:color w:val="000000"/>
                <w:sz w:val="20"/>
                <w:szCs w:val="20"/>
                <w:lang w:bidi="ar-SA"/>
              </w:rPr>
              <w:t>-</w:t>
            </w:r>
          </w:p>
        </w:tc>
      </w:tr>
      <w:tr w:rsidR="00D14898" w:rsidRPr="00D14898" w14:paraId="6EA4D3AA"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1BCA3A81"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1.1.3</w:t>
            </w:r>
          </w:p>
        </w:tc>
        <w:tc>
          <w:tcPr>
            <w:tcW w:w="2834" w:type="pct"/>
            <w:tcBorders>
              <w:top w:val="nil"/>
              <w:left w:val="nil"/>
              <w:bottom w:val="single" w:sz="4" w:space="0" w:color="auto"/>
              <w:right w:val="single" w:sz="4" w:space="0" w:color="auto"/>
            </w:tcBorders>
            <w:shd w:val="clear" w:color="auto" w:fill="auto"/>
            <w:vAlign w:val="center"/>
            <w:hideMark/>
          </w:tcPr>
          <w:p w14:paraId="38331EE9"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жидкого</w:t>
            </w:r>
          </w:p>
        </w:tc>
        <w:tc>
          <w:tcPr>
            <w:tcW w:w="883" w:type="pct"/>
            <w:tcBorders>
              <w:top w:val="nil"/>
              <w:left w:val="nil"/>
              <w:bottom w:val="single" w:sz="4" w:space="0" w:color="auto"/>
              <w:right w:val="single" w:sz="4" w:space="0" w:color="auto"/>
            </w:tcBorders>
            <w:shd w:val="clear" w:color="auto" w:fill="auto"/>
            <w:vAlign w:val="center"/>
            <w:hideMark/>
          </w:tcPr>
          <w:p w14:paraId="1C35A564"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т</w:t>
            </w:r>
          </w:p>
        </w:tc>
        <w:tc>
          <w:tcPr>
            <w:tcW w:w="807" w:type="pct"/>
            <w:tcBorders>
              <w:top w:val="nil"/>
              <w:left w:val="nil"/>
              <w:bottom w:val="single" w:sz="4" w:space="0" w:color="auto"/>
              <w:right w:val="single" w:sz="4" w:space="0" w:color="auto"/>
            </w:tcBorders>
            <w:shd w:val="clear" w:color="auto" w:fill="auto"/>
            <w:vAlign w:val="center"/>
          </w:tcPr>
          <w:p w14:paraId="5116B183" w14:textId="1DCC5910" w:rsidR="00D14898" w:rsidRPr="00D14898" w:rsidRDefault="002C7E6C" w:rsidP="00D14898">
            <w:pPr>
              <w:autoSpaceDE/>
              <w:autoSpaceDN/>
              <w:spacing w:line="240" w:lineRule="auto"/>
              <w:ind w:firstLine="0"/>
              <w:jc w:val="center"/>
              <w:rPr>
                <w:color w:val="000000"/>
                <w:sz w:val="20"/>
                <w:szCs w:val="20"/>
                <w:lang w:bidi="ar-SA"/>
              </w:rPr>
            </w:pPr>
            <w:r>
              <w:rPr>
                <w:color w:val="000000"/>
                <w:sz w:val="20"/>
                <w:szCs w:val="20"/>
                <w:lang w:bidi="ar-SA"/>
              </w:rPr>
              <w:t>-</w:t>
            </w:r>
          </w:p>
        </w:tc>
      </w:tr>
      <w:tr w:rsidR="00D14898" w:rsidRPr="00D14898" w14:paraId="63C97ECE"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4459223C"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1.2</w:t>
            </w:r>
          </w:p>
        </w:tc>
        <w:tc>
          <w:tcPr>
            <w:tcW w:w="2834" w:type="pct"/>
            <w:tcBorders>
              <w:top w:val="nil"/>
              <w:left w:val="nil"/>
              <w:bottom w:val="single" w:sz="4" w:space="0" w:color="auto"/>
              <w:right w:val="single" w:sz="4" w:space="0" w:color="auto"/>
            </w:tcBorders>
            <w:shd w:val="clear" w:color="auto" w:fill="auto"/>
            <w:vAlign w:val="center"/>
            <w:hideMark/>
          </w:tcPr>
          <w:p w14:paraId="2A832CD8"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Производство тепловой энергии</w:t>
            </w:r>
          </w:p>
        </w:tc>
        <w:tc>
          <w:tcPr>
            <w:tcW w:w="883" w:type="pct"/>
            <w:tcBorders>
              <w:top w:val="nil"/>
              <w:left w:val="nil"/>
              <w:bottom w:val="single" w:sz="4" w:space="0" w:color="auto"/>
              <w:right w:val="single" w:sz="4" w:space="0" w:color="auto"/>
            </w:tcBorders>
            <w:shd w:val="clear" w:color="auto" w:fill="auto"/>
            <w:vAlign w:val="center"/>
            <w:hideMark/>
          </w:tcPr>
          <w:p w14:paraId="055C142B"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387E63DA" w14:textId="43818870" w:rsidR="00D14898" w:rsidRPr="00D14898" w:rsidRDefault="002F0B38" w:rsidP="00D14898">
            <w:pPr>
              <w:autoSpaceDE/>
              <w:autoSpaceDN/>
              <w:spacing w:line="240" w:lineRule="auto"/>
              <w:ind w:firstLine="0"/>
              <w:jc w:val="center"/>
              <w:rPr>
                <w:color w:val="000000"/>
                <w:sz w:val="20"/>
                <w:szCs w:val="20"/>
                <w:lang w:bidi="ar-SA"/>
              </w:rPr>
            </w:pPr>
            <w:r>
              <w:rPr>
                <w:color w:val="000000"/>
                <w:sz w:val="20"/>
                <w:szCs w:val="20"/>
                <w:lang w:bidi="ar-SA"/>
              </w:rPr>
              <w:t>1158,712</w:t>
            </w:r>
          </w:p>
        </w:tc>
      </w:tr>
      <w:tr w:rsidR="00D14898" w:rsidRPr="00D14898" w14:paraId="43E010E0"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44129228"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1.3</w:t>
            </w:r>
          </w:p>
        </w:tc>
        <w:tc>
          <w:tcPr>
            <w:tcW w:w="2834" w:type="pct"/>
            <w:tcBorders>
              <w:top w:val="nil"/>
              <w:left w:val="nil"/>
              <w:bottom w:val="single" w:sz="4" w:space="0" w:color="auto"/>
              <w:right w:val="single" w:sz="4" w:space="0" w:color="auto"/>
            </w:tcBorders>
            <w:shd w:val="clear" w:color="auto" w:fill="auto"/>
            <w:vAlign w:val="center"/>
            <w:hideMark/>
          </w:tcPr>
          <w:p w14:paraId="177DE2E6"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Собственные нужды источника</w:t>
            </w:r>
          </w:p>
        </w:tc>
        <w:tc>
          <w:tcPr>
            <w:tcW w:w="883" w:type="pct"/>
            <w:tcBorders>
              <w:top w:val="nil"/>
              <w:left w:val="nil"/>
              <w:bottom w:val="single" w:sz="4" w:space="0" w:color="auto"/>
              <w:right w:val="single" w:sz="4" w:space="0" w:color="auto"/>
            </w:tcBorders>
            <w:shd w:val="clear" w:color="auto" w:fill="auto"/>
            <w:vAlign w:val="center"/>
            <w:hideMark/>
          </w:tcPr>
          <w:p w14:paraId="53764747"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7B9951B2" w14:textId="5B5C116B" w:rsidR="00D14898" w:rsidRPr="00D14898" w:rsidRDefault="002F0B38" w:rsidP="00D14898">
            <w:pPr>
              <w:autoSpaceDE/>
              <w:autoSpaceDN/>
              <w:spacing w:line="240" w:lineRule="auto"/>
              <w:ind w:firstLine="0"/>
              <w:jc w:val="center"/>
              <w:rPr>
                <w:color w:val="000000"/>
                <w:sz w:val="20"/>
                <w:szCs w:val="20"/>
                <w:lang w:bidi="ar-SA"/>
              </w:rPr>
            </w:pPr>
            <w:r>
              <w:rPr>
                <w:color w:val="000000"/>
                <w:sz w:val="20"/>
                <w:szCs w:val="20"/>
                <w:lang w:bidi="ar-SA"/>
              </w:rPr>
              <w:t>151,299</w:t>
            </w:r>
          </w:p>
        </w:tc>
      </w:tr>
      <w:tr w:rsidR="00D14898" w:rsidRPr="00D14898" w14:paraId="50686A20"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05F43AEB"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1.4</w:t>
            </w:r>
          </w:p>
        </w:tc>
        <w:tc>
          <w:tcPr>
            <w:tcW w:w="2834" w:type="pct"/>
            <w:tcBorders>
              <w:top w:val="nil"/>
              <w:left w:val="nil"/>
              <w:bottom w:val="single" w:sz="4" w:space="0" w:color="auto"/>
              <w:right w:val="single" w:sz="4" w:space="0" w:color="auto"/>
            </w:tcBorders>
            <w:shd w:val="clear" w:color="auto" w:fill="auto"/>
            <w:vAlign w:val="center"/>
            <w:hideMark/>
          </w:tcPr>
          <w:p w14:paraId="0584FF2C"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Отпуск тепловой энергии с источника,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5A3DFE7E"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17591ADE" w14:textId="761522D0" w:rsidR="00D14898" w:rsidRPr="00D14898" w:rsidRDefault="002F0B38" w:rsidP="00D14898">
            <w:pPr>
              <w:autoSpaceDE/>
              <w:autoSpaceDN/>
              <w:spacing w:line="240" w:lineRule="auto"/>
              <w:ind w:firstLine="0"/>
              <w:jc w:val="center"/>
              <w:rPr>
                <w:color w:val="000000"/>
                <w:sz w:val="20"/>
                <w:szCs w:val="20"/>
                <w:lang w:bidi="ar-SA"/>
              </w:rPr>
            </w:pPr>
            <w:r>
              <w:rPr>
                <w:color w:val="000000"/>
                <w:sz w:val="20"/>
                <w:szCs w:val="20"/>
                <w:lang w:bidi="ar-SA"/>
              </w:rPr>
              <w:t>1007,413</w:t>
            </w:r>
          </w:p>
        </w:tc>
      </w:tr>
      <w:tr w:rsidR="00D14898" w:rsidRPr="00D14898" w14:paraId="3DB5B4B4"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50BC1F4C"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 </w:t>
            </w:r>
          </w:p>
        </w:tc>
        <w:tc>
          <w:tcPr>
            <w:tcW w:w="2834" w:type="pct"/>
            <w:tcBorders>
              <w:top w:val="nil"/>
              <w:left w:val="nil"/>
              <w:bottom w:val="single" w:sz="4" w:space="0" w:color="auto"/>
              <w:right w:val="single" w:sz="4" w:space="0" w:color="auto"/>
            </w:tcBorders>
            <w:shd w:val="clear" w:color="auto" w:fill="auto"/>
            <w:vAlign w:val="center"/>
            <w:hideMark/>
          </w:tcPr>
          <w:p w14:paraId="5C097FFF"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На </w:t>
            </w:r>
            <w:proofErr w:type="spellStart"/>
            <w:r w:rsidRPr="00D14898">
              <w:rPr>
                <w:color w:val="000000"/>
                <w:sz w:val="20"/>
                <w:szCs w:val="20"/>
                <w:lang w:bidi="ar-SA"/>
              </w:rPr>
              <w:t>промплощадку</w:t>
            </w:r>
            <w:proofErr w:type="spellEnd"/>
            <w:r w:rsidRPr="00D14898">
              <w:rPr>
                <w:color w:val="000000"/>
                <w:sz w:val="20"/>
                <w:szCs w:val="20"/>
                <w:lang w:bidi="ar-SA"/>
              </w:rPr>
              <w:t xml:space="preserve"> АО «ЧМЗ»,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73804E39"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 </w:t>
            </w:r>
          </w:p>
        </w:tc>
        <w:tc>
          <w:tcPr>
            <w:tcW w:w="807" w:type="pct"/>
            <w:tcBorders>
              <w:top w:val="nil"/>
              <w:left w:val="nil"/>
              <w:bottom w:val="single" w:sz="4" w:space="0" w:color="auto"/>
              <w:right w:val="single" w:sz="4" w:space="0" w:color="auto"/>
            </w:tcBorders>
            <w:shd w:val="clear" w:color="auto" w:fill="auto"/>
            <w:noWrap/>
            <w:vAlign w:val="center"/>
          </w:tcPr>
          <w:p w14:paraId="1C45D2D3" w14:textId="23E589D0" w:rsidR="00D14898" w:rsidRPr="00D14898" w:rsidRDefault="00D14898" w:rsidP="00D14898">
            <w:pPr>
              <w:autoSpaceDE/>
              <w:autoSpaceDN/>
              <w:spacing w:line="240" w:lineRule="auto"/>
              <w:ind w:firstLine="0"/>
              <w:jc w:val="center"/>
              <w:rPr>
                <w:color w:val="000000"/>
                <w:sz w:val="20"/>
                <w:szCs w:val="20"/>
                <w:lang w:bidi="ar-SA"/>
              </w:rPr>
            </w:pPr>
          </w:p>
        </w:tc>
      </w:tr>
      <w:tr w:rsidR="00D14898" w:rsidRPr="00D14898" w14:paraId="0DDFDEC3"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7EE2453D"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 </w:t>
            </w:r>
          </w:p>
        </w:tc>
        <w:tc>
          <w:tcPr>
            <w:tcW w:w="2834" w:type="pct"/>
            <w:tcBorders>
              <w:top w:val="nil"/>
              <w:left w:val="nil"/>
              <w:bottom w:val="single" w:sz="4" w:space="0" w:color="auto"/>
              <w:right w:val="single" w:sz="4" w:space="0" w:color="auto"/>
            </w:tcBorders>
            <w:shd w:val="clear" w:color="auto" w:fill="auto"/>
            <w:vAlign w:val="center"/>
            <w:hideMark/>
          </w:tcPr>
          <w:p w14:paraId="49872BEC" w14:textId="77777777" w:rsidR="00D14898" w:rsidRPr="00D14898" w:rsidRDefault="00D14898" w:rsidP="00D14898">
            <w:pPr>
              <w:autoSpaceDE/>
              <w:autoSpaceDN/>
              <w:spacing w:line="240" w:lineRule="auto"/>
              <w:ind w:firstLine="0"/>
              <w:jc w:val="left"/>
              <w:rPr>
                <w:i/>
                <w:iCs/>
                <w:color w:val="000000"/>
                <w:sz w:val="20"/>
                <w:szCs w:val="20"/>
                <w:lang w:bidi="ar-SA"/>
              </w:rPr>
            </w:pPr>
            <w:r w:rsidRPr="00D14898">
              <w:rPr>
                <w:i/>
                <w:iCs/>
                <w:color w:val="000000"/>
                <w:sz w:val="20"/>
                <w:szCs w:val="20"/>
                <w:lang w:bidi="ar-SA"/>
              </w:rPr>
              <w:t xml:space="preserve">Потери тепловой энергии в сетях </w:t>
            </w:r>
            <w:proofErr w:type="spellStart"/>
            <w:r w:rsidRPr="00D14898">
              <w:rPr>
                <w:i/>
                <w:iCs/>
                <w:color w:val="000000"/>
                <w:sz w:val="20"/>
                <w:szCs w:val="20"/>
                <w:lang w:bidi="ar-SA"/>
              </w:rPr>
              <w:t>промплощадки</w:t>
            </w:r>
            <w:proofErr w:type="spellEnd"/>
          </w:p>
        </w:tc>
        <w:tc>
          <w:tcPr>
            <w:tcW w:w="883" w:type="pct"/>
            <w:tcBorders>
              <w:top w:val="nil"/>
              <w:left w:val="nil"/>
              <w:bottom w:val="single" w:sz="4" w:space="0" w:color="auto"/>
              <w:right w:val="single" w:sz="4" w:space="0" w:color="auto"/>
            </w:tcBorders>
            <w:shd w:val="clear" w:color="auto" w:fill="auto"/>
            <w:vAlign w:val="center"/>
            <w:hideMark/>
          </w:tcPr>
          <w:p w14:paraId="61ACD2D3"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3E20DD8A" w14:textId="37E4BAF8" w:rsidR="00D14898" w:rsidRPr="00D14898" w:rsidRDefault="002F0B38" w:rsidP="00D14898">
            <w:pPr>
              <w:autoSpaceDE/>
              <w:autoSpaceDN/>
              <w:spacing w:line="240" w:lineRule="auto"/>
              <w:ind w:firstLine="0"/>
              <w:jc w:val="center"/>
              <w:rPr>
                <w:i/>
                <w:iCs/>
                <w:color w:val="000000"/>
                <w:sz w:val="20"/>
                <w:szCs w:val="20"/>
                <w:lang w:bidi="ar-SA"/>
              </w:rPr>
            </w:pPr>
            <w:r>
              <w:rPr>
                <w:i/>
                <w:iCs/>
                <w:color w:val="000000"/>
                <w:sz w:val="20"/>
                <w:szCs w:val="20"/>
                <w:lang w:bidi="ar-SA"/>
              </w:rPr>
              <w:t>84,597</w:t>
            </w:r>
          </w:p>
        </w:tc>
      </w:tr>
      <w:tr w:rsidR="00D14898" w:rsidRPr="00D14898" w14:paraId="5EC569C6"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60719A55"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 </w:t>
            </w:r>
          </w:p>
        </w:tc>
        <w:tc>
          <w:tcPr>
            <w:tcW w:w="2834" w:type="pct"/>
            <w:tcBorders>
              <w:top w:val="nil"/>
              <w:left w:val="nil"/>
              <w:bottom w:val="single" w:sz="4" w:space="0" w:color="auto"/>
              <w:right w:val="single" w:sz="4" w:space="0" w:color="auto"/>
            </w:tcBorders>
            <w:shd w:val="clear" w:color="auto" w:fill="auto"/>
            <w:vAlign w:val="center"/>
            <w:hideMark/>
          </w:tcPr>
          <w:p w14:paraId="013A9144" w14:textId="77777777" w:rsidR="00D14898" w:rsidRPr="00D14898" w:rsidRDefault="00D14898" w:rsidP="00D14898">
            <w:pPr>
              <w:autoSpaceDE/>
              <w:autoSpaceDN/>
              <w:spacing w:line="240" w:lineRule="auto"/>
              <w:ind w:firstLine="0"/>
              <w:jc w:val="left"/>
              <w:rPr>
                <w:i/>
                <w:iCs/>
                <w:color w:val="000000"/>
                <w:sz w:val="20"/>
                <w:szCs w:val="20"/>
                <w:lang w:bidi="ar-SA"/>
              </w:rPr>
            </w:pPr>
            <w:r w:rsidRPr="00D14898">
              <w:rPr>
                <w:i/>
                <w:iCs/>
                <w:color w:val="000000"/>
                <w:sz w:val="20"/>
                <w:szCs w:val="20"/>
                <w:lang w:bidi="ar-SA"/>
              </w:rPr>
              <w:t xml:space="preserve">Полезный отпуск тепловой энергии на </w:t>
            </w:r>
            <w:proofErr w:type="spellStart"/>
            <w:r w:rsidRPr="00D14898">
              <w:rPr>
                <w:i/>
                <w:iCs/>
                <w:color w:val="000000"/>
                <w:sz w:val="20"/>
                <w:szCs w:val="20"/>
                <w:lang w:bidi="ar-SA"/>
              </w:rPr>
              <w:t>промплощадку</w:t>
            </w:r>
            <w:proofErr w:type="spellEnd"/>
          </w:p>
        </w:tc>
        <w:tc>
          <w:tcPr>
            <w:tcW w:w="883" w:type="pct"/>
            <w:tcBorders>
              <w:top w:val="nil"/>
              <w:left w:val="nil"/>
              <w:bottom w:val="single" w:sz="4" w:space="0" w:color="auto"/>
              <w:right w:val="single" w:sz="4" w:space="0" w:color="auto"/>
            </w:tcBorders>
            <w:shd w:val="clear" w:color="auto" w:fill="auto"/>
            <w:vAlign w:val="center"/>
            <w:hideMark/>
          </w:tcPr>
          <w:p w14:paraId="3EE37DC6"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385CE4E1" w14:textId="5CE57DBB" w:rsidR="00D14898" w:rsidRPr="00D14898" w:rsidRDefault="002F0B38" w:rsidP="00D14898">
            <w:pPr>
              <w:autoSpaceDE/>
              <w:autoSpaceDN/>
              <w:spacing w:line="240" w:lineRule="auto"/>
              <w:ind w:firstLine="0"/>
              <w:jc w:val="center"/>
              <w:rPr>
                <w:i/>
                <w:iCs/>
                <w:color w:val="000000"/>
                <w:sz w:val="20"/>
                <w:szCs w:val="20"/>
                <w:lang w:bidi="ar-SA"/>
              </w:rPr>
            </w:pPr>
            <w:r>
              <w:rPr>
                <w:i/>
                <w:iCs/>
                <w:color w:val="000000"/>
                <w:sz w:val="20"/>
                <w:szCs w:val="20"/>
                <w:lang w:bidi="ar-SA"/>
              </w:rPr>
              <w:t>324,728</w:t>
            </w:r>
          </w:p>
        </w:tc>
      </w:tr>
      <w:tr w:rsidR="00D14898" w:rsidRPr="00D14898" w14:paraId="05AA51C9"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5677A932"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 </w:t>
            </w:r>
          </w:p>
        </w:tc>
        <w:tc>
          <w:tcPr>
            <w:tcW w:w="2834" w:type="pct"/>
            <w:tcBorders>
              <w:top w:val="nil"/>
              <w:left w:val="nil"/>
              <w:bottom w:val="single" w:sz="4" w:space="0" w:color="auto"/>
              <w:right w:val="single" w:sz="4" w:space="0" w:color="auto"/>
            </w:tcBorders>
            <w:shd w:val="clear" w:color="auto" w:fill="auto"/>
            <w:vAlign w:val="center"/>
            <w:hideMark/>
          </w:tcPr>
          <w:p w14:paraId="47A2BBF4"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В город,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491162D8"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3B09E531" w14:textId="6B154D44" w:rsidR="00D14898" w:rsidRPr="00D14898" w:rsidRDefault="00D14898" w:rsidP="00D14898">
            <w:pPr>
              <w:autoSpaceDE/>
              <w:autoSpaceDN/>
              <w:spacing w:line="240" w:lineRule="auto"/>
              <w:ind w:firstLine="0"/>
              <w:jc w:val="center"/>
              <w:rPr>
                <w:color w:val="000000"/>
                <w:sz w:val="20"/>
                <w:szCs w:val="20"/>
                <w:lang w:bidi="ar-SA"/>
              </w:rPr>
            </w:pPr>
          </w:p>
        </w:tc>
      </w:tr>
      <w:tr w:rsidR="00D14898" w:rsidRPr="00D14898" w14:paraId="4A23C8C1"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72103C58"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1.5</w:t>
            </w:r>
          </w:p>
        </w:tc>
        <w:tc>
          <w:tcPr>
            <w:tcW w:w="2834" w:type="pct"/>
            <w:tcBorders>
              <w:top w:val="nil"/>
              <w:left w:val="nil"/>
              <w:bottom w:val="single" w:sz="4" w:space="0" w:color="auto"/>
              <w:right w:val="single" w:sz="4" w:space="0" w:color="auto"/>
            </w:tcBorders>
            <w:shd w:val="clear" w:color="auto" w:fill="auto"/>
            <w:vAlign w:val="center"/>
            <w:hideMark/>
          </w:tcPr>
          <w:p w14:paraId="73E8023D" w14:textId="77777777" w:rsidR="00D14898" w:rsidRPr="00D14898" w:rsidRDefault="00D14898" w:rsidP="00D14898">
            <w:pPr>
              <w:autoSpaceDE/>
              <w:autoSpaceDN/>
              <w:spacing w:line="240" w:lineRule="auto"/>
              <w:ind w:firstLine="0"/>
              <w:jc w:val="left"/>
              <w:rPr>
                <w:i/>
                <w:iCs/>
                <w:color w:val="000000"/>
                <w:sz w:val="20"/>
                <w:szCs w:val="20"/>
                <w:lang w:bidi="ar-SA"/>
              </w:rPr>
            </w:pPr>
            <w:r w:rsidRPr="00D14898">
              <w:rPr>
                <w:i/>
                <w:iCs/>
                <w:color w:val="000000"/>
                <w:sz w:val="20"/>
                <w:szCs w:val="20"/>
                <w:lang w:bidi="ar-SA"/>
              </w:rPr>
              <w:t>Потери тепловой энергии в сетях города</w:t>
            </w:r>
          </w:p>
        </w:tc>
        <w:tc>
          <w:tcPr>
            <w:tcW w:w="883" w:type="pct"/>
            <w:tcBorders>
              <w:top w:val="nil"/>
              <w:left w:val="nil"/>
              <w:bottom w:val="single" w:sz="4" w:space="0" w:color="auto"/>
              <w:right w:val="single" w:sz="4" w:space="0" w:color="auto"/>
            </w:tcBorders>
            <w:shd w:val="clear" w:color="auto" w:fill="auto"/>
            <w:vAlign w:val="center"/>
            <w:hideMark/>
          </w:tcPr>
          <w:p w14:paraId="26AACB2F"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014188A5" w14:textId="2B421DD8" w:rsidR="00D14898" w:rsidRPr="00D14898" w:rsidRDefault="002F0B38" w:rsidP="00D14898">
            <w:pPr>
              <w:autoSpaceDE/>
              <w:autoSpaceDN/>
              <w:spacing w:line="240" w:lineRule="auto"/>
              <w:ind w:firstLine="0"/>
              <w:jc w:val="center"/>
              <w:rPr>
                <w:i/>
                <w:iCs/>
                <w:color w:val="000000"/>
                <w:sz w:val="20"/>
                <w:szCs w:val="20"/>
                <w:lang w:bidi="ar-SA"/>
              </w:rPr>
            </w:pPr>
            <w:r>
              <w:rPr>
                <w:i/>
                <w:iCs/>
                <w:color w:val="000000"/>
                <w:sz w:val="20"/>
                <w:szCs w:val="20"/>
                <w:lang w:bidi="ar-SA"/>
              </w:rPr>
              <w:t>87,449</w:t>
            </w:r>
          </w:p>
        </w:tc>
      </w:tr>
      <w:tr w:rsidR="00D14898" w:rsidRPr="00D14898" w14:paraId="3816E0E6"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59D97166"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1.6</w:t>
            </w:r>
          </w:p>
        </w:tc>
        <w:tc>
          <w:tcPr>
            <w:tcW w:w="2834" w:type="pct"/>
            <w:tcBorders>
              <w:top w:val="nil"/>
              <w:left w:val="nil"/>
              <w:bottom w:val="single" w:sz="4" w:space="0" w:color="auto"/>
              <w:right w:val="single" w:sz="4" w:space="0" w:color="auto"/>
            </w:tcBorders>
            <w:shd w:val="clear" w:color="auto" w:fill="auto"/>
            <w:vAlign w:val="center"/>
            <w:hideMark/>
          </w:tcPr>
          <w:p w14:paraId="05E040D5" w14:textId="77777777" w:rsidR="00D14898" w:rsidRPr="00D14898" w:rsidRDefault="00D14898" w:rsidP="00D14898">
            <w:pPr>
              <w:autoSpaceDE/>
              <w:autoSpaceDN/>
              <w:spacing w:line="240" w:lineRule="auto"/>
              <w:ind w:firstLine="0"/>
              <w:jc w:val="left"/>
              <w:rPr>
                <w:i/>
                <w:iCs/>
                <w:color w:val="000000"/>
                <w:sz w:val="20"/>
                <w:szCs w:val="20"/>
                <w:lang w:bidi="ar-SA"/>
              </w:rPr>
            </w:pPr>
            <w:r w:rsidRPr="00D14898">
              <w:rPr>
                <w:i/>
                <w:iCs/>
                <w:color w:val="000000"/>
                <w:sz w:val="20"/>
                <w:szCs w:val="20"/>
                <w:lang w:bidi="ar-SA"/>
              </w:rPr>
              <w:t xml:space="preserve">Полезный отпуск тепловой энергии из сети города, в </w:t>
            </w:r>
            <w:proofErr w:type="spellStart"/>
            <w:r w:rsidRPr="00D14898">
              <w:rPr>
                <w:i/>
                <w:iCs/>
                <w:color w:val="000000"/>
                <w:sz w:val="20"/>
                <w:szCs w:val="20"/>
                <w:lang w:bidi="ar-SA"/>
              </w:rPr>
              <w:t>т.ч</w:t>
            </w:r>
            <w:proofErr w:type="spellEnd"/>
            <w:r w:rsidRPr="00D14898">
              <w:rPr>
                <w:i/>
                <w:iCs/>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0723D8A4"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053AB3F8" w14:textId="227FAFC7" w:rsidR="00D14898" w:rsidRPr="00D14898" w:rsidRDefault="002F0B38" w:rsidP="00D14898">
            <w:pPr>
              <w:autoSpaceDE/>
              <w:autoSpaceDN/>
              <w:spacing w:line="240" w:lineRule="auto"/>
              <w:ind w:firstLine="0"/>
              <w:jc w:val="center"/>
              <w:rPr>
                <w:i/>
                <w:iCs/>
                <w:color w:val="000000"/>
                <w:sz w:val="20"/>
                <w:szCs w:val="20"/>
                <w:lang w:bidi="ar-SA"/>
              </w:rPr>
            </w:pPr>
            <w:r>
              <w:rPr>
                <w:i/>
                <w:iCs/>
                <w:color w:val="000000"/>
                <w:sz w:val="20"/>
                <w:szCs w:val="20"/>
                <w:lang w:bidi="ar-SA"/>
              </w:rPr>
              <w:t>510,639</w:t>
            </w:r>
          </w:p>
        </w:tc>
      </w:tr>
      <w:tr w:rsidR="00D14898" w:rsidRPr="00D14898" w14:paraId="2C11F9E8"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60BEAD0C"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1.6.1</w:t>
            </w:r>
          </w:p>
        </w:tc>
        <w:tc>
          <w:tcPr>
            <w:tcW w:w="2834" w:type="pct"/>
            <w:tcBorders>
              <w:top w:val="nil"/>
              <w:left w:val="nil"/>
              <w:bottom w:val="single" w:sz="4" w:space="0" w:color="auto"/>
              <w:right w:val="single" w:sz="4" w:space="0" w:color="auto"/>
            </w:tcBorders>
            <w:shd w:val="clear" w:color="auto" w:fill="auto"/>
            <w:vAlign w:val="center"/>
            <w:hideMark/>
          </w:tcPr>
          <w:p w14:paraId="0E0188DE"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отопление и вентиляция</w:t>
            </w:r>
          </w:p>
        </w:tc>
        <w:tc>
          <w:tcPr>
            <w:tcW w:w="883" w:type="pct"/>
            <w:tcBorders>
              <w:top w:val="nil"/>
              <w:left w:val="nil"/>
              <w:bottom w:val="single" w:sz="4" w:space="0" w:color="auto"/>
              <w:right w:val="single" w:sz="4" w:space="0" w:color="auto"/>
            </w:tcBorders>
            <w:shd w:val="clear" w:color="auto" w:fill="auto"/>
            <w:vAlign w:val="center"/>
            <w:hideMark/>
          </w:tcPr>
          <w:p w14:paraId="6BEC6884"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vAlign w:val="center"/>
          </w:tcPr>
          <w:p w14:paraId="67726ECF" w14:textId="178723A3" w:rsidR="00D14898" w:rsidRPr="00D14898" w:rsidRDefault="002F0B38" w:rsidP="00D14898">
            <w:pPr>
              <w:autoSpaceDE/>
              <w:autoSpaceDN/>
              <w:spacing w:line="240" w:lineRule="auto"/>
              <w:ind w:firstLine="0"/>
              <w:jc w:val="center"/>
              <w:rPr>
                <w:color w:val="000000"/>
                <w:sz w:val="20"/>
                <w:szCs w:val="20"/>
                <w:lang w:bidi="ar-SA"/>
              </w:rPr>
            </w:pPr>
            <w:r>
              <w:rPr>
                <w:color w:val="000000"/>
                <w:sz w:val="20"/>
                <w:szCs w:val="20"/>
                <w:lang w:bidi="ar-SA"/>
              </w:rPr>
              <w:t>412,196</w:t>
            </w:r>
          </w:p>
        </w:tc>
      </w:tr>
      <w:tr w:rsidR="00D14898" w:rsidRPr="00D14898" w14:paraId="3DA61D3B"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48ACF2AD"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1.6.2</w:t>
            </w:r>
          </w:p>
        </w:tc>
        <w:tc>
          <w:tcPr>
            <w:tcW w:w="2834" w:type="pct"/>
            <w:tcBorders>
              <w:top w:val="nil"/>
              <w:left w:val="nil"/>
              <w:bottom w:val="single" w:sz="4" w:space="0" w:color="auto"/>
              <w:right w:val="single" w:sz="4" w:space="0" w:color="auto"/>
            </w:tcBorders>
            <w:shd w:val="clear" w:color="auto" w:fill="auto"/>
            <w:vAlign w:val="center"/>
            <w:hideMark/>
          </w:tcPr>
          <w:p w14:paraId="2DE6B5EF"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ГВС</w:t>
            </w:r>
          </w:p>
        </w:tc>
        <w:tc>
          <w:tcPr>
            <w:tcW w:w="883" w:type="pct"/>
            <w:tcBorders>
              <w:top w:val="nil"/>
              <w:left w:val="nil"/>
              <w:bottom w:val="single" w:sz="4" w:space="0" w:color="auto"/>
              <w:right w:val="single" w:sz="4" w:space="0" w:color="auto"/>
            </w:tcBorders>
            <w:shd w:val="clear" w:color="auto" w:fill="auto"/>
            <w:vAlign w:val="center"/>
            <w:hideMark/>
          </w:tcPr>
          <w:p w14:paraId="06DE588F"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vAlign w:val="center"/>
          </w:tcPr>
          <w:p w14:paraId="1AF82B69" w14:textId="366EDC7D" w:rsidR="00D14898" w:rsidRPr="00D14898" w:rsidRDefault="002F0B38" w:rsidP="00D14898">
            <w:pPr>
              <w:autoSpaceDE/>
              <w:autoSpaceDN/>
              <w:spacing w:line="240" w:lineRule="auto"/>
              <w:ind w:firstLine="0"/>
              <w:jc w:val="center"/>
              <w:rPr>
                <w:color w:val="000000"/>
                <w:sz w:val="20"/>
                <w:szCs w:val="20"/>
                <w:lang w:bidi="ar-SA"/>
              </w:rPr>
            </w:pPr>
            <w:r>
              <w:rPr>
                <w:color w:val="000000"/>
                <w:sz w:val="20"/>
                <w:szCs w:val="20"/>
                <w:lang w:bidi="ar-SA"/>
              </w:rPr>
              <w:t>98,443</w:t>
            </w:r>
          </w:p>
        </w:tc>
      </w:tr>
      <w:tr w:rsidR="00D14898" w:rsidRPr="00D14898" w14:paraId="59451364" w14:textId="77777777" w:rsidTr="00D14898">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8BC4237" w14:textId="7FC72159" w:rsidR="00D14898" w:rsidRPr="00D14898" w:rsidRDefault="001E2DB8" w:rsidP="00D14898">
            <w:pPr>
              <w:autoSpaceDE/>
              <w:autoSpaceDN/>
              <w:spacing w:line="240" w:lineRule="auto"/>
              <w:ind w:firstLine="0"/>
              <w:jc w:val="center"/>
              <w:rPr>
                <w:b/>
                <w:bCs/>
                <w:color w:val="000000"/>
                <w:sz w:val="20"/>
                <w:szCs w:val="20"/>
                <w:lang w:bidi="ar-SA"/>
              </w:rPr>
            </w:pPr>
            <w:r>
              <w:rPr>
                <w:b/>
                <w:bCs/>
                <w:color w:val="000000"/>
                <w:sz w:val="20"/>
                <w:szCs w:val="20"/>
                <w:lang w:bidi="ar-SA"/>
              </w:rPr>
              <w:t>ООО «Свет»</w:t>
            </w:r>
          </w:p>
        </w:tc>
      </w:tr>
      <w:tr w:rsidR="00D14898" w:rsidRPr="00D14898" w14:paraId="57CB38F5"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4A05D43F" w14:textId="77777777" w:rsidR="00D14898" w:rsidRPr="00D14898" w:rsidRDefault="00D14898" w:rsidP="00D14898">
            <w:pPr>
              <w:autoSpaceDE/>
              <w:autoSpaceDN/>
              <w:spacing w:line="240" w:lineRule="auto"/>
              <w:ind w:firstLine="0"/>
              <w:jc w:val="center"/>
              <w:rPr>
                <w:b/>
                <w:bCs/>
                <w:color w:val="000000"/>
                <w:sz w:val="20"/>
                <w:szCs w:val="20"/>
                <w:lang w:bidi="ar-SA"/>
              </w:rPr>
            </w:pPr>
            <w:r w:rsidRPr="00D14898">
              <w:rPr>
                <w:b/>
                <w:bCs/>
                <w:color w:val="000000"/>
                <w:sz w:val="20"/>
                <w:szCs w:val="20"/>
                <w:lang w:bidi="ar-SA"/>
              </w:rPr>
              <w:lastRenderedPageBreak/>
              <w:t>2</w:t>
            </w:r>
          </w:p>
        </w:tc>
        <w:tc>
          <w:tcPr>
            <w:tcW w:w="4524" w:type="pct"/>
            <w:gridSpan w:val="3"/>
            <w:tcBorders>
              <w:top w:val="single" w:sz="4" w:space="0" w:color="auto"/>
              <w:left w:val="nil"/>
              <w:bottom w:val="single" w:sz="4" w:space="0" w:color="auto"/>
              <w:right w:val="single" w:sz="4" w:space="0" w:color="auto"/>
            </w:tcBorders>
            <w:shd w:val="clear" w:color="auto" w:fill="auto"/>
            <w:vAlign w:val="center"/>
            <w:hideMark/>
          </w:tcPr>
          <w:p w14:paraId="5CAC4476" w14:textId="486F751C" w:rsidR="00D14898" w:rsidRPr="00D14898" w:rsidRDefault="00D14898" w:rsidP="00F05A10">
            <w:pPr>
              <w:autoSpaceDE/>
              <w:autoSpaceDN/>
              <w:spacing w:line="240" w:lineRule="auto"/>
              <w:ind w:firstLine="0"/>
              <w:jc w:val="left"/>
              <w:rPr>
                <w:b/>
                <w:bCs/>
                <w:color w:val="000000"/>
                <w:sz w:val="20"/>
                <w:szCs w:val="20"/>
                <w:lang w:bidi="ar-SA"/>
              </w:rPr>
            </w:pPr>
            <w:r w:rsidRPr="00D14898">
              <w:rPr>
                <w:b/>
                <w:bCs/>
                <w:color w:val="000000"/>
                <w:sz w:val="20"/>
                <w:szCs w:val="20"/>
                <w:lang w:bidi="ar-SA"/>
              </w:rPr>
              <w:t>Котельная, ул. Куйбышева, д. 77</w:t>
            </w:r>
          </w:p>
        </w:tc>
      </w:tr>
      <w:tr w:rsidR="00D14898" w:rsidRPr="00D14898" w14:paraId="7925033F"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2A5503E5"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2.1</w:t>
            </w:r>
          </w:p>
        </w:tc>
        <w:tc>
          <w:tcPr>
            <w:tcW w:w="2834" w:type="pct"/>
            <w:tcBorders>
              <w:top w:val="nil"/>
              <w:left w:val="nil"/>
              <w:bottom w:val="single" w:sz="4" w:space="0" w:color="auto"/>
              <w:right w:val="single" w:sz="4" w:space="0" w:color="auto"/>
            </w:tcBorders>
            <w:shd w:val="clear" w:color="auto" w:fill="auto"/>
            <w:vAlign w:val="center"/>
            <w:hideMark/>
          </w:tcPr>
          <w:p w14:paraId="1A832975"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Расход топлива,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34DA28FF"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 </w:t>
            </w:r>
          </w:p>
        </w:tc>
        <w:tc>
          <w:tcPr>
            <w:tcW w:w="807" w:type="pct"/>
            <w:tcBorders>
              <w:top w:val="nil"/>
              <w:left w:val="nil"/>
              <w:bottom w:val="single" w:sz="4" w:space="0" w:color="auto"/>
              <w:right w:val="single" w:sz="4" w:space="0" w:color="auto"/>
            </w:tcBorders>
            <w:shd w:val="clear" w:color="auto" w:fill="auto"/>
            <w:vAlign w:val="center"/>
          </w:tcPr>
          <w:p w14:paraId="3063A105" w14:textId="39E95906"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3,891</w:t>
            </w:r>
          </w:p>
        </w:tc>
      </w:tr>
      <w:tr w:rsidR="00D14898" w:rsidRPr="00D14898" w14:paraId="1361ADB7"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1BFA7E33"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2.1.1</w:t>
            </w:r>
          </w:p>
        </w:tc>
        <w:tc>
          <w:tcPr>
            <w:tcW w:w="2834" w:type="pct"/>
            <w:tcBorders>
              <w:top w:val="nil"/>
              <w:left w:val="nil"/>
              <w:bottom w:val="single" w:sz="4" w:space="0" w:color="auto"/>
              <w:right w:val="single" w:sz="4" w:space="0" w:color="auto"/>
            </w:tcBorders>
            <w:shd w:val="clear" w:color="auto" w:fill="auto"/>
            <w:vAlign w:val="center"/>
            <w:hideMark/>
          </w:tcPr>
          <w:p w14:paraId="73C83D2C"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газообразного</w:t>
            </w:r>
          </w:p>
        </w:tc>
        <w:tc>
          <w:tcPr>
            <w:tcW w:w="883" w:type="pct"/>
            <w:tcBorders>
              <w:top w:val="nil"/>
              <w:left w:val="nil"/>
              <w:bottom w:val="single" w:sz="4" w:space="0" w:color="auto"/>
              <w:right w:val="single" w:sz="4" w:space="0" w:color="auto"/>
            </w:tcBorders>
            <w:shd w:val="clear" w:color="auto" w:fill="auto"/>
            <w:vAlign w:val="center"/>
            <w:hideMark/>
          </w:tcPr>
          <w:p w14:paraId="63DFA83C"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млн. нм³</w:t>
            </w:r>
          </w:p>
        </w:tc>
        <w:tc>
          <w:tcPr>
            <w:tcW w:w="807" w:type="pct"/>
            <w:tcBorders>
              <w:top w:val="nil"/>
              <w:left w:val="nil"/>
              <w:bottom w:val="single" w:sz="4" w:space="0" w:color="auto"/>
              <w:right w:val="single" w:sz="4" w:space="0" w:color="auto"/>
            </w:tcBorders>
            <w:shd w:val="clear" w:color="auto" w:fill="auto"/>
            <w:noWrap/>
            <w:vAlign w:val="center"/>
          </w:tcPr>
          <w:p w14:paraId="1645EB54" w14:textId="4808FB9E"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3,891</w:t>
            </w:r>
          </w:p>
        </w:tc>
      </w:tr>
      <w:tr w:rsidR="00D14898" w:rsidRPr="00D14898" w14:paraId="32AE6743"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255201CD"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2.1.2</w:t>
            </w:r>
          </w:p>
        </w:tc>
        <w:tc>
          <w:tcPr>
            <w:tcW w:w="2834" w:type="pct"/>
            <w:tcBorders>
              <w:top w:val="nil"/>
              <w:left w:val="nil"/>
              <w:bottom w:val="single" w:sz="4" w:space="0" w:color="auto"/>
              <w:right w:val="single" w:sz="4" w:space="0" w:color="auto"/>
            </w:tcBorders>
            <w:shd w:val="clear" w:color="auto" w:fill="auto"/>
            <w:vAlign w:val="center"/>
            <w:hideMark/>
          </w:tcPr>
          <w:p w14:paraId="561BD16A"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твердого топлива</w:t>
            </w:r>
          </w:p>
        </w:tc>
        <w:tc>
          <w:tcPr>
            <w:tcW w:w="883" w:type="pct"/>
            <w:tcBorders>
              <w:top w:val="nil"/>
              <w:left w:val="nil"/>
              <w:bottom w:val="single" w:sz="4" w:space="0" w:color="auto"/>
              <w:right w:val="single" w:sz="4" w:space="0" w:color="auto"/>
            </w:tcBorders>
            <w:shd w:val="clear" w:color="auto" w:fill="auto"/>
            <w:vAlign w:val="center"/>
            <w:hideMark/>
          </w:tcPr>
          <w:p w14:paraId="043DB557"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т</w:t>
            </w:r>
          </w:p>
        </w:tc>
        <w:tc>
          <w:tcPr>
            <w:tcW w:w="807" w:type="pct"/>
            <w:tcBorders>
              <w:top w:val="nil"/>
              <w:left w:val="nil"/>
              <w:bottom w:val="single" w:sz="4" w:space="0" w:color="auto"/>
              <w:right w:val="single" w:sz="4" w:space="0" w:color="auto"/>
            </w:tcBorders>
            <w:shd w:val="clear" w:color="auto" w:fill="auto"/>
            <w:vAlign w:val="center"/>
          </w:tcPr>
          <w:p w14:paraId="4E627850" w14:textId="1BA9BE55"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w:t>
            </w:r>
          </w:p>
        </w:tc>
      </w:tr>
      <w:tr w:rsidR="00D14898" w:rsidRPr="00D14898" w14:paraId="118D9C68"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67BC32C7"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2.1.3</w:t>
            </w:r>
          </w:p>
        </w:tc>
        <w:tc>
          <w:tcPr>
            <w:tcW w:w="2834" w:type="pct"/>
            <w:tcBorders>
              <w:top w:val="nil"/>
              <w:left w:val="nil"/>
              <w:bottom w:val="single" w:sz="4" w:space="0" w:color="auto"/>
              <w:right w:val="single" w:sz="4" w:space="0" w:color="auto"/>
            </w:tcBorders>
            <w:shd w:val="clear" w:color="auto" w:fill="auto"/>
            <w:vAlign w:val="center"/>
            <w:hideMark/>
          </w:tcPr>
          <w:p w14:paraId="39F4FA66"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жидкого</w:t>
            </w:r>
          </w:p>
        </w:tc>
        <w:tc>
          <w:tcPr>
            <w:tcW w:w="883" w:type="pct"/>
            <w:tcBorders>
              <w:top w:val="nil"/>
              <w:left w:val="nil"/>
              <w:bottom w:val="single" w:sz="4" w:space="0" w:color="auto"/>
              <w:right w:val="single" w:sz="4" w:space="0" w:color="auto"/>
            </w:tcBorders>
            <w:shd w:val="clear" w:color="auto" w:fill="auto"/>
            <w:vAlign w:val="center"/>
            <w:hideMark/>
          </w:tcPr>
          <w:p w14:paraId="0636E96F"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т</w:t>
            </w:r>
          </w:p>
        </w:tc>
        <w:tc>
          <w:tcPr>
            <w:tcW w:w="807" w:type="pct"/>
            <w:tcBorders>
              <w:top w:val="nil"/>
              <w:left w:val="nil"/>
              <w:bottom w:val="single" w:sz="4" w:space="0" w:color="auto"/>
              <w:right w:val="single" w:sz="4" w:space="0" w:color="auto"/>
            </w:tcBorders>
            <w:shd w:val="clear" w:color="auto" w:fill="auto"/>
            <w:noWrap/>
            <w:vAlign w:val="center"/>
            <w:hideMark/>
          </w:tcPr>
          <w:p w14:paraId="03A5FAA7"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w:t>
            </w:r>
          </w:p>
        </w:tc>
      </w:tr>
      <w:tr w:rsidR="00D14898" w:rsidRPr="00D14898" w14:paraId="16DE622C"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00B5FD0E"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2.2</w:t>
            </w:r>
          </w:p>
        </w:tc>
        <w:tc>
          <w:tcPr>
            <w:tcW w:w="2834" w:type="pct"/>
            <w:tcBorders>
              <w:top w:val="nil"/>
              <w:left w:val="nil"/>
              <w:bottom w:val="single" w:sz="4" w:space="0" w:color="auto"/>
              <w:right w:val="single" w:sz="4" w:space="0" w:color="auto"/>
            </w:tcBorders>
            <w:shd w:val="clear" w:color="auto" w:fill="auto"/>
            <w:vAlign w:val="center"/>
            <w:hideMark/>
          </w:tcPr>
          <w:p w14:paraId="60B9A932"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Производство тепловой энергии</w:t>
            </w:r>
          </w:p>
        </w:tc>
        <w:tc>
          <w:tcPr>
            <w:tcW w:w="883" w:type="pct"/>
            <w:tcBorders>
              <w:top w:val="nil"/>
              <w:left w:val="nil"/>
              <w:bottom w:val="single" w:sz="4" w:space="0" w:color="auto"/>
              <w:right w:val="single" w:sz="4" w:space="0" w:color="auto"/>
            </w:tcBorders>
            <w:shd w:val="clear" w:color="auto" w:fill="auto"/>
            <w:vAlign w:val="center"/>
            <w:hideMark/>
          </w:tcPr>
          <w:p w14:paraId="4D9CDC53"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15BD3672" w14:textId="59F785DD"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28,170</w:t>
            </w:r>
          </w:p>
        </w:tc>
      </w:tr>
      <w:tr w:rsidR="00D14898" w:rsidRPr="00D14898" w14:paraId="3B2B02C2"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6C68F2A5"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2.3</w:t>
            </w:r>
          </w:p>
        </w:tc>
        <w:tc>
          <w:tcPr>
            <w:tcW w:w="2834" w:type="pct"/>
            <w:tcBorders>
              <w:top w:val="nil"/>
              <w:left w:val="nil"/>
              <w:bottom w:val="single" w:sz="4" w:space="0" w:color="auto"/>
              <w:right w:val="single" w:sz="4" w:space="0" w:color="auto"/>
            </w:tcBorders>
            <w:shd w:val="clear" w:color="auto" w:fill="auto"/>
            <w:vAlign w:val="center"/>
            <w:hideMark/>
          </w:tcPr>
          <w:p w14:paraId="11319AC8"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Собственные нужды источника</w:t>
            </w:r>
          </w:p>
        </w:tc>
        <w:tc>
          <w:tcPr>
            <w:tcW w:w="883" w:type="pct"/>
            <w:tcBorders>
              <w:top w:val="nil"/>
              <w:left w:val="nil"/>
              <w:bottom w:val="single" w:sz="4" w:space="0" w:color="auto"/>
              <w:right w:val="single" w:sz="4" w:space="0" w:color="auto"/>
            </w:tcBorders>
            <w:shd w:val="clear" w:color="auto" w:fill="auto"/>
            <w:vAlign w:val="center"/>
            <w:hideMark/>
          </w:tcPr>
          <w:p w14:paraId="370BA16E"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543CCA55" w14:textId="07D757F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1,030</w:t>
            </w:r>
          </w:p>
        </w:tc>
      </w:tr>
      <w:tr w:rsidR="00D14898" w:rsidRPr="00D14898" w14:paraId="4BA8C6B4"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7C15AB2F"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2.4</w:t>
            </w:r>
          </w:p>
        </w:tc>
        <w:tc>
          <w:tcPr>
            <w:tcW w:w="2834" w:type="pct"/>
            <w:tcBorders>
              <w:top w:val="nil"/>
              <w:left w:val="nil"/>
              <w:bottom w:val="single" w:sz="4" w:space="0" w:color="auto"/>
              <w:right w:val="single" w:sz="4" w:space="0" w:color="auto"/>
            </w:tcBorders>
            <w:shd w:val="clear" w:color="auto" w:fill="auto"/>
            <w:vAlign w:val="center"/>
            <w:hideMark/>
          </w:tcPr>
          <w:p w14:paraId="66551AB0"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Отпуск тепловой энергии в сеть</w:t>
            </w:r>
          </w:p>
        </w:tc>
        <w:tc>
          <w:tcPr>
            <w:tcW w:w="883" w:type="pct"/>
            <w:tcBorders>
              <w:top w:val="nil"/>
              <w:left w:val="nil"/>
              <w:bottom w:val="single" w:sz="4" w:space="0" w:color="auto"/>
              <w:right w:val="single" w:sz="4" w:space="0" w:color="auto"/>
            </w:tcBorders>
            <w:shd w:val="clear" w:color="auto" w:fill="auto"/>
            <w:vAlign w:val="center"/>
            <w:hideMark/>
          </w:tcPr>
          <w:p w14:paraId="69EDD270"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vAlign w:val="center"/>
          </w:tcPr>
          <w:p w14:paraId="63AF003B" w14:textId="6B5648B0"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27,140</w:t>
            </w:r>
          </w:p>
        </w:tc>
      </w:tr>
      <w:tr w:rsidR="00D14898" w:rsidRPr="00D14898" w14:paraId="708A3A0C"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24DBB71E"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2.5</w:t>
            </w:r>
          </w:p>
        </w:tc>
        <w:tc>
          <w:tcPr>
            <w:tcW w:w="2834" w:type="pct"/>
            <w:tcBorders>
              <w:top w:val="nil"/>
              <w:left w:val="nil"/>
              <w:bottom w:val="single" w:sz="4" w:space="0" w:color="auto"/>
              <w:right w:val="single" w:sz="4" w:space="0" w:color="auto"/>
            </w:tcBorders>
            <w:shd w:val="clear" w:color="auto" w:fill="auto"/>
            <w:vAlign w:val="center"/>
            <w:hideMark/>
          </w:tcPr>
          <w:p w14:paraId="1C0CB791"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Потери тепловой энергии в сетях</w:t>
            </w:r>
          </w:p>
        </w:tc>
        <w:tc>
          <w:tcPr>
            <w:tcW w:w="883" w:type="pct"/>
            <w:tcBorders>
              <w:top w:val="nil"/>
              <w:left w:val="nil"/>
              <w:bottom w:val="single" w:sz="4" w:space="0" w:color="auto"/>
              <w:right w:val="single" w:sz="4" w:space="0" w:color="auto"/>
            </w:tcBorders>
            <w:shd w:val="clear" w:color="auto" w:fill="auto"/>
            <w:vAlign w:val="center"/>
            <w:hideMark/>
          </w:tcPr>
          <w:p w14:paraId="2EEAFBF6"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07D0CE62" w14:textId="682F7D59"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5,129</w:t>
            </w:r>
          </w:p>
        </w:tc>
      </w:tr>
      <w:tr w:rsidR="00D14898" w:rsidRPr="00D14898" w14:paraId="22C5AACE"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01E1E443"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2.6</w:t>
            </w:r>
          </w:p>
        </w:tc>
        <w:tc>
          <w:tcPr>
            <w:tcW w:w="2834" w:type="pct"/>
            <w:tcBorders>
              <w:top w:val="nil"/>
              <w:left w:val="nil"/>
              <w:bottom w:val="single" w:sz="4" w:space="0" w:color="auto"/>
              <w:right w:val="single" w:sz="4" w:space="0" w:color="auto"/>
            </w:tcBorders>
            <w:shd w:val="clear" w:color="auto" w:fill="auto"/>
            <w:vAlign w:val="center"/>
            <w:hideMark/>
          </w:tcPr>
          <w:p w14:paraId="51FE823B"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Полезный отпуск тепловой энергии из сети,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2BD6EB80"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tcPr>
          <w:p w14:paraId="6F1564B7" w14:textId="00E8B174"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22,012</w:t>
            </w:r>
          </w:p>
        </w:tc>
      </w:tr>
      <w:tr w:rsidR="00D14898" w:rsidRPr="00D14898" w14:paraId="1FDE61B5"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14367116"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2.6.1</w:t>
            </w:r>
          </w:p>
        </w:tc>
        <w:tc>
          <w:tcPr>
            <w:tcW w:w="2834" w:type="pct"/>
            <w:tcBorders>
              <w:top w:val="nil"/>
              <w:left w:val="nil"/>
              <w:bottom w:val="single" w:sz="4" w:space="0" w:color="auto"/>
              <w:right w:val="single" w:sz="4" w:space="0" w:color="auto"/>
            </w:tcBorders>
            <w:shd w:val="clear" w:color="auto" w:fill="auto"/>
            <w:vAlign w:val="center"/>
            <w:hideMark/>
          </w:tcPr>
          <w:p w14:paraId="079D2114"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отопление и вентиляция</w:t>
            </w:r>
          </w:p>
        </w:tc>
        <w:tc>
          <w:tcPr>
            <w:tcW w:w="883" w:type="pct"/>
            <w:tcBorders>
              <w:top w:val="nil"/>
              <w:left w:val="nil"/>
              <w:bottom w:val="single" w:sz="4" w:space="0" w:color="auto"/>
              <w:right w:val="single" w:sz="4" w:space="0" w:color="auto"/>
            </w:tcBorders>
            <w:shd w:val="clear" w:color="auto" w:fill="auto"/>
            <w:vAlign w:val="center"/>
            <w:hideMark/>
          </w:tcPr>
          <w:p w14:paraId="320AA5B4"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vAlign w:val="center"/>
          </w:tcPr>
          <w:p w14:paraId="5D83AF06" w14:textId="79EC54C0"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16,499</w:t>
            </w:r>
          </w:p>
        </w:tc>
      </w:tr>
      <w:tr w:rsidR="00D14898" w:rsidRPr="00D14898" w14:paraId="43D7B64C" w14:textId="77777777" w:rsidTr="00C90467">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31571F24"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2.6.2</w:t>
            </w:r>
          </w:p>
        </w:tc>
        <w:tc>
          <w:tcPr>
            <w:tcW w:w="2834" w:type="pct"/>
            <w:tcBorders>
              <w:top w:val="nil"/>
              <w:left w:val="nil"/>
              <w:bottom w:val="single" w:sz="4" w:space="0" w:color="auto"/>
              <w:right w:val="single" w:sz="4" w:space="0" w:color="auto"/>
            </w:tcBorders>
            <w:shd w:val="clear" w:color="auto" w:fill="auto"/>
            <w:vAlign w:val="center"/>
            <w:hideMark/>
          </w:tcPr>
          <w:p w14:paraId="76527F5E"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ГВС</w:t>
            </w:r>
          </w:p>
        </w:tc>
        <w:tc>
          <w:tcPr>
            <w:tcW w:w="883" w:type="pct"/>
            <w:tcBorders>
              <w:top w:val="nil"/>
              <w:left w:val="nil"/>
              <w:bottom w:val="single" w:sz="4" w:space="0" w:color="auto"/>
              <w:right w:val="single" w:sz="4" w:space="0" w:color="auto"/>
            </w:tcBorders>
            <w:shd w:val="clear" w:color="auto" w:fill="auto"/>
            <w:vAlign w:val="center"/>
            <w:hideMark/>
          </w:tcPr>
          <w:p w14:paraId="55ED2A70"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vAlign w:val="center"/>
          </w:tcPr>
          <w:p w14:paraId="0681FD1B" w14:textId="7A7C50FE"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5,512</w:t>
            </w:r>
          </w:p>
        </w:tc>
      </w:tr>
      <w:tr w:rsidR="00D14898" w:rsidRPr="00D14898" w14:paraId="5A4BECBE" w14:textId="77777777" w:rsidTr="00050B99">
        <w:trPr>
          <w:trHeight w:val="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5795202" w14:textId="77777777" w:rsidR="00D14898" w:rsidRPr="00D14898" w:rsidRDefault="00D14898" w:rsidP="00D14898">
            <w:pPr>
              <w:autoSpaceDE/>
              <w:autoSpaceDN/>
              <w:spacing w:line="240" w:lineRule="auto"/>
              <w:ind w:firstLine="0"/>
              <w:jc w:val="center"/>
              <w:rPr>
                <w:b/>
                <w:bCs/>
                <w:color w:val="000000"/>
                <w:sz w:val="20"/>
                <w:szCs w:val="20"/>
                <w:lang w:bidi="ar-SA"/>
              </w:rPr>
            </w:pPr>
            <w:r w:rsidRPr="00D14898">
              <w:rPr>
                <w:b/>
                <w:bCs/>
                <w:color w:val="000000"/>
                <w:sz w:val="20"/>
                <w:szCs w:val="20"/>
                <w:lang w:bidi="ar-SA"/>
              </w:rPr>
              <w:t>АО «</w:t>
            </w:r>
            <w:proofErr w:type="spellStart"/>
            <w:r w:rsidRPr="00D14898">
              <w:rPr>
                <w:b/>
                <w:bCs/>
                <w:color w:val="000000"/>
                <w:sz w:val="20"/>
                <w:szCs w:val="20"/>
                <w:lang w:bidi="ar-SA"/>
              </w:rPr>
              <w:t>Реммаш</w:t>
            </w:r>
            <w:proofErr w:type="spellEnd"/>
            <w:r w:rsidRPr="00D14898">
              <w:rPr>
                <w:b/>
                <w:bCs/>
                <w:color w:val="000000"/>
                <w:sz w:val="20"/>
                <w:szCs w:val="20"/>
                <w:lang w:bidi="ar-SA"/>
              </w:rPr>
              <w:t>»</w:t>
            </w:r>
          </w:p>
        </w:tc>
      </w:tr>
      <w:tr w:rsidR="00D14898" w:rsidRPr="00D14898" w14:paraId="58E93C17"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2DC622F2" w14:textId="77777777" w:rsidR="00D14898" w:rsidRPr="00D14898" w:rsidRDefault="00D14898" w:rsidP="00D14898">
            <w:pPr>
              <w:autoSpaceDE/>
              <w:autoSpaceDN/>
              <w:spacing w:line="240" w:lineRule="auto"/>
              <w:ind w:firstLine="0"/>
              <w:jc w:val="center"/>
              <w:rPr>
                <w:b/>
                <w:bCs/>
                <w:color w:val="000000"/>
                <w:sz w:val="20"/>
                <w:szCs w:val="20"/>
                <w:lang w:bidi="ar-SA"/>
              </w:rPr>
            </w:pPr>
            <w:r w:rsidRPr="00D14898">
              <w:rPr>
                <w:b/>
                <w:bCs/>
                <w:color w:val="000000"/>
                <w:sz w:val="20"/>
                <w:szCs w:val="20"/>
                <w:lang w:bidi="ar-SA"/>
              </w:rPr>
              <w:t>3</w:t>
            </w:r>
          </w:p>
        </w:tc>
        <w:tc>
          <w:tcPr>
            <w:tcW w:w="4524" w:type="pct"/>
            <w:gridSpan w:val="3"/>
            <w:tcBorders>
              <w:top w:val="single" w:sz="4" w:space="0" w:color="auto"/>
              <w:left w:val="nil"/>
              <w:bottom w:val="single" w:sz="4" w:space="0" w:color="auto"/>
              <w:right w:val="single" w:sz="4" w:space="0" w:color="auto"/>
            </w:tcBorders>
            <w:shd w:val="clear" w:color="auto" w:fill="auto"/>
            <w:vAlign w:val="center"/>
            <w:hideMark/>
          </w:tcPr>
          <w:p w14:paraId="2537634D" w14:textId="77777777" w:rsidR="00D14898" w:rsidRPr="00D14898" w:rsidRDefault="00D14898" w:rsidP="00D14898">
            <w:pPr>
              <w:autoSpaceDE/>
              <w:autoSpaceDN/>
              <w:spacing w:line="240" w:lineRule="auto"/>
              <w:ind w:firstLine="0"/>
              <w:jc w:val="left"/>
              <w:rPr>
                <w:b/>
                <w:bCs/>
                <w:color w:val="000000"/>
                <w:sz w:val="20"/>
                <w:szCs w:val="20"/>
                <w:lang w:bidi="ar-SA"/>
              </w:rPr>
            </w:pPr>
            <w:r w:rsidRPr="00D14898">
              <w:rPr>
                <w:b/>
                <w:bCs/>
                <w:color w:val="000000"/>
                <w:sz w:val="20"/>
                <w:szCs w:val="20"/>
                <w:lang w:bidi="ar-SA"/>
              </w:rPr>
              <w:t>Котельная АО «</w:t>
            </w:r>
            <w:proofErr w:type="spellStart"/>
            <w:r w:rsidRPr="00D14898">
              <w:rPr>
                <w:b/>
                <w:bCs/>
                <w:color w:val="000000"/>
                <w:sz w:val="20"/>
                <w:szCs w:val="20"/>
                <w:lang w:bidi="ar-SA"/>
              </w:rPr>
              <w:t>Реммаш</w:t>
            </w:r>
            <w:proofErr w:type="spellEnd"/>
            <w:r w:rsidRPr="00D14898">
              <w:rPr>
                <w:b/>
                <w:bCs/>
                <w:color w:val="000000"/>
                <w:sz w:val="20"/>
                <w:szCs w:val="20"/>
                <w:lang w:bidi="ar-SA"/>
              </w:rPr>
              <w:t>», ул. Драгунова, д. 13</w:t>
            </w:r>
          </w:p>
        </w:tc>
      </w:tr>
      <w:tr w:rsidR="00D14898" w:rsidRPr="00D14898" w14:paraId="21AE9FEE"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06B32443"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3.1</w:t>
            </w:r>
          </w:p>
        </w:tc>
        <w:tc>
          <w:tcPr>
            <w:tcW w:w="2834" w:type="pct"/>
            <w:tcBorders>
              <w:top w:val="nil"/>
              <w:left w:val="nil"/>
              <w:bottom w:val="single" w:sz="4" w:space="0" w:color="auto"/>
              <w:right w:val="single" w:sz="4" w:space="0" w:color="auto"/>
            </w:tcBorders>
            <w:shd w:val="clear" w:color="auto" w:fill="auto"/>
            <w:vAlign w:val="center"/>
            <w:hideMark/>
          </w:tcPr>
          <w:p w14:paraId="2182D304"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Расход топлива,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32E60E88"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 </w:t>
            </w:r>
          </w:p>
        </w:tc>
        <w:tc>
          <w:tcPr>
            <w:tcW w:w="807" w:type="pct"/>
            <w:tcBorders>
              <w:top w:val="nil"/>
              <w:left w:val="nil"/>
              <w:bottom w:val="single" w:sz="4" w:space="0" w:color="auto"/>
              <w:right w:val="single" w:sz="4" w:space="0" w:color="auto"/>
            </w:tcBorders>
            <w:shd w:val="clear" w:color="auto" w:fill="auto"/>
            <w:vAlign w:val="center"/>
            <w:hideMark/>
          </w:tcPr>
          <w:p w14:paraId="3EC83539"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2,803</w:t>
            </w:r>
          </w:p>
        </w:tc>
      </w:tr>
      <w:tr w:rsidR="00D14898" w:rsidRPr="00D14898" w14:paraId="28D06DA2"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433A273B"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3.1.1</w:t>
            </w:r>
          </w:p>
        </w:tc>
        <w:tc>
          <w:tcPr>
            <w:tcW w:w="2834" w:type="pct"/>
            <w:tcBorders>
              <w:top w:val="nil"/>
              <w:left w:val="nil"/>
              <w:bottom w:val="single" w:sz="4" w:space="0" w:color="auto"/>
              <w:right w:val="single" w:sz="4" w:space="0" w:color="auto"/>
            </w:tcBorders>
            <w:shd w:val="clear" w:color="auto" w:fill="auto"/>
            <w:vAlign w:val="center"/>
            <w:hideMark/>
          </w:tcPr>
          <w:p w14:paraId="28FFDDFF"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газообразного</w:t>
            </w:r>
          </w:p>
        </w:tc>
        <w:tc>
          <w:tcPr>
            <w:tcW w:w="883" w:type="pct"/>
            <w:tcBorders>
              <w:top w:val="nil"/>
              <w:left w:val="nil"/>
              <w:bottom w:val="single" w:sz="4" w:space="0" w:color="auto"/>
              <w:right w:val="single" w:sz="4" w:space="0" w:color="auto"/>
            </w:tcBorders>
            <w:shd w:val="clear" w:color="auto" w:fill="auto"/>
            <w:vAlign w:val="center"/>
            <w:hideMark/>
          </w:tcPr>
          <w:p w14:paraId="7AF45820"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млн. нм³</w:t>
            </w:r>
          </w:p>
        </w:tc>
        <w:tc>
          <w:tcPr>
            <w:tcW w:w="807" w:type="pct"/>
            <w:tcBorders>
              <w:top w:val="nil"/>
              <w:left w:val="nil"/>
              <w:bottom w:val="single" w:sz="4" w:space="0" w:color="auto"/>
              <w:right w:val="single" w:sz="4" w:space="0" w:color="auto"/>
            </w:tcBorders>
            <w:shd w:val="clear" w:color="auto" w:fill="auto"/>
            <w:vAlign w:val="center"/>
            <w:hideMark/>
          </w:tcPr>
          <w:p w14:paraId="0AE5B153"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2,803</w:t>
            </w:r>
          </w:p>
        </w:tc>
      </w:tr>
      <w:tr w:rsidR="00D14898" w:rsidRPr="00D14898" w14:paraId="577E01CC"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5F0AA755"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3.1.2</w:t>
            </w:r>
          </w:p>
        </w:tc>
        <w:tc>
          <w:tcPr>
            <w:tcW w:w="2834" w:type="pct"/>
            <w:tcBorders>
              <w:top w:val="nil"/>
              <w:left w:val="nil"/>
              <w:bottom w:val="single" w:sz="4" w:space="0" w:color="auto"/>
              <w:right w:val="single" w:sz="4" w:space="0" w:color="auto"/>
            </w:tcBorders>
            <w:shd w:val="clear" w:color="auto" w:fill="auto"/>
            <w:vAlign w:val="center"/>
            <w:hideMark/>
          </w:tcPr>
          <w:p w14:paraId="36C24CA9"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твердого топлива</w:t>
            </w:r>
          </w:p>
        </w:tc>
        <w:tc>
          <w:tcPr>
            <w:tcW w:w="883" w:type="pct"/>
            <w:tcBorders>
              <w:top w:val="nil"/>
              <w:left w:val="nil"/>
              <w:bottom w:val="single" w:sz="4" w:space="0" w:color="auto"/>
              <w:right w:val="single" w:sz="4" w:space="0" w:color="auto"/>
            </w:tcBorders>
            <w:shd w:val="clear" w:color="auto" w:fill="auto"/>
            <w:vAlign w:val="center"/>
            <w:hideMark/>
          </w:tcPr>
          <w:p w14:paraId="5703AEA2"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т</w:t>
            </w:r>
          </w:p>
        </w:tc>
        <w:tc>
          <w:tcPr>
            <w:tcW w:w="807" w:type="pct"/>
            <w:tcBorders>
              <w:top w:val="nil"/>
              <w:left w:val="nil"/>
              <w:bottom w:val="single" w:sz="4" w:space="0" w:color="auto"/>
              <w:right w:val="single" w:sz="4" w:space="0" w:color="auto"/>
            </w:tcBorders>
            <w:shd w:val="clear" w:color="auto" w:fill="auto"/>
            <w:vAlign w:val="center"/>
            <w:hideMark/>
          </w:tcPr>
          <w:p w14:paraId="434F6261"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w:t>
            </w:r>
          </w:p>
        </w:tc>
      </w:tr>
      <w:tr w:rsidR="00D14898" w:rsidRPr="00D14898" w14:paraId="4B9C67A0"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1817D1CB"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3.1.3</w:t>
            </w:r>
          </w:p>
        </w:tc>
        <w:tc>
          <w:tcPr>
            <w:tcW w:w="2834" w:type="pct"/>
            <w:tcBorders>
              <w:top w:val="nil"/>
              <w:left w:val="nil"/>
              <w:bottom w:val="single" w:sz="4" w:space="0" w:color="auto"/>
              <w:right w:val="single" w:sz="4" w:space="0" w:color="auto"/>
            </w:tcBorders>
            <w:shd w:val="clear" w:color="auto" w:fill="auto"/>
            <w:vAlign w:val="center"/>
            <w:hideMark/>
          </w:tcPr>
          <w:p w14:paraId="64D814B0"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жидкого</w:t>
            </w:r>
          </w:p>
        </w:tc>
        <w:tc>
          <w:tcPr>
            <w:tcW w:w="883" w:type="pct"/>
            <w:tcBorders>
              <w:top w:val="nil"/>
              <w:left w:val="nil"/>
              <w:bottom w:val="single" w:sz="4" w:space="0" w:color="auto"/>
              <w:right w:val="single" w:sz="4" w:space="0" w:color="auto"/>
            </w:tcBorders>
            <w:shd w:val="clear" w:color="auto" w:fill="auto"/>
            <w:vAlign w:val="center"/>
            <w:hideMark/>
          </w:tcPr>
          <w:p w14:paraId="509E89C4"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т</w:t>
            </w:r>
          </w:p>
        </w:tc>
        <w:tc>
          <w:tcPr>
            <w:tcW w:w="807" w:type="pct"/>
            <w:tcBorders>
              <w:top w:val="nil"/>
              <w:left w:val="nil"/>
              <w:bottom w:val="single" w:sz="4" w:space="0" w:color="auto"/>
              <w:right w:val="single" w:sz="4" w:space="0" w:color="auto"/>
            </w:tcBorders>
            <w:shd w:val="clear" w:color="auto" w:fill="auto"/>
            <w:noWrap/>
            <w:vAlign w:val="center"/>
            <w:hideMark/>
          </w:tcPr>
          <w:p w14:paraId="6D17F845"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w:t>
            </w:r>
          </w:p>
        </w:tc>
      </w:tr>
      <w:tr w:rsidR="00D14898" w:rsidRPr="00D14898" w14:paraId="12ADD2CC"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4A404901"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3.2</w:t>
            </w:r>
          </w:p>
        </w:tc>
        <w:tc>
          <w:tcPr>
            <w:tcW w:w="2834" w:type="pct"/>
            <w:tcBorders>
              <w:top w:val="nil"/>
              <w:left w:val="nil"/>
              <w:bottom w:val="single" w:sz="4" w:space="0" w:color="auto"/>
              <w:right w:val="single" w:sz="4" w:space="0" w:color="auto"/>
            </w:tcBorders>
            <w:shd w:val="clear" w:color="auto" w:fill="auto"/>
            <w:vAlign w:val="center"/>
            <w:hideMark/>
          </w:tcPr>
          <w:p w14:paraId="1F3D8A13"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Производство тепловой энергии</w:t>
            </w:r>
          </w:p>
        </w:tc>
        <w:tc>
          <w:tcPr>
            <w:tcW w:w="883" w:type="pct"/>
            <w:tcBorders>
              <w:top w:val="nil"/>
              <w:left w:val="nil"/>
              <w:bottom w:val="single" w:sz="4" w:space="0" w:color="auto"/>
              <w:right w:val="single" w:sz="4" w:space="0" w:color="auto"/>
            </w:tcBorders>
            <w:shd w:val="clear" w:color="auto" w:fill="auto"/>
            <w:vAlign w:val="center"/>
            <w:hideMark/>
          </w:tcPr>
          <w:p w14:paraId="16E6C529"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2E266999"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20,620</w:t>
            </w:r>
          </w:p>
        </w:tc>
      </w:tr>
      <w:tr w:rsidR="00D14898" w:rsidRPr="00D14898" w14:paraId="46C9C2FC"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317CA923"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3.3</w:t>
            </w:r>
          </w:p>
        </w:tc>
        <w:tc>
          <w:tcPr>
            <w:tcW w:w="2834" w:type="pct"/>
            <w:tcBorders>
              <w:top w:val="nil"/>
              <w:left w:val="nil"/>
              <w:bottom w:val="single" w:sz="4" w:space="0" w:color="auto"/>
              <w:right w:val="single" w:sz="4" w:space="0" w:color="auto"/>
            </w:tcBorders>
            <w:shd w:val="clear" w:color="auto" w:fill="auto"/>
            <w:vAlign w:val="center"/>
            <w:hideMark/>
          </w:tcPr>
          <w:p w14:paraId="16717311"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Собственные нужды источника</w:t>
            </w:r>
          </w:p>
        </w:tc>
        <w:tc>
          <w:tcPr>
            <w:tcW w:w="883" w:type="pct"/>
            <w:tcBorders>
              <w:top w:val="nil"/>
              <w:left w:val="nil"/>
              <w:bottom w:val="single" w:sz="4" w:space="0" w:color="auto"/>
              <w:right w:val="single" w:sz="4" w:space="0" w:color="auto"/>
            </w:tcBorders>
            <w:shd w:val="clear" w:color="auto" w:fill="auto"/>
            <w:vAlign w:val="center"/>
            <w:hideMark/>
          </w:tcPr>
          <w:p w14:paraId="1958145E"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63120EAC"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0,128</w:t>
            </w:r>
          </w:p>
        </w:tc>
      </w:tr>
      <w:tr w:rsidR="00D14898" w:rsidRPr="00D14898" w14:paraId="52EADF08"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454A29F8"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3.4</w:t>
            </w:r>
          </w:p>
        </w:tc>
        <w:tc>
          <w:tcPr>
            <w:tcW w:w="2834" w:type="pct"/>
            <w:tcBorders>
              <w:top w:val="nil"/>
              <w:left w:val="nil"/>
              <w:bottom w:val="single" w:sz="4" w:space="0" w:color="auto"/>
              <w:right w:val="single" w:sz="4" w:space="0" w:color="auto"/>
            </w:tcBorders>
            <w:shd w:val="clear" w:color="auto" w:fill="auto"/>
            <w:vAlign w:val="center"/>
            <w:hideMark/>
          </w:tcPr>
          <w:p w14:paraId="4938E290"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Отпуск тепловой энергии с источника,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2658957E"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2F6BBAD2"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20,492</w:t>
            </w:r>
          </w:p>
        </w:tc>
      </w:tr>
      <w:tr w:rsidR="00D14898" w:rsidRPr="00D14898" w14:paraId="549D9DEB"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177B2075"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3.4.1</w:t>
            </w:r>
          </w:p>
        </w:tc>
        <w:tc>
          <w:tcPr>
            <w:tcW w:w="2834" w:type="pct"/>
            <w:tcBorders>
              <w:top w:val="nil"/>
              <w:left w:val="nil"/>
              <w:bottom w:val="single" w:sz="4" w:space="0" w:color="auto"/>
              <w:right w:val="single" w:sz="4" w:space="0" w:color="auto"/>
            </w:tcBorders>
            <w:shd w:val="clear" w:color="auto" w:fill="auto"/>
            <w:vAlign w:val="center"/>
            <w:hideMark/>
          </w:tcPr>
          <w:p w14:paraId="6998E737"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На </w:t>
            </w:r>
            <w:proofErr w:type="spellStart"/>
            <w:r w:rsidRPr="00D14898">
              <w:rPr>
                <w:color w:val="000000"/>
                <w:sz w:val="20"/>
                <w:szCs w:val="20"/>
                <w:lang w:bidi="ar-SA"/>
              </w:rPr>
              <w:t>промплощадку</w:t>
            </w:r>
            <w:proofErr w:type="spellEnd"/>
            <w:r w:rsidRPr="00D14898">
              <w:rPr>
                <w:color w:val="000000"/>
                <w:sz w:val="20"/>
                <w:szCs w:val="20"/>
                <w:lang w:bidi="ar-SA"/>
              </w:rPr>
              <w:t xml:space="preserve"> АО «</w:t>
            </w:r>
            <w:proofErr w:type="spellStart"/>
            <w:r w:rsidRPr="00D14898">
              <w:rPr>
                <w:color w:val="000000"/>
                <w:sz w:val="20"/>
                <w:szCs w:val="20"/>
                <w:lang w:bidi="ar-SA"/>
              </w:rPr>
              <w:t>Реммаш</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29EB2A75"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3DC89F8C"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5,330</w:t>
            </w:r>
          </w:p>
        </w:tc>
      </w:tr>
      <w:tr w:rsidR="00D14898" w:rsidRPr="00D14898" w14:paraId="767A8AF3"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3DC014F7"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3.4.2</w:t>
            </w:r>
          </w:p>
        </w:tc>
        <w:tc>
          <w:tcPr>
            <w:tcW w:w="2834" w:type="pct"/>
            <w:tcBorders>
              <w:top w:val="nil"/>
              <w:left w:val="nil"/>
              <w:bottom w:val="single" w:sz="4" w:space="0" w:color="auto"/>
              <w:right w:val="single" w:sz="4" w:space="0" w:color="auto"/>
            </w:tcBorders>
            <w:shd w:val="clear" w:color="auto" w:fill="auto"/>
            <w:vAlign w:val="center"/>
            <w:hideMark/>
          </w:tcPr>
          <w:p w14:paraId="0CF12458"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В город,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1A0C0AEE"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5B0C0076"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15,162</w:t>
            </w:r>
          </w:p>
        </w:tc>
      </w:tr>
      <w:tr w:rsidR="00D14898" w:rsidRPr="00D14898" w14:paraId="653347D6"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5631958C"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3.4.2.1</w:t>
            </w:r>
          </w:p>
        </w:tc>
        <w:tc>
          <w:tcPr>
            <w:tcW w:w="2834" w:type="pct"/>
            <w:tcBorders>
              <w:top w:val="nil"/>
              <w:left w:val="nil"/>
              <w:bottom w:val="single" w:sz="4" w:space="0" w:color="auto"/>
              <w:right w:val="single" w:sz="4" w:space="0" w:color="auto"/>
            </w:tcBorders>
            <w:shd w:val="clear" w:color="auto" w:fill="auto"/>
            <w:vAlign w:val="center"/>
            <w:hideMark/>
          </w:tcPr>
          <w:p w14:paraId="4742ECB5" w14:textId="77777777" w:rsidR="00D14898" w:rsidRPr="00D14898" w:rsidRDefault="00D14898" w:rsidP="00D14898">
            <w:pPr>
              <w:autoSpaceDE/>
              <w:autoSpaceDN/>
              <w:spacing w:line="240" w:lineRule="auto"/>
              <w:ind w:firstLine="0"/>
              <w:jc w:val="left"/>
              <w:rPr>
                <w:i/>
                <w:iCs/>
                <w:color w:val="000000"/>
                <w:sz w:val="20"/>
                <w:szCs w:val="20"/>
                <w:lang w:bidi="ar-SA"/>
              </w:rPr>
            </w:pPr>
            <w:r w:rsidRPr="00D14898">
              <w:rPr>
                <w:i/>
                <w:iCs/>
                <w:color w:val="000000"/>
                <w:sz w:val="20"/>
                <w:szCs w:val="20"/>
                <w:lang w:bidi="ar-SA"/>
              </w:rPr>
              <w:t>Потери тепловой энергии в сетях города</w:t>
            </w:r>
          </w:p>
        </w:tc>
        <w:tc>
          <w:tcPr>
            <w:tcW w:w="883" w:type="pct"/>
            <w:tcBorders>
              <w:top w:val="nil"/>
              <w:left w:val="nil"/>
              <w:bottom w:val="single" w:sz="4" w:space="0" w:color="auto"/>
              <w:right w:val="single" w:sz="4" w:space="0" w:color="auto"/>
            </w:tcBorders>
            <w:shd w:val="clear" w:color="auto" w:fill="auto"/>
            <w:vAlign w:val="center"/>
            <w:hideMark/>
          </w:tcPr>
          <w:p w14:paraId="6D7FB537"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5757FA89" w14:textId="77777777" w:rsidR="00D14898" w:rsidRPr="002F0B38" w:rsidRDefault="00D14898" w:rsidP="00D14898">
            <w:pPr>
              <w:autoSpaceDE/>
              <w:autoSpaceDN/>
              <w:spacing w:line="240" w:lineRule="auto"/>
              <w:ind w:firstLine="0"/>
              <w:jc w:val="center"/>
              <w:rPr>
                <w:i/>
                <w:iCs/>
                <w:color w:val="000000"/>
                <w:sz w:val="20"/>
                <w:szCs w:val="20"/>
                <w:lang w:bidi="ar-SA"/>
              </w:rPr>
            </w:pPr>
            <w:r w:rsidRPr="002F0B38">
              <w:rPr>
                <w:i/>
                <w:iCs/>
                <w:color w:val="000000"/>
                <w:sz w:val="20"/>
                <w:szCs w:val="20"/>
                <w:lang w:bidi="ar-SA"/>
              </w:rPr>
              <w:t>4,207</w:t>
            </w:r>
          </w:p>
        </w:tc>
      </w:tr>
      <w:tr w:rsidR="00D14898" w:rsidRPr="00D14898" w14:paraId="21D526EE"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7B57D66C"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3.4.2.2</w:t>
            </w:r>
          </w:p>
        </w:tc>
        <w:tc>
          <w:tcPr>
            <w:tcW w:w="2834" w:type="pct"/>
            <w:tcBorders>
              <w:top w:val="nil"/>
              <w:left w:val="nil"/>
              <w:bottom w:val="single" w:sz="4" w:space="0" w:color="auto"/>
              <w:right w:val="single" w:sz="4" w:space="0" w:color="auto"/>
            </w:tcBorders>
            <w:shd w:val="clear" w:color="auto" w:fill="auto"/>
            <w:vAlign w:val="center"/>
            <w:hideMark/>
          </w:tcPr>
          <w:p w14:paraId="73C9ECD6" w14:textId="77777777" w:rsidR="00D14898" w:rsidRPr="00D14898" w:rsidRDefault="00D14898" w:rsidP="00D14898">
            <w:pPr>
              <w:autoSpaceDE/>
              <w:autoSpaceDN/>
              <w:spacing w:line="240" w:lineRule="auto"/>
              <w:ind w:firstLine="0"/>
              <w:jc w:val="left"/>
              <w:rPr>
                <w:i/>
                <w:iCs/>
                <w:color w:val="000000"/>
                <w:sz w:val="20"/>
                <w:szCs w:val="20"/>
                <w:lang w:bidi="ar-SA"/>
              </w:rPr>
            </w:pPr>
            <w:r w:rsidRPr="00D14898">
              <w:rPr>
                <w:i/>
                <w:iCs/>
                <w:color w:val="000000"/>
                <w:sz w:val="20"/>
                <w:szCs w:val="20"/>
                <w:lang w:bidi="ar-SA"/>
              </w:rPr>
              <w:t xml:space="preserve">Полезный отпуск тепловой энергии из сети города, в </w:t>
            </w:r>
            <w:proofErr w:type="spellStart"/>
            <w:r w:rsidRPr="00D14898">
              <w:rPr>
                <w:i/>
                <w:iCs/>
                <w:color w:val="000000"/>
                <w:sz w:val="20"/>
                <w:szCs w:val="20"/>
                <w:lang w:bidi="ar-SA"/>
              </w:rPr>
              <w:t>т.ч</w:t>
            </w:r>
            <w:proofErr w:type="spellEnd"/>
            <w:r w:rsidRPr="00D14898">
              <w:rPr>
                <w:i/>
                <w:iCs/>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248FB479"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380B3AA2" w14:textId="77777777" w:rsidR="00D14898" w:rsidRPr="002F0B38" w:rsidRDefault="00D14898" w:rsidP="00D14898">
            <w:pPr>
              <w:autoSpaceDE/>
              <w:autoSpaceDN/>
              <w:spacing w:line="240" w:lineRule="auto"/>
              <w:ind w:firstLine="0"/>
              <w:jc w:val="center"/>
              <w:rPr>
                <w:i/>
                <w:iCs/>
                <w:color w:val="000000"/>
                <w:sz w:val="20"/>
                <w:szCs w:val="20"/>
                <w:lang w:bidi="ar-SA"/>
              </w:rPr>
            </w:pPr>
            <w:r w:rsidRPr="002F0B38">
              <w:rPr>
                <w:i/>
                <w:iCs/>
                <w:color w:val="000000"/>
                <w:sz w:val="20"/>
                <w:szCs w:val="20"/>
                <w:lang w:bidi="ar-SA"/>
              </w:rPr>
              <w:t>10,955</w:t>
            </w:r>
          </w:p>
        </w:tc>
      </w:tr>
      <w:tr w:rsidR="00D14898" w:rsidRPr="00D14898" w14:paraId="3F8FB66E"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09433648"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3.4.2.2.1</w:t>
            </w:r>
          </w:p>
        </w:tc>
        <w:tc>
          <w:tcPr>
            <w:tcW w:w="2834" w:type="pct"/>
            <w:tcBorders>
              <w:top w:val="nil"/>
              <w:left w:val="nil"/>
              <w:bottom w:val="single" w:sz="4" w:space="0" w:color="auto"/>
              <w:right w:val="single" w:sz="4" w:space="0" w:color="auto"/>
            </w:tcBorders>
            <w:shd w:val="clear" w:color="auto" w:fill="auto"/>
            <w:vAlign w:val="center"/>
            <w:hideMark/>
          </w:tcPr>
          <w:p w14:paraId="72861602"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отопление и вентиляция</w:t>
            </w:r>
          </w:p>
        </w:tc>
        <w:tc>
          <w:tcPr>
            <w:tcW w:w="883" w:type="pct"/>
            <w:tcBorders>
              <w:top w:val="nil"/>
              <w:left w:val="nil"/>
              <w:bottom w:val="single" w:sz="4" w:space="0" w:color="auto"/>
              <w:right w:val="single" w:sz="4" w:space="0" w:color="auto"/>
            </w:tcBorders>
            <w:shd w:val="clear" w:color="auto" w:fill="auto"/>
            <w:vAlign w:val="center"/>
            <w:hideMark/>
          </w:tcPr>
          <w:p w14:paraId="1D07513A"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3CC3D358"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7,369</w:t>
            </w:r>
          </w:p>
        </w:tc>
      </w:tr>
      <w:tr w:rsidR="00D14898" w:rsidRPr="00D14898" w14:paraId="2CE242A0"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07565D2D"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3.4.2.2.2</w:t>
            </w:r>
          </w:p>
        </w:tc>
        <w:tc>
          <w:tcPr>
            <w:tcW w:w="2834" w:type="pct"/>
            <w:tcBorders>
              <w:top w:val="nil"/>
              <w:left w:val="nil"/>
              <w:bottom w:val="single" w:sz="4" w:space="0" w:color="auto"/>
              <w:right w:val="single" w:sz="4" w:space="0" w:color="auto"/>
            </w:tcBorders>
            <w:shd w:val="clear" w:color="auto" w:fill="auto"/>
            <w:vAlign w:val="center"/>
            <w:hideMark/>
          </w:tcPr>
          <w:p w14:paraId="17413834"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ГВС</w:t>
            </w:r>
          </w:p>
        </w:tc>
        <w:tc>
          <w:tcPr>
            <w:tcW w:w="883" w:type="pct"/>
            <w:tcBorders>
              <w:top w:val="nil"/>
              <w:left w:val="nil"/>
              <w:bottom w:val="single" w:sz="4" w:space="0" w:color="auto"/>
              <w:right w:val="single" w:sz="4" w:space="0" w:color="auto"/>
            </w:tcBorders>
            <w:shd w:val="clear" w:color="auto" w:fill="auto"/>
            <w:vAlign w:val="center"/>
            <w:hideMark/>
          </w:tcPr>
          <w:p w14:paraId="3C15E6DA"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2F46095F"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3,586</w:t>
            </w:r>
          </w:p>
        </w:tc>
      </w:tr>
      <w:tr w:rsidR="00D14898" w:rsidRPr="00D14898" w14:paraId="7461389E" w14:textId="77777777" w:rsidTr="00D14898">
        <w:trPr>
          <w:trHeight w:val="20"/>
        </w:trPr>
        <w:tc>
          <w:tcPr>
            <w:tcW w:w="5000" w:type="pct"/>
            <w:gridSpan w:val="4"/>
            <w:tcBorders>
              <w:top w:val="nil"/>
              <w:left w:val="single" w:sz="4" w:space="0" w:color="auto"/>
              <w:bottom w:val="single" w:sz="4" w:space="0" w:color="auto"/>
              <w:right w:val="single" w:sz="4" w:space="0" w:color="auto"/>
            </w:tcBorders>
            <w:shd w:val="clear" w:color="auto" w:fill="auto"/>
            <w:vAlign w:val="center"/>
            <w:hideMark/>
          </w:tcPr>
          <w:p w14:paraId="7F22C80B" w14:textId="77777777" w:rsidR="00D14898" w:rsidRPr="002F0B38" w:rsidRDefault="00D14898" w:rsidP="00D14898">
            <w:pPr>
              <w:autoSpaceDE/>
              <w:autoSpaceDN/>
              <w:spacing w:line="240" w:lineRule="auto"/>
              <w:ind w:firstLine="0"/>
              <w:jc w:val="center"/>
              <w:rPr>
                <w:b/>
                <w:bCs/>
                <w:color w:val="000000"/>
                <w:sz w:val="20"/>
                <w:szCs w:val="20"/>
                <w:lang w:bidi="ar-SA"/>
              </w:rPr>
            </w:pPr>
            <w:r w:rsidRPr="002F0B38">
              <w:rPr>
                <w:b/>
                <w:bCs/>
                <w:color w:val="000000"/>
                <w:sz w:val="20"/>
                <w:szCs w:val="20"/>
                <w:lang w:bidi="ar-SA"/>
              </w:rPr>
              <w:t>ООО «</w:t>
            </w:r>
            <w:proofErr w:type="spellStart"/>
            <w:r w:rsidRPr="002F0B38">
              <w:rPr>
                <w:b/>
                <w:bCs/>
                <w:color w:val="000000"/>
                <w:sz w:val="20"/>
                <w:szCs w:val="20"/>
                <w:lang w:bidi="ar-SA"/>
              </w:rPr>
              <w:t>КомЭнерго</w:t>
            </w:r>
            <w:proofErr w:type="spellEnd"/>
            <w:r w:rsidRPr="002F0B38">
              <w:rPr>
                <w:b/>
                <w:bCs/>
                <w:color w:val="000000"/>
                <w:sz w:val="20"/>
                <w:szCs w:val="20"/>
                <w:lang w:bidi="ar-SA"/>
              </w:rPr>
              <w:t>»</w:t>
            </w:r>
          </w:p>
        </w:tc>
      </w:tr>
      <w:tr w:rsidR="00D14898" w:rsidRPr="00D14898" w14:paraId="31A3A9F6"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50C5F185" w14:textId="77777777" w:rsidR="00D14898" w:rsidRPr="00D14898" w:rsidRDefault="00D14898" w:rsidP="00D14898">
            <w:pPr>
              <w:autoSpaceDE/>
              <w:autoSpaceDN/>
              <w:spacing w:line="240" w:lineRule="auto"/>
              <w:ind w:firstLine="0"/>
              <w:jc w:val="center"/>
              <w:rPr>
                <w:b/>
                <w:bCs/>
                <w:color w:val="000000"/>
                <w:sz w:val="20"/>
                <w:szCs w:val="20"/>
                <w:lang w:bidi="ar-SA"/>
              </w:rPr>
            </w:pPr>
            <w:r w:rsidRPr="00D14898">
              <w:rPr>
                <w:b/>
                <w:bCs/>
                <w:color w:val="000000"/>
                <w:sz w:val="20"/>
                <w:szCs w:val="20"/>
                <w:lang w:bidi="ar-SA"/>
              </w:rPr>
              <w:t>4</w:t>
            </w:r>
          </w:p>
        </w:tc>
        <w:tc>
          <w:tcPr>
            <w:tcW w:w="4524" w:type="pct"/>
            <w:gridSpan w:val="3"/>
            <w:tcBorders>
              <w:top w:val="single" w:sz="4" w:space="0" w:color="auto"/>
              <w:left w:val="nil"/>
              <w:bottom w:val="single" w:sz="4" w:space="0" w:color="auto"/>
              <w:right w:val="single" w:sz="4" w:space="0" w:color="auto"/>
            </w:tcBorders>
            <w:shd w:val="clear" w:color="auto" w:fill="auto"/>
            <w:vAlign w:val="center"/>
            <w:hideMark/>
          </w:tcPr>
          <w:p w14:paraId="54CF595A" w14:textId="2BA00F93" w:rsidR="00D14898" w:rsidRPr="002F0B38" w:rsidRDefault="00D14898" w:rsidP="00D14898">
            <w:pPr>
              <w:autoSpaceDE/>
              <w:autoSpaceDN/>
              <w:spacing w:line="240" w:lineRule="auto"/>
              <w:ind w:firstLine="0"/>
              <w:jc w:val="left"/>
              <w:rPr>
                <w:b/>
                <w:bCs/>
                <w:color w:val="000000"/>
                <w:sz w:val="20"/>
                <w:szCs w:val="20"/>
                <w:lang w:bidi="ar-SA"/>
              </w:rPr>
            </w:pPr>
            <w:r w:rsidRPr="002F0B38">
              <w:rPr>
                <w:b/>
                <w:bCs/>
                <w:color w:val="000000"/>
                <w:sz w:val="20"/>
                <w:szCs w:val="20"/>
                <w:lang w:bidi="ar-SA"/>
              </w:rPr>
              <w:t>Котельная №</w:t>
            </w:r>
            <w:r w:rsidR="007D2C1B" w:rsidRPr="002F0B38">
              <w:rPr>
                <w:b/>
                <w:bCs/>
                <w:color w:val="000000"/>
                <w:sz w:val="20"/>
                <w:szCs w:val="20"/>
                <w:lang w:bidi="ar-SA"/>
              </w:rPr>
              <w:t xml:space="preserve"> </w:t>
            </w:r>
            <w:r w:rsidRPr="002F0B38">
              <w:rPr>
                <w:b/>
                <w:bCs/>
                <w:color w:val="000000"/>
                <w:sz w:val="20"/>
                <w:szCs w:val="20"/>
                <w:lang w:bidi="ar-SA"/>
              </w:rPr>
              <w:t>3 «</w:t>
            </w:r>
            <w:proofErr w:type="spellStart"/>
            <w:r w:rsidRPr="002F0B38">
              <w:rPr>
                <w:b/>
                <w:bCs/>
                <w:color w:val="000000"/>
                <w:sz w:val="20"/>
                <w:szCs w:val="20"/>
                <w:lang w:bidi="ar-SA"/>
              </w:rPr>
              <w:t>Глазовская</w:t>
            </w:r>
            <w:proofErr w:type="spellEnd"/>
            <w:r w:rsidRPr="002F0B38">
              <w:rPr>
                <w:b/>
                <w:bCs/>
                <w:color w:val="000000"/>
                <w:sz w:val="20"/>
                <w:szCs w:val="20"/>
                <w:lang w:bidi="ar-SA"/>
              </w:rPr>
              <w:t>» ООО «</w:t>
            </w:r>
            <w:proofErr w:type="spellStart"/>
            <w:r w:rsidRPr="002F0B38">
              <w:rPr>
                <w:b/>
                <w:bCs/>
                <w:color w:val="000000"/>
                <w:sz w:val="20"/>
                <w:szCs w:val="20"/>
                <w:lang w:bidi="ar-SA"/>
              </w:rPr>
              <w:t>КомЭнерго</w:t>
            </w:r>
            <w:proofErr w:type="spellEnd"/>
            <w:r w:rsidRPr="002F0B38">
              <w:rPr>
                <w:b/>
                <w:bCs/>
                <w:color w:val="000000"/>
                <w:sz w:val="20"/>
                <w:szCs w:val="20"/>
                <w:lang w:bidi="ar-SA"/>
              </w:rPr>
              <w:t>», ул. Удмуртская, д. 63</w:t>
            </w:r>
          </w:p>
        </w:tc>
      </w:tr>
      <w:tr w:rsidR="00D14898" w:rsidRPr="00D14898" w14:paraId="7394E1CC"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6EBC1B28"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4.1</w:t>
            </w:r>
          </w:p>
        </w:tc>
        <w:tc>
          <w:tcPr>
            <w:tcW w:w="2834" w:type="pct"/>
            <w:tcBorders>
              <w:top w:val="nil"/>
              <w:left w:val="nil"/>
              <w:bottom w:val="single" w:sz="4" w:space="0" w:color="auto"/>
              <w:right w:val="single" w:sz="4" w:space="0" w:color="auto"/>
            </w:tcBorders>
            <w:shd w:val="clear" w:color="auto" w:fill="auto"/>
            <w:vAlign w:val="center"/>
            <w:hideMark/>
          </w:tcPr>
          <w:p w14:paraId="416AB0BD"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Расход топлива,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350B0905"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 </w:t>
            </w:r>
          </w:p>
        </w:tc>
        <w:tc>
          <w:tcPr>
            <w:tcW w:w="807" w:type="pct"/>
            <w:tcBorders>
              <w:top w:val="nil"/>
              <w:left w:val="nil"/>
              <w:bottom w:val="single" w:sz="4" w:space="0" w:color="auto"/>
              <w:right w:val="single" w:sz="4" w:space="0" w:color="auto"/>
            </w:tcBorders>
            <w:shd w:val="clear" w:color="auto" w:fill="auto"/>
            <w:vAlign w:val="center"/>
            <w:hideMark/>
          </w:tcPr>
          <w:p w14:paraId="0365CDCD"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5,557</w:t>
            </w:r>
          </w:p>
        </w:tc>
      </w:tr>
      <w:tr w:rsidR="00D14898" w:rsidRPr="00D14898" w14:paraId="25BF23B8"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31A75562"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4.1.1</w:t>
            </w:r>
          </w:p>
        </w:tc>
        <w:tc>
          <w:tcPr>
            <w:tcW w:w="2834" w:type="pct"/>
            <w:tcBorders>
              <w:top w:val="nil"/>
              <w:left w:val="nil"/>
              <w:bottom w:val="single" w:sz="4" w:space="0" w:color="auto"/>
              <w:right w:val="single" w:sz="4" w:space="0" w:color="auto"/>
            </w:tcBorders>
            <w:shd w:val="clear" w:color="auto" w:fill="auto"/>
            <w:vAlign w:val="center"/>
            <w:hideMark/>
          </w:tcPr>
          <w:p w14:paraId="7B835741"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газообразного</w:t>
            </w:r>
          </w:p>
        </w:tc>
        <w:tc>
          <w:tcPr>
            <w:tcW w:w="883" w:type="pct"/>
            <w:tcBorders>
              <w:top w:val="nil"/>
              <w:left w:val="nil"/>
              <w:bottom w:val="single" w:sz="4" w:space="0" w:color="auto"/>
              <w:right w:val="single" w:sz="4" w:space="0" w:color="auto"/>
            </w:tcBorders>
            <w:shd w:val="clear" w:color="auto" w:fill="auto"/>
            <w:vAlign w:val="center"/>
            <w:hideMark/>
          </w:tcPr>
          <w:p w14:paraId="78B763D4"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млн. нм³</w:t>
            </w:r>
          </w:p>
        </w:tc>
        <w:tc>
          <w:tcPr>
            <w:tcW w:w="807" w:type="pct"/>
            <w:tcBorders>
              <w:top w:val="nil"/>
              <w:left w:val="nil"/>
              <w:bottom w:val="single" w:sz="4" w:space="0" w:color="auto"/>
              <w:right w:val="single" w:sz="4" w:space="0" w:color="auto"/>
            </w:tcBorders>
            <w:shd w:val="clear" w:color="auto" w:fill="auto"/>
            <w:noWrap/>
            <w:vAlign w:val="center"/>
            <w:hideMark/>
          </w:tcPr>
          <w:p w14:paraId="2E7DA8BD"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5,557</w:t>
            </w:r>
          </w:p>
        </w:tc>
      </w:tr>
      <w:tr w:rsidR="00D14898" w:rsidRPr="00D14898" w14:paraId="0F730477"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30CA0124"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4.1.2</w:t>
            </w:r>
          </w:p>
        </w:tc>
        <w:tc>
          <w:tcPr>
            <w:tcW w:w="2834" w:type="pct"/>
            <w:tcBorders>
              <w:top w:val="nil"/>
              <w:left w:val="nil"/>
              <w:bottom w:val="single" w:sz="4" w:space="0" w:color="auto"/>
              <w:right w:val="single" w:sz="4" w:space="0" w:color="auto"/>
            </w:tcBorders>
            <w:shd w:val="clear" w:color="auto" w:fill="auto"/>
            <w:vAlign w:val="center"/>
            <w:hideMark/>
          </w:tcPr>
          <w:p w14:paraId="509A9DDD"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твердого топлива</w:t>
            </w:r>
          </w:p>
        </w:tc>
        <w:tc>
          <w:tcPr>
            <w:tcW w:w="883" w:type="pct"/>
            <w:tcBorders>
              <w:top w:val="nil"/>
              <w:left w:val="nil"/>
              <w:bottom w:val="single" w:sz="4" w:space="0" w:color="auto"/>
              <w:right w:val="single" w:sz="4" w:space="0" w:color="auto"/>
            </w:tcBorders>
            <w:shd w:val="clear" w:color="auto" w:fill="auto"/>
            <w:vAlign w:val="center"/>
            <w:hideMark/>
          </w:tcPr>
          <w:p w14:paraId="56A714AE"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т</w:t>
            </w:r>
          </w:p>
        </w:tc>
        <w:tc>
          <w:tcPr>
            <w:tcW w:w="807" w:type="pct"/>
            <w:tcBorders>
              <w:top w:val="nil"/>
              <w:left w:val="nil"/>
              <w:bottom w:val="single" w:sz="4" w:space="0" w:color="auto"/>
              <w:right w:val="single" w:sz="4" w:space="0" w:color="auto"/>
            </w:tcBorders>
            <w:shd w:val="clear" w:color="auto" w:fill="auto"/>
            <w:vAlign w:val="center"/>
            <w:hideMark/>
          </w:tcPr>
          <w:p w14:paraId="62D1388A"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w:t>
            </w:r>
          </w:p>
        </w:tc>
      </w:tr>
      <w:tr w:rsidR="00D14898" w:rsidRPr="00D14898" w14:paraId="35F7721D"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4A7F0626"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4.1.3</w:t>
            </w:r>
          </w:p>
        </w:tc>
        <w:tc>
          <w:tcPr>
            <w:tcW w:w="2834" w:type="pct"/>
            <w:tcBorders>
              <w:top w:val="nil"/>
              <w:left w:val="nil"/>
              <w:bottom w:val="single" w:sz="4" w:space="0" w:color="auto"/>
              <w:right w:val="single" w:sz="4" w:space="0" w:color="auto"/>
            </w:tcBorders>
            <w:shd w:val="clear" w:color="auto" w:fill="auto"/>
            <w:vAlign w:val="center"/>
            <w:hideMark/>
          </w:tcPr>
          <w:p w14:paraId="061BAD22"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жидкого</w:t>
            </w:r>
          </w:p>
        </w:tc>
        <w:tc>
          <w:tcPr>
            <w:tcW w:w="883" w:type="pct"/>
            <w:tcBorders>
              <w:top w:val="nil"/>
              <w:left w:val="nil"/>
              <w:bottom w:val="single" w:sz="4" w:space="0" w:color="auto"/>
              <w:right w:val="single" w:sz="4" w:space="0" w:color="auto"/>
            </w:tcBorders>
            <w:shd w:val="clear" w:color="auto" w:fill="auto"/>
            <w:vAlign w:val="center"/>
            <w:hideMark/>
          </w:tcPr>
          <w:p w14:paraId="6ECDB635"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т</w:t>
            </w:r>
          </w:p>
        </w:tc>
        <w:tc>
          <w:tcPr>
            <w:tcW w:w="807" w:type="pct"/>
            <w:tcBorders>
              <w:top w:val="nil"/>
              <w:left w:val="nil"/>
              <w:bottom w:val="single" w:sz="4" w:space="0" w:color="auto"/>
              <w:right w:val="single" w:sz="4" w:space="0" w:color="auto"/>
            </w:tcBorders>
            <w:shd w:val="clear" w:color="auto" w:fill="auto"/>
            <w:noWrap/>
            <w:vAlign w:val="center"/>
            <w:hideMark/>
          </w:tcPr>
          <w:p w14:paraId="64D40CAF"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w:t>
            </w:r>
          </w:p>
        </w:tc>
      </w:tr>
      <w:tr w:rsidR="00D14898" w:rsidRPr="00D14898" w14:paraId="49F3C4A9"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70E18285"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4.2</w:t>
            </w:r>
          </w:p>
        </w:tc>
        <w:tc>
          <w:tcPr>
            <w:tcW w:w="2834" w:type="pct"/>
            <w:tcBorders>
              <w:top w:val="nil"/>
              <w:left w:val="nil"/>
              <w:bottom w:val="single" w:sz="4" w:space="0" w:color="auto"/>
              <w:right w:val="single" w:sz="4" w:space="0" w:color="auto"/>
            </w:tcBorders>
            <w:shd w:val="clear" w:color="auto" w:fill="auto"/>
            <w:vAlign w:val="center"/>
            <w:hideMark/>
          </w:tcPr>
          <w:p w14:paraId="16592D2B"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Производство тепловой энергии</w:t>
            </w:r>
          </w:p>
        </w:tc>
        <w:tc>
          <w:tcPr>
            <w:tcW w:w="883" w:type="pct"/>
            <w:tcBorders>
              <w:top w:val="nil"/>
              <w:left w:val="nil"/>
              <w:bottom w:val="single" w:sz="4" w:space="0" w:color="auto"/>
              <w:right w:val="single" w:sz="4" w:space="0" w:color="auto"/>
            </w:tcBorders>
            <w:shd w:val="clear" w:color="auto" w:fill="auto"/>
            <w:vAlign w:val="center"/>
            <w:hideMark/>
          </w:tcPr>
          <w:p w14:paraId="7626800B"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3E0B1364"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41,775</w:t>
            </w:r>
          </w:p>
        </w:tc>
      </w:tr>
      <w:tr w:rsidR="00D14898" w:rsidRPr="00D14898" w14:paraId="1919CC89"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27CC5F5D"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4.3</w:t>
            </w:r>
          </w:p>
        </w:tc>
        <w:tc>
          <w:tcPr>
            <w:tcW w:w="2834" w:type="pct"/>
            <w:tcBorders>
              <w:top w:val="nil"/>
              <w:left w:val="nil"/>
              <w:bottom w:val="single" w:sz="4" w:space="0" w:color="auto"/>
              <w:right w:val="single" w:sz="4" w:space="0" w:color="auto"/>
            </w:tcBorders>
            <w:shd w:val="clear" w:color="auto" w:fill="auto"/>
            <w:vAlign w:val="center"/>
            <w:hideMark/>
          </w:tcPr>
          <w:p w14:paraId="66732FB3"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Собственные нужды источника</w:t>
            </w:r>
          </w:p>
        </w:tc>
        <w:tc>
          <w:tcPr>
            <w:tcW w:w="883" w:type="pct"/>
            <w:tcBorders>
              <w:top w:val="nil"/>
              <w:left w:val="nil"/>
              <w:bottom w:val="single" w:sz="4" w:space="0" w:color="auto"/>
              <w:right w:val="single" w:sz="4" w:space="0" w:color="auto"/>
            </w:tcBorders>
            <w:shd w:val="clear" w:color="auto" w:fill="auto"/>
            <w:vAlign w:val="center"/>
            <w:hideMark/>
          </w:tcPr>
          <w:p w14:paraId="6BF9D9B7"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6B222CB3"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0,425</w:t>
            </w:r>
          </w:p>
        </w:tc>
      </w:tr>
      <w:tr w:rsidR="00D14898" w:rsidRPr="00D14898" w14:paraId="3BC9915D"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0DC860D7"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4.4</w:t>
            </w:r>
          </w:p>
        </w:tc>
        <w:tc>
          <w:tcPr>
            <w:tcW w:w="2834" w:type="pct"/>
            <w:tcBorders>
              <w:top w:val="nil"/>
              <w:left w:val="nil"/>
              <w:bottom w:val="single" w:sz="4" w:space="0" w:color="auto"/>
              <w:right w:val="single" w:sz="4" w:space="0" w:color="auto"/>
            </w:tcBorders>
            <w:shd w:val="clear" w:color="auto" w:fill="auto"/>
            <w:vAlign w:val="center"/>
            <w:hideMark/>
          </w:tcPr>
          <w:p w14:paraId="5B37CD01"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Отпуск тепловой энергии с источника,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06C08259"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225541C9"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41,350</w:t>
            </w:r>
          </w:p>
        </w:tc>
      </w:tr>
      <w:tr w:rsidR="00D14898" w:rsidRPr="00D14898" w14:paraId="0099934B"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3EDA725B"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4.4.1</w:t>
            </w:r>
          </w:p>
        </w:tc>
        <w:tc>
          <w:tcPr>
            <w:tcW w:w="2834" w:type="pct"/>
            <w:tcBorders>
              <w:top w:val="nil"/>
              <w:left w:val="nil"/>
              <w:bottom w:val="single" w:sz="4" w:space="0" w:color="auto"/>
              <w:right w:val="single" w:sz="4" w:space="0" w:color="auto"/>
            </w:tcBorders>
            <w:shd w:val="clear" w:color="auto" w:fill="auto"/>
            <w:vAlign w:val="center"/>
            <w:hideMark/>
          </w:tcPr>
          <w:p w14:paraId="5D61D12B"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На </w:t>
            </w:r>
            <w:proofErr w:type="spellStart"/>
            <w:r w:rsidRPr="00D14898">
              <w:rPr>
                <w:color w:val="000000"/>
                <w:sz w:val="20"/>
                <w:szCs w:val="20"/>
                <w:lang w:bidi="ar-SA"/>
              </w:rPr>
              <w:t>промплощадку</w:t>
            </w:r>
            <w:proofErr w:type="spellEnd"/>
            <w:r w:rsidRPr="00D14898">
              <w:rPr>
                <w:color w:val="000000"/>
                <w:sz w:val="20"/>
                <w:szCs w:val="20"/>
                <w:lang w:bidi="ar-SA"/>
              </w:rPr>
              <w:t xml:space="preserve"> птицефабрики,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0CA23CBC"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vAlign w:val="center"/>
            <w:hideMark/>
          </w:tcPr>
          <w:p w14:paraId="4700B12B"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11,924</w:t>
            </w:r>
          </w:p>
        </w:tc>
      </w:tr>
      <w:tr w:rsidR="00D14898" w:rsidRPr="00D14898" w14:paraId="696137EB"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1EB46177"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4.4.1.1</w:t>
            </w:r>
          </w:p>
        </w:tc>
        <w:tc>
          <w:tcPr>
            <w:tcW w:w="2834" w:type="pct"/>
            <w:tcBorders>
              <w:top w:val="nil"/>
              <w:left w:val="nil"/>
              <w:bottom w:val="single" w:sz="4" w:space="0" w:color="auto"/>
              <w:right w:val="single" w:sz="4" w:space="0" w:color="auto"/>
            </w:tcBorders>
            <w:shd w:val="clear" w:color="auto" w:fill="auto"/>
            <w:vAlign w:val="center"/>
            <w:hideMark/>
          </w:tcPr>
          <w:p w14:paraId="090BD512" w14:textId="77777777" w:rsidR="00D14898" w:rsidRPr="00D14898" w:rsidRDefault="00D14898" w:rsidP="00D14898">
            <w:pPr>
              <w:autoSpaceDE/>
              <w:autoSpaceDN/>
              <w:spacing w:line="240" w:lineRule="auto"/>
              <w:ind w:firstLine="0"/>
              <w:jc w:val="left"/>
              <w:rPr>
                <w:i/>
                <w:iCs/>
                <w:color w:val="000000"/>
                <w:sz w:val="20"/>
                <w:szCs w:val="20"/>
                <w:lang w:bidi="ar-SA"/>
              </w:rPr>
            </w:pPr>
            <w:r w:rsidRPr="00D14898">
              <w:rPr>
                <w:i/>
                <w:iCs/>
                <w:color w:val="000000"/>
                <w:sz w:val="20"/>
                <w:szCs w:val="20"/>
                <w:lang w:bidi="ar-SA"/>
              </w:rPr>
              <w:t xml:space="preserve">Потери тепловой энергии в сетях </w:t>
            </w:r>
            <w:proofErr w:type="spellStart"/>
            <w:r w:rsidRPr="00D14898">
              <w:rPr>
                <w:i/>
                <w:iCs/>
                <w:color w:val="000000"/>
                <w:sz w:val="20"/>
                <w:szCs w:val="20"/>
                <w:lang w:bidi="ar-SA"/>
              </w:rPr>
              <w:t>промплощадки</w:t>
            </w:r>
            <w:proofErr w:type="spellEnd"/>
          </w:p>
        </w:tc>
        <w:tc>
          <w:tcPr>
            <w:tcW w:w="883" w:type="pct"/>
            <w:tcBorders>
              <w:top w:val="nil"/>
              <w:left w:val="nil"/>
              <w:bottom w:val="single" w:sz="4" w:space="0" w:color="auto"/>
              <w:right w:val="single" w:sz="4" w:space="0" w:color="auto"/>
            </w:tcBorders>
            <w:shd w:val="clear" w:color="auto" w:fill="auto"/>
            <w:vAlign w:val="center"/>
            <w:hideMark/>
          </w:tcPr>
          <w:p w14:paraId="25F9D36B"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7C3070B8" w14:textId="77777777" w:rsidR="00D14898" w:rsidRPr="002F0B38" w:rsidRDefault="00D14898" w:rsidP="00D14898">
            <w:pPr>
              <w:autoSpaceDE/>
              <w:autoSpaceDN/>
              <w:spacing w:line="240" w:lineRule="auto"/>
              <w:ind w:firstLine="0"/>
              <w:jc w:val="center"/>
              <w:rPr>
                <w:i/>
                <w:iCs/>
                <w:color w:val="000000"/>
                <w:sz w:val="20"/>
                <w:szCs w:val="20"/>
                <w:lang w:bidi="ar-SA"/>
              </w:rPr>
            </w:pPr>
            <w:r w:rsidRPr="002F0B38">
              <w:rPr>
                <w:i/>
                <w:iCs/>
                <w:color w:val="000000"/>
                <w:sz w:val="20"/>
                <w:szCs w:val="20"/>
                <w:lang w:bidi="ar-SA"/>
              </w:rPr>
              <w:t>3,432</w:t>
            </w:r>
          </w:p>
        </w:tc>
      </w:tr>
      <w:tr w:rsidR="00D14898" w:rsidRPr="00D14898" w14:paraId="026B4A91"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51AB1859"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4.4.1.2</w:t>
            </w:r>
          </w:p>
        </w:tc>
        <w:tc>
          <w:tcPr>
            <w:tcW w:w="2834" w:type="pct"/>
            <w:tcBorders>
              <w:top w:val="nil"/>
              <w:left w:val="nil"/>
              <w:bottom w:val="single" w:sz="4" w:space="0" w:color="auto"/>
              <w:right w:val="single" w:sz="4" w:space="0" w:color="auto"/>
            </w:tcBorders>
            <w:shd w:val="clear" w:color="auto" w:fill="auto"/>
            <w:vAlign w:val="center"/>
            <w:hideMark/>
          </w:tcPr>
          <w:p w14:paraId="2BD1F057" w14:textId="77777777" w:rsidR="00D14898" w:rsidRPr="00D14898" w:rsidRDefault="00D14898" w:rsidP="00D14898">
            <w:pPr>
              <w:autoSpaceDE/>
              <w:autoSpaceDN/>
              <w:spacing w:line="240" w:lineRule="auto"/>
              <w:ind w:firstLine="0"/>
              <w:jc w:val="left"/>
              <w:rPr>
                <w:i/>
                <w:iCs/>
                <w:color w:val="000000"/>
                <w:sz w:val="20"/>
                <w:szCs w:val="20"/>
                <w:lang w:bidi="ar-SA"/>
              </w:rPr>
            </w:pPr>
            <w:r w:rsidRPr="00D14898">
              <w:rPr>
                <w:i/>
                <w:iCs/>
                <w:color w:val="000000"/>
                <w:sz w:val="20"/>
                <w:szCs w:val="20"/>
                <w:lang w:bidi="ar-SA"/>
              </w:rPr>
              <w:t xml:space="preserve">Полезный отпуск тепловой энергии на </w:t>
            </w:r>
            <w:proofErr w:type="spellStart"/>
            <w:r w:rsidRPr="00D14898">
              <w:rPr>
                <w:i/>
                <w:iCs/>
                <w:color w:val="000000"/>
                <w:sz w:val="20"/>
                <w:szCs w:val="20"/>
                <w:lang w:bidi="ar-SA"/>
              </w:rPr>
              <w:t>промплощадку</w:t>
            </w:r>
            <w:proofErr w:type="spellEnd"/>
          </w:p>
        </w:tc>
        <w:tc>
          <w:tcPr>
            <w:tcW w:w="883" w:type="pct"/>
            <w:tcBorders>
              <w:top w:val="nil"/>
              <w:left w:val="nil"/>
              <w:bottom w:val="single" w:sz="4" w:space="0" w:color="auto"/>
              <w:right w:val="single" w:sz="4" w:space="0" w:color="auto"/>
            </w:tcBorders>
            <w:shd w:val="clear" w:color="auto" w:fill="auto"/>
            <w:vAlign w:val="center"/>
            <w:hideMark/>
          </w:tcPr>
          <w:p w14:paraId="2FFE0390"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vAlign w:val="center"/>
            <w:hideMark/>
          </w:tcPr>
          <w:p w14:paraId="3EDB6981" w14:textId="77777777" w:rsidR="00D14898" w:rsidRPr="002F0B38" w:rsidRDefault="00D14898" w:rsidP="00D14898">
            <w:pPr>
              <w:autoSpaceDE/>
              <w:autoSpaceDN/>
              <w:spacing w:line="240" w:lineRule="auto"/>
              <w:ind w:firstLine="0"/>
              <w:jc w:val="center"/>
              <w:rPr>
                <w:i/>
                <w:iCs/>
                <w:color w:val="000000"/>
                <w:sz w:val="20"/>
                <w:szCs w:val="20"/>
                <w:lang w:bidi="ar-SA"/>
              </w:rPr>
            </w:pPr>
            <w:r w:rsidRPr="002F0B38">
              <w:rPr>
                <w:i/>
                <w:iCs/>
                <w:color w:val="000000"/>
                <w:sz w:val="20"/>
                <w:szCs w:val="20"/>
                <w:lang w:bidi="ar-SA"/>
              </w:rPr>
              <w:t>8,492</w:t>
            </w:r>
          </w:p>
        </w:tc>
      </w:tr>
      <w:tr w:rsidR="00D14898" w:rsidRPr="00D14898" w14:paraId="423DBC7E"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691841D7"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4.4.2</w:t>
            </w:r>
          </w:p>
        </w:tc>
        <w:tc>
          <w:tcPr>
            <w:tcW w:w="2834" w:type="pct"/>
            <w:tcBorders>
              <w:top w:val="nil"/>
              <w:left w:val="nil"/>
              <w:bottom w:val="single" w:sz="4" w:space="0" w:color="auto"/>
              <w:right w:val="single" w:sz="4" w:space="0" w:color="auto"/>
            </w:tcBorders>
            <w:shd w:val="clear" w:color="auto" w:fill="auto"/>
            <w:vAlign w:val="center"/>
            <w:hideMark/>
          </w:tcPr>
          <w:p w14:paraId="62A2B28B"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В город, в </w:t>
            </w:r>
            <w:proofErr w:type="spellStart"/>
            <w:r w:rsidRPr="00D14898">
              <w:rPr>
                <w:color w:val="000000"/>
                <w:sz w:val="20"/>
                <w:szCs w:val="20"/>
                <w:lang w:bidi="ar-SA"/>
              </w:rPr>
              <w:t>т.ч</w:t>
            </w:r>
            <w:proofErr w:type="spellEnd"/>
            <w:r w:rsidRPr="00D14898">
              <w:rPr>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16A85C62"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vAlign w:val="center"/>
            <w:hideMark/>
          </w:tcPr>
          <w:p w14:paraId="53ECE5EE"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29,426</w:t>
            </w:r>
          </w:p>
        </w:tc>
      </w:tr>
      <w:tr w:rsidR="00D14898" w:rsidRPr="00D14898" w14:paraId="6F50704E"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5575103A"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4.4.2.1</w:t>
            </w:r>
          </w:p>
        </w:tc>
        <w:tc>
          <w:tcPr>
            <w:tcW w:w="2834" w:type="pct"/>
            <w:tcBorders>
              <w:top w:val="nil"/>
              <w:left w:val="nil"/>
              <w:bottom w:val="single" w:sz="4" w:space="0" w:color="auto"/>
              <w:right w:val="single" w:sz="4" w:space="0" w:color="auto"/>
            </w:tcBorders>
            <w:shd w:val="clear" w:color="auto" w:fill="auto"/>
            <w:vAlign w:val="center"/>
            <w:hideMark/>
          </w:tcPr>
          <w:p w14:paraId="06FC74D7" w14:textId="77777777" w:rsidR="00D14898" w:rsidRPr="00D14898" w:rsidRDefault="00D14898" w:rsidP="00D14898">
            <w:pPr>
              <w:autoSpaceDE/>
              <w:autoSpaceDN/>
              <w:spacing w:line="240" w:lineRule="auto"/>
              <w:ind w:firstLine="0"/>
              <w:jc w:val="left"/>
              <w:rPr>
                <w:i/>
                <w:iCs/>
                <w:color w:val="000000"/>
                <w:sz w:val="20"/>
                <w:szCs w:val="20"/>
                <w:lang w:bidi="ar-SA"/>
              </w:rPr>
            </w:pPr>
            <w:r w:rsidRPr="00D14898">
              <w:rPr>
                <w:i/>
                <w:iCs/>
                <w:color w:val="000000"/>
                <w:sz w:val="20"/>
                <w:szCs w:val="20"/>
                <w:lang w:bidi="ar-SA"/>
              </w:rPr>
              <w:t>Потери тепловой энергии в сетях города</w:t>
            </w:r>
          </w:p>
        </w:tc>
        <w:tc>
          <w:tcPr>
            <w:tcW w:w="883" w:type="pct"/>
            <w:tcBorders>
              <w:top w:val="nil"/>
              <w:left w:val="nil"/>
              <w:bottom w:val="single" w:sz="4" w:space="0" w:color="auto"/>
              <w:right w:val="single" w:sz="4" w:space="0" w:color="auto"/>
            </w:tcBorders>
            <w:shd w:val="clear" w:color="auto" w:fill="auto"/>
            <w:vAlign w:val="center"/>
            <w:hideMark/>
          </w:tcPr>
          <w:p w14:paraId="1E1B0192"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0D1810FD" w14:textId="77777777" w:rsidR="00D14898" w:rsidRPr="002F0B38" w:rsidRDefault="00D14898" w:rsidP="00D14898">
            <w:pPr>
              <w:autoSpaceDE/>
              <w:autoSpaceDN/>
              <w:spacing w:line="240" w:lineRule="auto"/>
              <w:ind w:firstLine="0"/>
              <w:jc w:val="center"/>
              <w:rPr>
                <w:i/>
                <w:iCs/>
                <w:color w:val="000000"/>
                <w:sz w:val="20"/>
                <w:szCs w:val="20"/>
                <w:lang w:bidi="ar-SA"/>
              </w:rPr>
            </w:pPr>
            <w:r w:rsidRPr="002F0B38">
              <w:rPr>
                <w:i/>
                <w:iCs/>
                <w:color w:val="000000"/>
                <w:sz w:val="20"/>
                <w:szCs w:val="20"/>
                <w:lang w:bidi="ar-SA"/>
              </w:rPr>
              <w:t>8,972</w:t>
            </w:r>
          </w:p>
        </w:tc>
      </w:tr>
      <w:tr w:rsidR="00D14898" w:rsidRPr="00D14898" w14:paraId="7099B8F8"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7BF15B97"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4.4.2.2</w:t>
            </w:r>
          </w:p>
        </w:tc>
        <w:tc>
          <w:tcPr>
            <w:tcW w:w="2834" w:type="pct"/>
            <w:tcBorders>
              <w:top w:val="nil"/>
              <w:left w:val="nil"/>
              <w:bottom w:val="single" w:sz="4" w:space="0" w:color="auto"/>
              <w:right w:val="single" w:sz="4" w:space="0" w:color="auto"/>
            </w:tcBorders>
            <w:shd w:val="clear" w:color="auto" w:fill="auto"/>
            <w:vAlign w:val="center"/>
            <w:hideMark/>
          </w:tcPr>
          <w:p w14:paraId="7553A86A" w14:textId="77777777" w:rsidR="00D14898" w:rsidRPr="00D14898" w:rsidRDefault="00D14898" w:rsidP="00D14898">
            <w:pPr>
              <w:autoSpaceDE/>
              <w:autoSpaceDN/>
              <w:spacing w:line="240" w:lineRule="auto"/>
              <w:ind w:firstLine="0"/>
              <w:jc w:val="left"/>
              <w:rPr>
                <w:i/>
                <w:iCs/>
                <w:color w:val="000000"/>
                <w:sz w:val="20"/>
                <w:szCs w:val="20"/>
                <w:lang w:bidi="ar-SA"/>
              </w:rPr>
            </w:pPr>
            <w:r w:rsidRPr="00D14898">
              <w:rPr>
                <w:i/>
                <w:iCs/>
                <w:color w:val="000000"/>
                <w:sz w:val="20"/>
                <w:szCs w:val="20"/>
                <w:lang w:bidi="ar-SA"/>
              </w:rPr>
              <w:t xml:space="preserve">Полезный отпуск тепловой энергии из сети города, в </w:t>
            </w:r>
            <w:proofErr w:type="spellStart"/>
            <w:r w:rsidRPr="00D14898">
              <w:rPr>
                <w:i/>
                <w:iCs/>
                <w:color w:val="000000"/>
                <w:sz w:val="20"/>
                <w:szCs w:val="20"/>
                <w:lang w:bidi="ar-SA"/>
              </w:rPr>
              <w:t>т.ч</w:t>
            </w:r>
            <w:proofErr w:type="spellEnd"/>
            <w:r w:rsidRPr="00D14898">
              <w:rPr>
                <w:i/>
                <w:iCs/>
                <w:color w:val="000000"/>
                <w:sz w:val="20"/>
                <w:szCs w:val="20"/>
                <w:lang w:bidi="ar-SA"/>
              </w:rPr>
              <w:t>.:</w:t>
            </w:r>
          </w:p>
        </w:tc>
        <w:tc>
          <w:tcPr>
            <w:tcW w:w="883" w:type="pct"/>
            <w:tcBorders>
              <w:top w:val="nil"/>
              <w:left w:val="nil"/>
              <w:bottom w:val="single" w:sz="4" w:space="0" w:color="auto"/>
              <w:right w:val="single" w:sz="4" w:space="0" w:color="auto"/>
            </w:tcBorders>
            <w:shd w:val="clear" w:color="auto" w:fill="auto"/>
            <w:vAlign w:val="center"/>
            <w:hideMark/>
          </w:tcPr>
          <w:p w14:paraId="2570CE64" w14:textId="77777777" w:rsidR="00D14898" w:rsidRPr="00D14898" w:rsidRDefault="00D14898" w:rsidP="00D14898">
            <w:pPr>
              <w:autoSpaceDE/>
              <w:autoSpaceDN/>
              <w:spacing w:line="240" w:lineRule="auto"/>
              <w:ind w:firstLine="0"/>
              <w:jc w:val="center"/>
              <w:rPr>
                <w:i/>
                <w:iCs/>
                <w:color w:val="000000"/>
                <w:sz w:val="20"/>
                <w:szCs w:val="20"/>
                <w:lang w:bidi="ar-SA"/>
              </w:rPr>
            </w:pPr>
            <w:r w:rsidRPr="00D14898">
              <w:rPr>
                <w:i/>
                <w:iCs/>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noWrap/>
            <w:vAlign w:val="center"/>
            <w:hideMark/>
          </w:tcPr>
          <w:p w14:paraId="73AA8ABF" w14:textId="77777777" w:rsidR="00D14898" w:rsidRPr="002F0B38" w:rsidRDefault="00D14898" w:rsidP="00D14898">
            <w:pPr>
              <w:autoSpaceDE/>
              <w:autoSpaceDN/>
              <w:spacing w:line="240" w:lineRule="auto"/>
              <w:ind w:firstLine="0"/>
              <w:jc w:val="center"/>
              <w:rPr>
                <w:i/>
                <w:iCs/>
                <w:color w:val="000000"/>
                <w:sz w:val="20"/>
                <w:szCs w:val="20"/>
                <w:lang w:bidi="ar-SA"/>
              </w:rPr>
            </w:pPr>
            <w:r w:rsidRPr="002F0B38">
              <w:rPr>
                <w:i/>
                <w:iCs/>
                <w:color w:val="000000"/>
                <w:sz w:val="20"/>
                <w:szCs w:val="20"/>
                <w:lang w:bidi="ar-SA"/>
              </w:rPr>
              <w:t>20,454</w:t>
            </w:r>
          </w:p>
        </w:tc>
      </w:tr>
      <w:tr w:rsidR="00D14898" w:rsidRPr="00D14898" w14:paraId="6EDD53C2"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5459FE66"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4.4.2.2.1</w:t>
            </w:r>
          </w:p>
        </w:tc>
        <w:tc>
          <w:tcPr>
            <w:tcW w:w="2834" w:type="pct"/>
            <w:tcBorders>
              <w:top w:val="nil"/>
              <w:left w:val="nil"/>
              <w:bottom w:val="single" w:sz="4" w:space="0" w:color="auto"/>
              <w:right w:val="single" w:sz="4" w:space="0" w:color="auto"/>
            </w:tcBorders>
            <w:shd w:val="clear" w:color="auto" w:fill="auto"/>
            <w:vAlign w:val="center"/>
            <w:hideMark/>
          </w:tcPr>
          <w:p w14:paraId="1B817615"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отопление и вентиляция</w:t>
            </w:r>
          </w:p>
        </w:tc>
        <w:tc>
          <w:tcPr>
            <w:tcW w:w="883" w:type="pct"/>
            <w:tcBorders>
              <w:top w:val="nil"/>
              <w:left w:val="nil"/>
              <w:bottom w:val="single" w:sz="4" w:space="0" w:color="auto"/>
              <w:right w:val="single" w:sz="4" w:space="0" w:color="auto"/>
            </w:tcBorders>
            <w:shd w:val="clear" w:color="auto" w:fill="auto"/>
            <w:vAlign w:val="center"/>
            <w:hideMark/>
          </w:tcPr>
          <w:p w14:paraId="509BD41A"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vAlign w:val="center"/>
            <w:hideMark/>
          </w:tcPr>
          <w:p w14:paraId="0524C66F"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17,660</w:t>
            </w:r>
          </w:p>
        </w:tc>
      </w:tr>
      <w:tr w:rsidR="00D14898" w:rsidRPr="00D14898" w14:paraId="60B64110" w14:textId="77777777" w:rsidTr="00D14898">
        <w:trPr>
          <w:trHeight w:val="20"/>
        </w:trPr>
        <w:tc>
          <w:tcPr>
            <w:tcW w:w="476" w:type="pct"/>
            <w:tcBorders>
              <w:top w:val="nil"/>
              <w:left w:val="single" w:sz="4" w:space="0" w:color="auto"/>
              <w:bottom w:val="single" w:sz="4" w:space="0" w:color="auto"/>
              <w:right w:val="single" w:sz="4" w:space="0" w:color="auto"/>
            </w:tcBorders>
            <w:shd w:val="clear" w:color="auto" w:fill="auto"/>
            <w:vAlign w:val="center"/>
            <w:hideMark/>
          </w:tcPr>
          <w:p w14:paraId="3BE32599"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4.4.2.2.2</w:t>
            </w:r>
          </w:p>
        </w:tc>
        <w:tc>
          <w:tcPr>
            <w:tcW w:w="2834" w:type="pct"/>
            <w:tcBorders>
              <w:top w:val="nil"/>
              <w:left w:val="nil"/>
              <w:bottom w:val="single" w:sz="4" w:space="0" w:color="auto"/>
              <w:right w:val="single" w:sz="4" w:space="0" w:color="auto"/>
            </w:tcBorders>
            <w:shd w:val="clear" w:color="auto" w:fill="auto"/>
            <w:vAlign w:val="center"/>
            <w:hideMark/>
          </w:tcPr>
          <w:p w14:paraId="14263C9F" w14:textId="77777777" w:rsidR="00D14898" w:rsidRPr="00D14898" w:rsidRDefault="00D14898" w:rsidP="00D14898">
            <w:pPr>
              <w:autoSpaceDE/>
              <w:autoSpaceDN/>
              <w:spacing w:line="240" w:lineRule="auto"/>
              <w:ind w:firstLine="0"/>
              <w:jc w:val="left"/>
              <w:rPr>
                <w:color w:val="000000"/>
                <w:sz w:val="20"/>
                <w:szCs w:val="20"/>
                <w:lang w:bidi="ar-SA"/>
              </w:rPr>
            </w:pPr>
            <w:r w:rsidRPr="00D14898">
              <w:rPr>
                <w:color w:val="000000"/>
                <w:sz w:val="20"/>
                <w:szCs w:val="20"/>
                <w:lang w:bidi="ar-SA"/>
              </w:rPr>
              <w:t xml:space="preserve"> — ГВС</w:t>
            </w:r>
          </w:p>
        </w:tc>
        <w:tc>
          <w:tcPr>
            <w:tcW w:w="883" w:type="pct"/>
            <w:tcBorders>
              <w:top w:val="nil"/>
              <w:left w:val="nil"/>
              <w:bottom w:val="single" w:sz="4" w:space="0" w:color="auto"/>
              <w:right w:val="single" w:sz="4" w:space="0" w:color="auto"/>
            </w:tcBorders>
            <w:shd w:val="clear" w:color="auto" w:fill="auto"/>
            <w:vAlign w:val="center"/>
            <w:hideMark/>
          </w:tcPr>
          <w:p w14:paraId="19F051AB" w14:textId="77777777" w:rsidR="00D14898" w:rsidRPr="00D14898" w:rsidRDefault="00D14898" w:rsidP="00D14898">
            <w:pPr>
              <w:autoSpaceDE/>
              <w:autoSpaceDN/>
              <w:spacing w:line="240" w:lineRule="auto"/>
              <w:ind w:firstLine="0"/>
              <w:jc w:val="center"/>
              <w:rPr>
                <w:color w:val="000000"/>
                <w:sz w:val="20"/>
                <w:szCs w:val="20"/>
                <w:lang w:bidi="ar-SA"/>
              </w:rPr>
            </w:pPr>
            <w:r w:rsidRPr="00D14898">
              <w:rPr>
                <w:color w:val="000000"/>
                <w:sz w:val="20"/>
                <w:szCs w:val="20"/>
                <w:lang w:bidi="ar-SA"/>
              </w:rPr>
              <w:t>тыс. Гкал</w:t>
            </w:r>
          </w:p>
        </w:tc>
        <w:tc>
          <w:tcPr>
            <w:tcW w:w="807" w:type="pct"/>
            <w:tcBorders>
              <w:top w:val="nil"/>
              <w:left w:val="nil"/>
              <w:bottom w:val="single" w:sz="4" w:space="0" w:color="auto"/>
              <w:right w:val="single" w:sz="4" w:space="0" w:color="auto"/>
            </w:tcBorders>
            <w:shd w:val="clear" w:color="auto" w:fill="auto"/>
            <w:vAlign w:val="center"/>
            <w:hideMark/>
          </w:tcPr>
          <w:p w14:paraId="3379BF8D" w14:textId="77777777" w:rsidR="00D14898" w:rsidRPr="002F0B38" w:rsidRDefault="00D14898" w:rsidP="00D14898">
            <w:pPr>
              <w:autoSpaceDE/>
              <w:autoSpaceDN/>
              <w:spacing w:line="240" w:lineRule="auto"/>
              <w:ind w:firstLine="0"/>
              <w:jc w:val="center"/>
              <w:rPr>
                <w:color w:val="000000"/>
                <w:sz w:val="20"/>
                <w:szCs w:val="20"/>
                <w:lang w:bidi="ar-SA"/>
              </w:rPr>
            </w:pPr>
            <w:r w:rsidRPr="002F0B38">
              <w:rPr>
                <w:color w:val="000000"/>
                <w:sz w:val="20"/>
                <w:szCs w:val="20"/>
                <w:lang w:bidi="ar-SA"/>
              </w:rPr>
              <w:t>2,794</w:t>
            </w:r>
          </w:p>
        </w:tc>
      </w:tr>
    </w:tbl>
    <w:p w14:paraId="46F38B48" w14:textId="77777777" w:rsidR="00D14898" w:rsidRPr="00103345" w:rsidRDefault="00D14898" w:rsidP="0096060D">
      <w:pPr>
        <w:rPr>
          <w:highlight w:val="yellow"/>
          <w:lang w:eastAsia="en-US" w:bidi="ar-SA"/>
        </w:rPr>
      </w:pPr>
    </w:p>
    <w:p w14:paraId="43206664" w14:textId="5C353135" w:rsidR="00DC7D53" w:rsidRPr="00650CB4" w:rsidRDefault="00DC7D53" w:rsidP="00DB37F6">
      <w:pPr>
        <w:pStyle w:val="11"/>
      </w:pPr>
      <w:bookmarkStart w:id="12" w:name="_Toc14090866"/>
      <w:bookmarkStart w:id="13" w:name="_Toc57364136"/>
      <w:proofErr w:type="gramStart"/>
      <w:r w:rsidRPr="00650CB4">
        <w:t xml:space="preserve">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w:t>
      </w:r>
      <w:bookmarkEnd w:id="12"/>
      <w:r w:rsidR="00DB37F6" w:rsidRPr="00650CB4">
        <w:t>предприятий, на каждом этапе</w:t>
      </w:r>
      <w:bookmarkEnd w:id="13"/>
      <w:proofErr w:type="gramEnd"/>
    </w:p>
    <w:p w14:paraId="62FD827C" w14:textId="62D132E2" w:rsidR="00031CCA" w:rsidRPr="000D6591" w:rsidRDefault="00031CCA" w:rsidP="00031CCA">
      <w:pPr>
        <w:rPr>
          <w:lang w:eastAsia="en-US" w:bidi="ar-SA"/>
        </w:rPr>
      </w:pPr>
      <w:r w:rsidRPr="000D6591">
        <w:rPr>
          <w:lang w:eastAsia="en-US" w:bidi="ar-SA"/>
        </w:rPr>
        <w:t>В качестве основных документов для составления прогноза прироста строительных фондов были использованы:</w:t>
      </w:r>
    </w:p>
    <w:p w14:paraId="3FE1FFE8" w14:textId="08E3E72F" w:rsidR="00031CCA" w:rsidRPr="000D6591" w:rsidRDefault="00031CCA" w:rsidP="00031CCA">
      <w:pPr>
        <w:pStyle w:val="a6"/>
        <w:numPr>
          <w:ilvl w:val="0"/>
          <w:numId w:val="59"/>
        </w:numPr>
        <w:rPr>
          <w:lang w:eastAsia="en-US" w:bidi="ar-SA"/>
        </w:rPr>
      </w:pPr>
      <w:r w:rsidRPr="000D6591">
        <w:rPr>
          <w:lang w:eastAsia="en-US" w:bidi="ar-SA"/>
        </w:rPr>
        <w:lastRenderedPageBreak/>
        <w:t>Генеральный план</w:t>
      </w:r>
      <w:r w:rsidR="00943F41" w:rsidRPr="000D6591">
        <w:rPr>
          <w:lang w:eastAsia="en-US" w:bidi="ar-SA"/>
        </w:rPr>
        <w:t xml:space="preserve"> города Глазова</w:t>
      </w:r>
      <w:r w:rsidRPr="000D6591">
        <w:rPr>
          <w:lang w:eastAsia="en-US" w:bidi="ar-SA"/>
        </w:rPr>
        <w:t>;</w:t>
      </w:r>
    </w:p>
    <w:p w14:paraId="2A289C84" w14:textId="6AD50223" w:rsidR="003A11C0" w:rsidRDefault="003A11C0" w:rsidP="00031CCA">
      <w:pPr>
        <w:pStyle w:val="a6"/>
        <w:numPr>
          <w:ilvl w:val="0"/>
          <w:numId w:val="59"/>
        </w:numPr>
        <w:rPr>
          <w:lang w:eastAsia="en-US" w:bidi="ar-SA"/>
        </w:rPr>
      </w:pPr>
      <w:r w:rsidRPr="000D6591">
        <w:rPr>
          <w:lang w:eastAsia="en-US" w:bidi="ar-SA"/>
        </w:rPr>
        <w:t>План стратегического развития МО «Город Глазов».</w:t>
      </w:r>
    </w:p>
    <w:p w14:paraId="08BFF1E1" w14:textId="4D3E59E1" w:rsidR="003931E8" w:rsidRPr="000D6591" w:rsidRDefault="003931E8" w:rsidP="000C5BC2">
      <w:pPr>
        <w:pStyle w:val="a6"/>
        <w:numPr>
          <w:ilvl w:val="0"/>
          <w:numId w:val="59"/>
        </w:numPr>
        <w:ind w:left="0" w:firstLine="0"/>
        <w:rPr>
          <w:lang w:eastAsia="en-US" w:bidi="ar-SA"/>
        </w:rPr>
      </w:pPr>
      <w:r>
        <w:rPr>
          <w:lang w:eastAsia="en-US" w:bidi="ar-SA"/>
        </w:rPr>
        <w:t>Актуализированная схема тепл</w:t>
      </w:r>
      <w:r w:rsidR="00650CB4">
        <w:rPr>
          <w:lang w:eastAsia="en-US" w:bidi="ar-SA"/>
        </w:rPr>
        <w:t>оснабжения МО «Город Глазов» на </w:t>
      </w:r>
      <w:r w:rsidRPr="004634C6">
        <w:rPr>
          <w:lang w:eastAsia="en-US" w:bidi="ar-SA"/>
        </w:rPr>
        <w:t>202</w:t>
      </w:r>
      <w:r w:rsidR="002F0B38" w:rsidRPr="002F0B38">
        <w:rPr>
          <w:lang w:eastAsia="en-US" w:bidi="ar-SA"/>
        </w:rPr>
        <w:t>4</w:t>
      </w:r>
      <w:r>
        <w:rPr>
          <w:lang w:eastAsia="en-US" w:bidi="ar-SA"/>
        </w:rPr>
        <w:t> г</w:t>
      </w:r>
      <w:r w:rsidR="000C5BC2">
        <w:rPr>
          <w:lang w:eastAsia="en-US" w:bidi="ar-SA"/>
        </w:rPr>
        <w:t>од</w:t>
      </w:r>
      <w:r>
        <w:rPr>
          <w:lang w:eastAsia="en-US" w:bidi="ar-SA"/>
        </w:rPr>
        <w:t>.</w:t>
      </w:r>
    </w:p>
    <w:p w14:paraId="53BFE25B" w14:textId="77777777" w:rsidR="000C5BC2" w:rsidRDefault="000D6591" w:rsidP="000C5BC2">
      <w:pPr>
        <w:rPr>
          <w:lang w:eastAsia="en-US" w:bidi="ar-SA"/>
        </w:rPr>
      </w:pPr>
      <w:r>
        <w:rPr>
          <w:lang w:eastAsia="en-US" w:bidi="ar-SA"/>
        </w:rPr>
        <w:t>Площадками нового жилищного строительства для населения на этот период станут</w:t>
      </w:r>
      <w:r w:rsidRPr="000D6591">
        <w:rPr>
          <w:lang w:eastAsia="en-US" w:bidi="ar-SA"/>
        </w:rPr>
        <w:t>:</w:t>
      </w:r>
    </w:p>
    <w:p w14:paraId="15D43DC4" w14:textId="77777777" w:rsidR="000C5BC2" w:rsidRDefault="000C5BC2" w:rsidP="000C5BC2">
      <w:pPr>
        <w:rPr>
          <w:lang w:eastAsia="en-US" w:bidi="ar-SA"/>
        </w:rPr>
      </w:pPr>
      <w:r>
        <w:rPr>
          <w:lang w:eastAsia="en-US" w:bidi="ar-SA"/>
        </w:rPr>
        <w:t>- Жилой район «</w:t>
      </w:r>
      <w:r w:rsidRPr="000D6591">
        <w:rPr>
          <w:lang w:eastAsia="en-US" w:bidi="ar-SA"/>
        </w:rPr>
        <w:t>Левобережье-2</w:t>
      </w:r>
      <w:r>
        <w:rPr>
          <w:lang w:eastAsia="en-US" w:bidi="ar-SA"/>
        </w:rPr>
        <w:t>»</w:t>
      </w:r>
      <w:r w:rsidRPr="000D6591">
        <w:rPr>
          <w:lang w:eastAsia="en-US" w:bidi="ar-SA"/>
        </w:rPr>
        <w:t>: квартал Толстого-Пехтина-Калинина</w:t>
      </w:r>
      <w:r>
        <w:rPr>
          <w:lang w:eastAsia="en-US" w:bidi="ar-SA"/>
        </w:rPr>
        <w:t xml:space="preserve"> – под многоэтажную застройку (ориентировочные параметры застройки: жилой фонд многоквартирный – 69,2 тыс. </w:t>
      </w:r>
      <w:proofErr w:type="spellStart"/>
      <w:r>
        <w:rPr>
          <w:lang w:eastAsia="en-US" w:bidi="ar-SA"/>
        </w:rPr>
        <w:t>кв</w:t>
      </w:r>
      <w:proofErr w:type="gramStart"/>
      <w:r>
        <w:rPr>
          <w:lang w:eastAsia="en-US" w:bidi="ar-SA"/>
        </w:rPr>
        <w:t>.м</w:t>
      </w:r>
      <w:proofErr w:type="spellEnd"/>
      <w:proofErr w:type="gramEnd"/>
      <w:r>
        <w:rPr>
          <w:lang w:eastAsia="en-US" w:bidi="ar-SA"/>
        </w:rPr>
        <w:t>, численность населения – 2308 человек, строительство школы)</w:t>
      </w:r>
      <w:r w:rsidRPr="000D6591">
        <w:rPr>
          <w:lang w:eastAsia="en-US" w:bidi="ar-SA"/>
        </w:rPr>
        <w:t>;</w:t>
      </w:r>
    </w:p>
    <w:p w14:paraId="1D8605CC" w14:textId="77777777" w:rsidR="000C5BC2" w:rsidRDefault="000C5BC2" w:rsidP="000C5BC2">
      <w:pPr>
        <w:rPr>
          <w:lang w:eastAsia="en-US" w:bidi="ar-SA"/>
        </w:rPr>
      </w:pPr>
      <w:r>
        <w:rPr>
          <w:lang w:eastAsia="en-US" w:bidi="ar-SA"/>
        </w:rPr>
        <w:t>- Т</w:t>
      </w:r>
      <w:r w:rsidRPr="000D6591">
        <w:rPr>
          <w:lang w:eastAsia="en-US" w:bidi="ar-SA"/>
        </w:rPr>
        <w:t>ерритория в квартале ул. Пехтина, Сибирская, проектируемого участка ул. Толстого</w:t>
      </w:r>
      <w:r>
        <w:rPr>
          <w:lang w:eastAsia="en-US" w:bidi="ar-SA"/>
        </w:rPr>
        <w:t xml:space="preserve"> – проводится снос недостроенных корпусов приборостроительного завода и планируется строительство многоэтажных жилых домов, детского сада и объектов обслуживания (ориентировочные параметры застройки: жилой фонд многоквартирный – 147,6 тыс. </w:t>
      </w:r>
      <w:proofErr w:type="spellStart"/>
      <w:r>
        <w:rPr>
          <w:lang w:eastAsia="en-US" w:bidi="ar-SA"/>
        </w:rPr>
        <w:t>кв</w:t>
      </w:r>
      <w:proofErr w:type="gramStart"/>
      <w:r>
        <w:rPr>
          <w:lang w:eastAsia="en-US" w:bidi="ar-SA"/>
        </w:rPr>
        <w:t>.м</w:t>
      </w:r>
      <w:proofErr w:type="spellEnd"/>
      <w:proofErr w:type="gramEnd"/>
      <w:r>
        <w:rPr>
          <w:lang w:eastAsia="en-US" w:bidi="ar-SA"/>
        </w:rPr>
        <w:t>, численность населения – 4918 человек)</w:t>
      </w:r>
      <w:r w:rsidRPr="000D6591">
        <w:rPr>
          <w:lang w:eastAsia="en-US" w:bidi="ar-SA"/>
        </w:rPr>
        <w:t>;</w:t>
      </w:r>
    </w:p>
    <w:p w14:paraId="51209632" w14:textId="77777777" w:rsidR="000C5BC2" w:rsidRDefault="000C5BC2" w:rsidP="000C5BC2">
      <w:pPr>
        <w:rPr>
          <w:lang w:eastAsia="en-US" w:bidi="ar-SA"/>
        </w:rPr>
      </w:pPr>
      <w:r>
        <w:rPr>
          <w:lang w:eastAsia="en-US" w:bidi="ar-SA"/>
        </w:rPr>
        <w:t>- Жилой район «Южный»</w:t>
      </w:r>
      <w:r w:rsidRPr="000C5BC2">
        <w:rPr>
          <w:lang w:eastAsia="en-US" w:bidi="ar-SA"/>
        </w:rPr>
        <w:t>;</w:t>
      </w:r>
    </w:p>
    <w:p w14:paraId="3F57EDA4" w14:textId="77777777" w:rsidR="000C5BC2" w:rsidRDefault="000C5BC2" w:rsidP="000C5BC2">
      <w:pPr>
        <w:rPr>
          <w:lang w:eastAsia="en-US" w:bidi="ar-SA"/>
        </w:rPr>
      </w:pPr>
      <w:r>
        <w:rPr>
          <w:lang w:eastAsia="en-US" w:bidi="ar-SA"/>
        </w:rPr>
        <w:t>- Восточная часть жилого района «</w:t>
      </w:r>
      <w:proofErr w:type="spellStart"/>
      <w:r>
        <w:rPr>
          <w:lang w:eastAsia="en-US" w:bidi="ar-SA"/>
        </w:rPr>
        <w:t>Сыга</w:t>
      </w:r>
      <w:proofErr w:type="spellEnd"/>
      <w:r>
        <w:rPr>
          <w:lang w:eastAsia="en-US" w:bidi="ar-SA"/>
        </w:rPr>
        <w:t>» – под индивидуальную и блокированную застройку (ориентировочные параметры застройки: количество индивидуальных домов – 214, численность населения – 613 человек)</w:t>
      </w:r>
      <w:r w:rsidRPr="000D6591">
        <w:rPr>
          <w:lang w:eastAsia="en-US" w:bidi="ar-SA"/>
        </w:rPr>
        <w:t>;</w:t>
      </w:r>
    </w:p>
    <w:p w14:paraId="7771FBCC" w14:textId="77777777" w:rsidR="000C5BC2" w:rsidRDefault="000C5BC2" w:rsidP="000C5BC2">
      <w:pPr>
        <w:rPr>
          <w:lang w:eastAsia="en-US" w:bidi="ar-SA"/>
        </w:rPr>
      </w:pPr>
      <w:r>
        <w:rPr>
          <w:lang w:eastAsia="en-US" w:bidi="ar-SA"/>
        </w:rPr>
        <w:t>- Т</w:t>
      </w:r>
      <w:r w:rsidRPr="000D6591">
        <w:rPr>
          <w:lang w:eastAsia="en-US" w:bidi="ar-SA"/>
        </w:rPr>
        <w:t>ерритория в районе СНТ «Звездный»;</w:t>
      </w:r>
    </w:p>
    <w:p w14:paraId="7E4781A5" w14:textId="77777777" w:rsidR="000C5BC2" w:rsidRDefault="000C5BC2" w:rsidP="000C5BC2">
      <w:pPr>
        <w:rPr>
          <w:lang w:eastAsia="en-US" w:bidi="ar-SA"/>
        </w:rPr>
      </w:pPr>
      <w:r>
        <w:rPr>
          <w:lang w:eastAsia="en-US" w:bidi="ar-SA"/>
        </w:rPr>
        <w:t>- Т</w:t>
      </w:r>
      <w:r w:rsidRPr="000D6591">
        <w:rPr>
          <w:lang w:eastAsia="en-US" w:bidi="ar-SA"/>
        </w:rPr>
        <w:t xml:space="preserve">ерритория с северной стороны от ул. Сибирская (в районе д. </w:t>
      </w:r>
      <w:proofErr w:type="spellStart"/>
      <w:r w:rsidRPr="000D6591">
        <w:rPr>
          <w:lang w:eastAsia="en-US" w:bidi="ar-SA"/>
        </w:rPr>
        <w:t>Лекшур</w:t>
      </w:r>
      <w:proofErr w:type="spellEnd"/>
      <w:r w:rsidRPr="000D6591">
        <w:rPr>
          <w:lang w:eastAsia="en-US" w:bidi="ar-SA"/>
        </w:rPr>
        <w:t>)</w:t>
      </w:r>
      <w:r>
        <w:rPr>
          <w:lang w:eastAsia="en-US" w:bidi="ar-SA"/>
        </w:rPr>
        <w:t xml:space="preserve"> – под индивидуальную застройку (ориентировочные параметры застройки: количество домов – 353, численность населения – 918 человек)</w:t>
      </w:r>
      <w:r w:rsidRPr="000D6591">
        <w:rPr>
          <w:lang w:eastAsia="en-US" w:bidi="ar-SA"/>
        </w:rPr>
        <w:t>;</w:t>
      </w:r>
    </w:p>
    <w:p w14:paraId="568468D8" w14:textId="77777777" w:rsidR="000C5BC2" w:rsidRDefault="000C5BC2" w:rsidP="000C5BC2">
      <w:pPr>
        <w:rPr>
          <w:lang w:eastAsia="en-US" w:bidi="ar-SA"/>
        </w:rPr>
      </w:pPr>
      <w:r>
        <w:rPr>
          <w:lang w:eastAsia="en-US" w:bidi="ar-SA"/>
        </w:rPr>
        <w:t>- Т</w:t>
      </w:r>
      <w:r w:rsidRPr="000D6591">
        <w:rPr>
          <w:lang w:eastAsia="en-US" w:bidi="ar-SA"/>
        </w:rPr>
        <w:t xml:space="preserve">ерритория в районе бывшей воинской части около д. </w:t>
      </w:r>
      <w:proofErr w:type="spellStart"/>
      <w:r w:rsidRPr="000D6591">
        <w:rPr>
          <w:lang w:eastAsia="en-US" w:bidi="ar-SA"/>
        </w:rPr>
        <w:t>Штанигурт</w:t>
      </w:r>
      <w:proofErr w:type="spellEnd"/>
      <w:r>
        <w:rPr>
          <w:lang w:eastAsia="en-US" w:bidi="ar-SA"/>
        </w:rPr>
        <w:t xml:space="preserve"> – под индивидуальную и блокированную застройку (ориентировочные параметры застройки: количество индивидуальных домов – 656, секций в блокированных домах – 48, численность населения – 1831 человек</w:t>
      </w:r>
      <w:r w:rsidRPr="000D6591">
        <w:rPr>
          <w:lang w:eastAsia="en-US" w:bidi="ar-SA"/>
        </w:rPr>
        <w:t>;</w:t>
      </w:r>
    </w:p>
    <w:p w14:paraId="5B554015" w14:textId="788254A3" w:rsidR="000D6591" w:rsidRPr="000C5BC2" w:rsidRDefault="000C5BC2" w:rsidP="000C5BC2">
      <w:pPr>
        <w:rPr>
          <w:lang w:eastAsia="en-US" w:bidi="ar-SA"/>
        </w:rPr>
      </w:pPr>
      <w:r>
        <w:rPr>
          <w:lang w:eastAsia="en-US" w:bidi="ar-SA"/>
        </w:rPr>
        <w:t xml:space="preserve">- </w:t>
      </w:r>
      <w:r w:rsidR="000D6591" w:rsidRPr="000C5BC2">
        <w:rPr>
          <w:lang w:eastAsia="en-US" w:bidi="ar-SA"/>
        </w:rPr>
        <w:t>Территория, ограниченная улицами Техническая</w:t>
      </w:r>
      <w:r w:rsidR="004C0DBE" w:rsidRPr="000C5BC2">
        <w:rPr>
          <w:lang w:eastAsia="en-US" w:bidi="ar-SA"/>
        </w:rPr>
        <w:t>.</w:t>
      </w:r>
    </w:p>
    <w:p w14:paraId="63D5E7A0" w14:textId="758C920C" w:rsidR="000D6591" w:rsidRDefault="004C0DBE" w:rsidP="004C0DBE">
      <w:pPr>
        <w:rPr>
          <w:lang w:eastAsia="en-US" w:bidi="ar-SA"/>
        </w:rPr>
      </w:pPr>
      <w:r w:rsidRPr="004C0DBE">
        <w:rPr>
          <w:lang w:eastAsia="en-US" w:bidi="ar-SA"/>
        </w:rPr>
        <w:t>На территории города согласно сведениям, пред</w:t>
      </w:r>
      <w:r>
        <w:rPr>
          <w:lang w:eastAsia="en-US" w:bidi="ar-SA"/>
        </w:rPr>
        <w:t>оставленным Администрацией МО</w:t>
      </w:r>
      <w:r w:rsidR="000C5BC2">
        <w:rPr>
          <w:lang w:eastAsia="en-US" w:bidi="ar-SA"/>
        </w:rPr>
        <w:t xml:space="preserve"> «Городской округ</w:t>
      </w:r>
      <w:r>
        <w:rPr>
          <w:lang w:eastAsia="en-US" w:bidi="ar-SA"/>
        </w:rPr>
        <w:t xml:space="preserve"> «Г</w:t>
      </w:r>
      <w:r w:rsidRPr="004C0DBE">
        <w:rPr>
          <w:lang w:eastAsia="en-US" w:bidi="ar-SA"/>
        </w:rPr>
        <w:t>ород Глазов»</w:t>
      </w:r>
      <w:r w:rsidR="000C5BC2">
        <w:rPr>
          <w:lang w:eastAsia="en-US" w:bidi="ar-SA"/>
        </w:rPr>
        <w:t xml:space="preserve"> Удмуртской Республики</w:t>
      </w:r>
      <w:r w:rsidRPr="004C0DBE">
        <w:rPr>
          <w:lang w:eastAsia="en-US" w:bidi="ar-SA"/>
        </w:rPr>
        <w:t xml:space="preserve">, имеется </w:t>
      </w:r>
      <w:r w:rsidR="000C5BC2">
        <w:rPr>
          <w:lang w:eastAsia="en-US" w:bidi="ar-SA"/>
        </w:rPr>
        <w:t>27 домов общей площадью 6,5</w:t>
      </w:r>
      <w:r w:rsidRPr="002F0B38">
        <w:rPr>
          <w:lang w:eastAsia="en-US" w:bidi="ar-SA"/>
        </w:rPr>
        <w:t xml:space="preserve">4 тыс. </w:t>
      </w:r>
      <w:r w:rsidR="00D773B8" w:rsidRPr="002F0B38">
        <w:rPr>
          <w:lang w:eastAsia="en-US" w:bidi="ar-SA"/>
        </w:rPr>
        <w:t>м</w:t>
      </w:r>
      <w:proofErr w:type="gramStart"/>
      <w:r w:rsidR="00D773B8" w:rsidRPr="002F0B38">
        <w:rPr>
          <w:vertAlign w:val="superscript"/>
          <w:lang w:eastAsia="en-US" w:bidi="ar-SA"/>
        </w:rPr>
        <w:t>2</w:t>
      </w:r>
      <w:proofErr w:type="gramEnd"/>
      <w:r w:rsidRPr="002F0B38">
        <w:rPr>
          <w:lang w:eastAsia="en-US" w:bidi="ar-SA"/>
        </w:rPr>
        <w:t>, признанных аварийными.</w:t>
      </w:r>
    </w:p>
    <w:p w14:paraId="2101F862" w14:textId="5D7FC756" w:rsidR="004C0DBE" w:rsidRDefault="004C0DBE" w:rsidP="004C0DBE">
      <w:pPr>
        <w:rPr>
          <w:lang w:eastAsia="en-US" w:bidi="ar-SA"/>
        </w:rPr>
      </w:pPr>
      <w:r w:rsidRPr="004C0DBE">
        <w:rPr>
          <w:lang w:eastAsia="en-US" w:bidi="ar-SA"/>
        </w:rPr>
        <w:lastRenderedPageBreak/>
        <w:t xml:space="preserve">По укрупненным расчетам объем нового жилищного строительства к 2025 году составит 503,0 тыс. </w:t>
      </w:r>
      <w:r w:rsidR="00D773B8" w:rsidRPr="004C0DBE">
        <w:rPr>
          <w:lang w:eastAsia="en-US" w:bidi="ar-SA"/>
        </w:rPr>
        <w:t>м</w:t>
      </w:r>
      <w:proofErr w:type="gramStart"/>
      <w:r w:rsidR="00D773B8">
        <w:rPr>
          <w:vertAlign w:val="superscript"/>
          <w:lang w:eastAsia="en-US" w:bidi="ar-SA"/>
        </w:rPr>
        <w:t>2</w:t>
      </w:r>
      <w:proofErr w:type="gramEnd"/>
      <w:r w:rsidRPr="004C0DBE">
        <w:rPr>
          <w:lang w:eastAsia="en-US" w:bidi="ar-SA"/>
        </w:rPr>
        <w:t xml:space="preserve">, средняя жилищная обеспеченность с 22,35 </w:t>
      </w:r>
      <w:r w:rsidR="00D773B8" w:rsidRPr="00D773B8">
        <w:rPr>
          <w:lang w:eastAsia="en-US" w:bidi="ar-SA"/>
        </w:rPr>
        <w:t>м2</w:t>
      </w:r>
      <w:r w:rsidR="00D773B8">
        <w:rPr>
          <w:lang w:eastAsia="en-US" w:bidi="ar-SA"/>
        </w:rPr>
        <w:t xml:space="preserve">, </w:t>
      </w:r>
      <w:r w:rsidRPr="00D773B8">
        <w:rPr>
          <w:lang w:eastAsia="en-US" w:bidi="ar-SA"/>
        </w:rPr>
        <w:t>общей</w:t>
      </w:r>
      <w:r w:rsidRPr="004C0DBE">
        <w:rPr>
          <w:lang w:eastAsia="en-US" w:bidi="ar-SA"/>
        </w:rPr>
        <w:t xml:space="preserve"> площади на человека в настоящее время увеличится до 30 </w:t>
      </w:r>
      <w:r w:rsidR="00D773B8" w:rsidRPr="004C0DBE">
        <w:rPr>
          <w:lang w:eastAsia="en-US" w:bidi="ar-SA"/>
        </w:rPr>
        <w:t>м</w:t>
      </w:r>
      <w:r w:rsidR="00D773B8">
        <w:rPr>
          <w:vertAlign w:val="superscript"/>
          <w:lang w:eastAsia="en-US" w:bidi="ar-SA"/>
        </w:rPr>
        <w:t>2</w:t>
      </w:r>
      <w:r w:rsidRPr="004C0DBE">
        <w:rPr>
          <w:lang w:eastAsia="en-US" w:bidi="ar-SA"/>
        </w:rPr>
        <w:t>.</w:t>
      </w:r>
    </w:p>
    <w:p w14:paraId="594E1F01" w14:textId="6428019C" w:rsidR="004C0DBE" w:rsidRDefault="004C0DBE" w:rsidP="004C0DBE">
      <w:pPr>
        <w:rPr>
          <w:lang w:eastAsia="en-US" w:bidi="ar-SA"/>
        </w:rPr>
      </w:pPr>
      <w:r>
        <w:rPr>
          <w:lang w:eastAsia="en-US" w:bidi="ar-SA"/>
        </w:rPr>
        <w:t>За расчетный срок Генерального плана 2025 – 2031 гг., были выделены перспективные территории для дальнейшего освоения</w:t>
      </w:r>
      <w:r w:rsidRPr="004C0DBE">
        <w:rPr>
          <w:lang w:eastAsia="en-US" w:bidi="ar-SA"/>
        </w:rPr>
        <w:t>:</w:t>
      </w:r>
    </w:p>
    <w:p w14:paraId="6DD297BC" w14:textId="0411C736" w:rsidR="004C0DBE" w:rsidRDefault="004C0DBE" w:rsidP="004C0DBE">
      <w:pPr>
        <w:pStyle w:val="a6"/>
        <w:numPr>
          <w:ilvl w:val="0"/>
          <w:numId w:val="59"/>
        </w:numPr>
        <w:rPr>
          <w:lang w:eastAsia="en-US" w:bidi="ar-SA"/>
        </w:rPr>
      </w:pPr>
      <w:r>
        <w:rPr>
          <w:lang w:eastAsia="en-US" w:bidi="ar-SA"/>
        </w:rPr>
        <w:t>Т</w:t>
      </w:r>
      <w:r w:rsidRPr="004C0DBE">
        <w:rPr>
          <w:lang w:eastAsia="en-US" w:bidi="ar-SA"/>
        </w:rPr>
        <w:t>ерритория в районе СНТ «Приозерье»;</w:t>
      </w:r>
    </w:p>
    <w:p w14:paraId="3914266E" w14:textId="497DBD33" w:rsidR="004C0DBE" w:rsidRPr="004C0DBE" w:rsidRDefault="004C0DBE" w:rsidP="004C0DBE">
      <w:pPr>
        <w:pStyle w:val="a6"/>
        <w:numPr>
          <w:ilvl w:val="0"/>
          <w:numId w:val="59"/>
        </w:numPr>
        <w:rPr>
          <w:lang w:eastAsia="en-US" w:bidi="ar-SA"/>
        </w:rPr>
      </w:pPr>
      <w:r>
        <w:rPr>
          <w:lang w:eastAsia="en-US" w:bidi="ar-SA"/>
        </w:rPr>
        <w:t>Ж</w:t>
      </w:r>
      <w:r w:rsidRPr="004C0DBE">
        <w:rPr>
          <w:lang w:eastAsia="en-US" w:bidi="ar-SA"/>
        </w:rPr>
        <w:t>илой район "Левобережье-2": два крайних северных квартала;</w:t>
      </w:r>
    </w:p>
    <w:p w14:paraId="77D036F3" w14:textId="0246E076" w:rsidR="004C0DBE" w:rsidRDefault="004C0DBE" w:rsidP="004C0DBE">
      <w:pPr>
        <w:pStyle w:val="a6"/>
        <w:numPr>
          <w:ilvl w:val="0"/>
          <w:numId w:val="59"/>
        </w:numPr>
        <w:rPr>
          <w:lang w:eastAsia="en-US" w:bidi="ar-SA"/>
        </w:rPr>
      </w:pPr>
      <w:r>
        <w:rPr>
          <w:lang w:eastAsia="en-US" w:bidi="ar-SA"/>
        </w:rPr>
        <w:t>Т</w:t>
      </w:r>
      <w:r w:rsidRPr="004C0DBE">
        <w:rPr>
          <w:lang w:eastAsia="en-US" w:bidi="ar-SA"/>
        </w:rPr>
        <w:t>ерритория в районе «поселка Птицефабрики»;</w:t>
      </w:r>
    </w:p>
    <w:p w14:paraId="741DB0BB" w14:textId="743EF1C1" w:rsidR="004C0DBE" w:rsidRDefault="004C0DBE" w:rsidP="004C0DBE">
      <w:pPr>
        <w:pStyle w:val="a6"/>
        <w:numPr>
          <w:ilvl w:val="0"/>
          <w:numId w:val="59"/>
        </w:numPr>
        <w:rPr>
          <w:lang w:eastAsia="en-US" w:bidi="ar-SA"/>
        </w:rPr>
      </w:pPr>
      <w:r>
        <w:rPr>
          <w:lang w:eastAsia="en-US" w:bidi="ar-SA"/>
        </w:rPr>
        <w:t>З</w:t>
      </w:r>
      <w:r w:rsidRPr="004C0DBE">
        <w:rPr>
          <w:lang w:eastAsia="en-US" w:bidi="ar-SA"/>
        </w:rPr>
        <w:t>ападная часть жилого района "</w:t>
      </w:r>
      <w:proofErr w:type="spellStart"/>
      <w:r w:rsidRPr="004C0DBE">
        <w:rPr>
          <w:lang w:eastAsia="en-US" w:bidi="ar-SA"/>
        </w:rPr>
        <w:t>Сыга</w:t>
      </w:r>
      <w:proofErr w:type="spellEnd"/>
      <w:r w:rsidRPr="004C0DBE">
        <w:rPr>
          <w:lang w:eastAsia="en-US" w:bidi="ar-SA"/>
        </w:rPr>
        <w:t>"</w:t>
      </w:r>
      <w:r>
        <w:rPr>
          <w:lang w:eastAsia="en-US" w:bidi="ar-SA"/>
        </w:rPr>
        <w:t>.</w:t>
      </w:r>
    </w:p>
    <w:p w14:paraId="2DCD7C04" w14:textId="260A7D3C" w:rsidR="004C0DBE" w:rsidRDefault="004C0DBE" w:rsidP="004C0DBE">
      <w:pPr>
        <w:rPr>
          <w:lang w:eastAsia="en-US" w:bidi="ar-SA"/>
        </w:rPr>
      </w:pPr>
      <w:r w:rsidRPr="004C0DBE">
        <w:rPr>
          <w:lang w:eastAsia="en-US" w:bidi="ar-SA"/>
        </w:rPr>
        <w:t>Объем нового жилищного строительства в этот период может составить 276,9</w:t>
      </w:r>
      <w:r>
        <w:rPr>
          <w:lang w:eastAsia="en-US" w:bidi="ar-SA"/>
        </w:rPr>
        <w:t> </w:t>
      </w:r>
      <w:r w:rsidR="00D773B8">
        <w:rPr>
          <w:lang w:eastAsia="en-US" w:bidi="ar-SA"/>
        </w:rPr>
        <w:t>тыс.</w:t>
      </w:r>
      <w:r w:rsidR="00D773B8" w:rsidRPr="004C0DBE">
        <w:rPr>
          <w:lang w:eastAsia="en-US" w:bidi="ar-SA"/>
        </w:rPr>
        <w:t xml:space="preserve"> м</w:t>
      </w:r>
      <w:proofErr w:type="gramStart"/>
      <w:r w:rsidR="00D773B8">
        <w:rPr>
          <w:vertAlign w:val="superscript"/>
          <w:lang w:eastAsia="en-US" w:bidi="ar-SA"/>
        </w:rPr>
        <w:t>2</w:t>
      </w:r>
      <w:proofErr w:type="gramEnd"/>
      <w:r w:rsidRPr="004C0DBE">
        <w:rPr>
          <w:lang w:eastAsia="en-US" w:bidi="ar-SA"/>
        </w:rPr>
        <w:t>, а население – увеличиться еще на 8,1 тыс. человек.</w:t>
      </w:r>
    </w:p>
    <w:p w14:paraId="5FED5B9C" w14:textId="754B3EB8" w:rsidR="00E05ECC" w:rsidRDefault="00FC589B" w:rsidP="00FC589B">
      <w:pPr>
        <w:rPr>
          <w:lang w:eastAsia="en-US" w:bidi="ar-SA"/>
        </w:rPr>
      </w:pPr>
      <w:r w:rsidRPr="00C15F19">
        <w:rPr>
          <w:lang w:eastAsia="en-US" w:bidi="ar-SA"/>
        </w:rPr>
        <w:t xml:space="preserve">Параметры планируемых </w:t>
      </w:r>
      <w:r w:rsidR="00E05ECC">
        <w:rPr>
          <w:lang w:eastAsia="en-US" w:bidi="ar-SA"/>
        </w:rPr>
        <w:t>площадей</w:t>
      </w:r>
      <w:r w:rsidRPr="00C15F19">
        <w:rPr>
          <w:lang w:eastAsia="en-US" w:bidi="ar-SA"/>
        </w:rPr>
        <w:t xml:space="preserve"> строительства </w:t>
      </w:r>
      <w:r w:rsidR="00D14898">
        <w:rPr>
          <w:lang w:eastAsia="en-US" w:bidi="ar-SA"/>
        </w:rPr>
        <w:t>по данным Генерального плана</w:t>
      </w:r>
      <w:r w:rsidR="00DF09DC" w:rsidRPr="00C15F19">
        <w:rPr>
          <w:lang w:eastAsia="en-US" w:bidi="ar-SA"/>
        </w:rPr>
        <w:t xml:space="preserve">, с обозначением площадей строительных фондов, представлены </w:t>
      </w:r>
      <w:r w:rsidRPr="00C15F19">
        <w:rPr>
          <w:lang w:eastAsia="en-US" w:bidi="ar-SA"/>
        </w:rPr>
        <w:t>в таблице ниже.</w:t>
      </w:r>
    </w:p>
    <w:p w14:paraId="07A54A94" w14:textId="07D647A4" w:rsidR="00D14898" w:rsidRDefault="00D14898" w:rsidP="00FC589B">
      <w:pPr>
        <w:rPr>
          <w:lang w:eastAsia="en-US" w:bidi="ar-SA"/>
        </w:rPr>
      </w:pPr>
    </w:p>
    <w:p w14:paraId="42870970" w14:textId="77777777" w:rsidR="00D14898" w:rsidRDefault="00D14898" w:rsidP="00FC589B">
      <w:pPr>
        <w:rPr>
          <w:lang w:eastAsia="en-US" w:bidi="ar-SA"/>
        </w:rPr>
        <w:sectPr w:rsidR="00D14898" w:rsidSect="00CE536A">
          <w:pgSz w:w="11907" w:h="16840" w:code="9"/>
          <w:pgMar w:top="1134" w:right="567" w:bottom="1134" w:left="1701" w:header="0" w:footer="590" w:gutter="0"/>
          <w:cols w:space="720"/>
          <w:docGrid w:linePitch="299"/>
        </w:sectPr>
      </w:pPr>
    </w:p>
    <w:p w14:paraId="381767A8" w14:textId="6EB5949D" w:rsidR="00FC589B" w:rsidRPr="00E05ECC" w:rsidRDefault="00FC589B" w:rsidP="00FC589B">
      <w:pPr>
        <w:pStyle w:val="af4"/>
        <w:rPr>
          <w:lang w:eastAsia="en-US" w:bidi="ar-SA"/>
        </w:rPr>
      </w:pPr>
      <w:r w:rsidRPr="00E05ECC">
        <w:lastRenderedPageBreak/>
        <w:t>Таблица </w:t>
      </w:r>
      <w:r w:rsidRPr="00E05ECC">
        <w:fldChar w:fldCharType="begin"/>
      </w:r>
      <w:r w:rsidRPr="00E05ECC">
        <w:instrText xml:space="preserve"> SEQ Таблица \* ARABIC </w:instrText>
      </w:r>
      <w:r w:rsidRPr="00E05ECC">
        <w:fldChar w:fldCharType="separate"/>
      </w:r>
      <w:r w:rsidR="0073345B">
        <w:rPr>
          <w:noProof/>
        </w:rPr>
        <w:t>4</w:t>
      </w:r>
      <w:r w:rsidRPr="00E05ECC">
        <w:fldChar w:fldCharType="end"/>
      </w:r>
      <w:r w:rsidRPr="00E05ECC">
        <w:t xml:space="preserve">. Параметры планируемых </w:t>
      </w:r>
      <w:r w:rsidR="00D14898">
        <w:rPr>
          <w:lang w:eastAsia="en-US" w:bidi="ar-SA"/>
        </w:rPr>
        <w:t>площадей строительства по данным Генерального плана</w:t>
      </w:r>
    </w:p>
    <w:tbl>
      <w:tblPr>
        <w:tblW w:w="5000" w:type="pct"/>
        <w:tblLook w:val="04A0" w:firstRow="1" w:lastRow="0" w:firstColumn="1" w:lastColumn="0" w:noHBand="0" w:noVBand="1"/>
      </w:tblPr>
      <w:tblGrid>
        <w:gridCol w:w="534"/>
        <w:gridCol w:w="3130"/>
        <w:gridCol w:w="1411"/>
        <w:gridCol w:w="1369"/>
        <w:gridCol w:w="1751"/>
        <w:gridCol w:w="1841"/>
        <w:gridCol w:w="1720"/>
        <w:gridCol w:w="1462"/>
        <w:gridCol w:w="1554"/>
        <w:gridCol w:w="1150"/>
      </w:tblGrid>
      <w:tr w:rsidR="003946A2" w:rsidRPr="003946A2" w14:paraId="3B60A9DA" w14:textId="77777777" w:rsidTr="003946A2">
        <w:trPr>
          <w:trHeight w:val="20"/>
          <w:tblHeader/>
        </w:trPr>
        <w:tc>
          <w:tcPr>
            <w:tcW w:w="1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F0D854"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 xml:space="preserve">№ </w:t>
            </w:r>
            <w:proofErr w:type="gramStart"/>
            <w:r w:rsidRPr="003946A2">
              <w:rPr>
                <w:b/>
                <w:bCs/>
                <w:color w:val="000000"/>
                <w:sz w:val="20"/>
                <w:szCs w:val="20"/>
                <w:lang w:bidi="ar-SA"/>
              </w:rPr>
              <w:t>п</w:t>
            </w:r>
            <w:proofErr w:type="gramEnd"/>
            <w:r w:rsidRPr="003946A2">
              <w:rPr>
                <w:b/>
                <w:bCs/>
                <w:color w:val="000000"/>
                <w:sz w:val="20"/>
                <w:szCs w:val="20"/>
                <w:lang w:bidi="ar-SA"/>
              </w:rPr>
              <w:t>/п</w:t>
            </w:r>
          </w:p>
        </w:tc>
        <w:tc>
          <w:tcPr>
            <w:tcW w:w="983" w:type="pct"/>
            <w:tcBorders>
              <w:top w:val="single" w:sz="4" w:space="0" w:color="auto"/>
              <w:left w:val="nil"/>
              <w:bottom w:val="single" w:sz="4" w:space="0" w:color="auto"/>
              <w:right w:val="single" w:sz="4" w:space="0" w:color="auto"/>
            </w:tcBorders>
            <w:shd w:val="clear" w:color="auto" w:fill="auto"/>
            <w:vAlign w:val="center"/>
            <w:hideMark/>
          </w:tcPr>
          <w:p w14:paraId="74A7DE3D"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Наименование потребителя</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6705AE30"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Количество зданий</w:t>
            </w:r>
          </w:p>
        </w:tc>
        <w:tc>
          <w:tcPr>
            <w:tcW w:w="430" w:type="pct"/>
            <w:tcBorders>
              <w:top w:val="single" w:sz="4" w:space="0" w:color="auto"/>
              <w:left w:val="nil"/>
              <w:bottom w:val="single" w:sz="4" w:space="0" w:color="auto"/>
              <w:right w:val="single" w:sz="4" w:space="0" w:color="auto"/>
            </w:tcBorders>
            <w:shd w:val="clear" w:color="auto" w:fill="auto"/>
            <w:vAlign w:val="center"/>
            <w:hideMark/>
          </w:tcPr>
          <w:p w14:paraId="5FF85428"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Количество квартир</w:t>
            </w:r>
          </w:p>
        </w:tc>
        <w:tc>
          <w:tcPr>
            <w:tcW w:w="550" w:type="pct"/>
            <w:tcBorders>
              <w:top w:val="single" w:sz="4" w:space="0" w:color="auto"/>
              <w:left w:val="nil"/>
              <w:bottom w:val="single" w:sz="4" w:space="0" w:color="auto"/>
              <w:right w:val="single" w:sz="4" w:space="0" w:color="auto"/>
            </w:tcBorders>
            <w:shd w:val="clear" w:color="auto" w:fill="auto"/>
            <w:vAlign w:val="center"/>
            <w:hideMark/>
          </w:tcPr>
          <w:p w14:paraId="54C171E0"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Этажность</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1C3A7512"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 xml:space="preserve">Количество жителей (посетителей, работников и т.п.), </w:t>
            </w:r>
            <w:r w:rsidRPr="003946A2">
              <w:rPr>
                <w:b/>
                <w:bCs/>
                <w:i/>
                <w:iCs/>
                <w:color w:val="000000"/>
                <w:sz w:val="20"/>
                <w:szCs w:val="20"/>
                <w:lang w:bidi="ar-SA"/>
              </w:rPr>
              <w:t>чел</w:t>
            </w:r>
          </w:p>
        </w:tc>
        <w:tc>
          <w:tcPr>
            <w:tcW w:w="540" w:type="pct"/>
            <w:tcBorders>
              <w:top w:val="single" w:sz="4" w:space="0" w:color="auto"/>
              <w:left w:val="nil"/>
              <w:bottom w:val="single" w:sz="4" w:space="0" w:color="auto"/>
              <w:right w:val="single" w:sz="4" w:space="0" w:color="auto"/>
            </w:tcBorders>
            <w:shd w:val="clear" w:color="auto" w:fill="auto"/>
            <w:vAlign w:val="center"/>
            <w:hideMark/>
          </w:tcPr>
          <w:p w14:paraId="09A9ED16"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Общая площадь, м</w:t>
            </w:r>
            <w:proofErr w:type="gramStart"/>
            <w:r w:rsidRPr="003946A2">
              <w:rPr>
                <w:b/>
                <w:bCs/>
                <w:color w:val="000000"/>
                <w:sz w:val="20"/>
                <w:szCs w:val="20"/>
                <w:vertAlign w:val="superscript"/>
                <w:lang w:bidi="ar-SA"/>
              </w:rPr>
              <w:t>2</w:t>
            </w:r>
            <w:proofErr w:type="gramEnd"/>
          </w:p>
        </w:tc>
        <w:tc>
          <w:tcPr>
            <w:tcW w:w="459" w:type="pct"/>
            <w:tcBorders>
              <w:top w:val="single" w:sz="4" w:space="0" w:color="auto"/>
              <w:left w:val="nil"/>
              <w:bottom w:val="single" w:sz="4" w:space="0" w:color="auto"/>
              <w:right w:val="single" w:sz="4" w:space="0" w:color="auto"/>
            </w:tcBorders>
            <w:shd w:val="clear" w:color="auto" w:fill="auto"/>
            <w:vAlign w:val="center"/>
            <w:hideMark/>
          </w:tcPr>
          <w:p w14:paraId="56F92BA6"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Строит</w:t>
            </w:r>
            <w:proofErr w:type="gramStart"/>
            <w:r w:rsidRPr="003946A2">
              <w:rPr>
                <w:b/>
                <w:bCs/>
                <w:color w:val="000000"/>
                <w:sz w:val="20"/>
                <w:szCs w:val="20"/>
                <w:lang w:bidi="ar-SA"/>
              </w:rPr>
              <w:t>.</w:t>
            </w:r>
            <w:proofErr w:type="gramEnd"/>
            <w:r w:rsidRPr="003946A2">
              <w:rPr>
                <w:b/>
                <w:bCs/>
                <w:color w:val="000000"/>
                <w:sz w:val="20"/>
                <w:szCs w:val="20"/>
                <w:lang w:bidi="ar-SA"/>
              </w:rPr>
              <w:t xml:space="preserve"> </w:t>
            </w:r>
            <w:proofErr w:type="gramStart"/>
            <w:r w:rsidRPr="003946A2">
              <w:rPr>
                <w:b/>
                <w:bCs/>
                <w:color w:val="000000"/>
                <w:sz w:val="20"/>
                <w:szCs w:val="20"/>
                <w:lang w:bidi="ar-SA"/>
              </w:rPr>
              <w:t>о</w:t>
            </w:r>
            <w:proofErr w:type="gramEnd"/>
            <w:r w:rsidRPr="003946A2">
              <w:rPr>
                <w:b/>
                <w:bCs/>
                <w:color w:val="000000"/>
                <w:sz w:val="20"/>
                <w:szCs w:val="20"/>
                <w:lang w:bidi="ar-SA"/>
              </w:rPr>
              <w:t>бъем, м</w:t>
            </w:r>
            <w:r w:rsidRPr="003946A2">
              <w:rPr>
                <w:b/>
                <w:bCs/>
                <w:color w:val="000000"/>
                <w:sz w:val="20"/>
                <w:szCs w:val="20"/>
                <w:vertAlign w:val="superscript"/>
                <w:lang w:bidi="ar-SA"/>
              </w:rPr>
              <w:t>3</w:t>
            </w:r>
          </w:p>
        </w:tc>
        <w:tc>
          <w:tcPr>
            <w:tcW w:w="488" w:type="pct"/>
            <w:tcBorders>
              <w:top w:val="single" w:sz="4" w:space="0" w:color="auto"/>
              <w:left w:val="nil"/>
              <w:bottom w:val="single" w:sz="4" w:space="0" w:color="auto"/>
              <w:right w:val="single" w:sz="4" w:space="0" w:color="auto"/>
            </w:tcBorders>
            <w:shd w:val="clear" w:color="auto" w:fill="auto"/>
            <w:vAlign w:val="center"/>
            <w:hideMark/>
          </w:tcPr>
          <w:p w14:paraId="300C6429"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Тепловая нагрузка ОВ, Гкал/</w:t>
            </w:r>
            <w:proofErr w:type="gramStart"/>
            <w:r w:rsidRPr="003946A2">
              <w:rPr>
                <w:b/>
                <w:bCs/>
                <w:color w:val="000000"/>
                <w:sz w:val="20"/>
                <w:szCs w:val="20"/>
                <w:lang w:bidi="ar-SA"/>
              </w:rPr>
              <w:t>ч</w:t>
            </w:r>
            <w:proofErr w:type="gramEnd"/>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666B3F1A"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Тепловая нагрузка ГВС, Гкал/</w:t>
            </w:r>
            <w:proofErr w:type="gramStart"/>
            <w:r w:rsidRPr="003946A2">
              <w:rPr>
                <w:b/>
                <w:bCs/>
                <w:color w:val="000000"/>
                <w:sz w:val="20"/>
                <w:szCs w:val="20"/>
                <w:lang w:bidi="ar-SA"/>
              </w:rPr>
              <w:t>ч</w:t>
            </w:r>
            <w:proofErr w:type="gramEnd"/>
          </w:p>
        </w:tc>
      </w:tr>
      <w:tr w:rsidR="003946A2" w:rsidRPr="003946A2" w14:paraId="4FC2A426" w14:textId="77777777" w:rsidTr="003946A2">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660EF22"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I очередь строительства (2018-2025 гг.)</w:t>
            </w:r>
          </w:p>
        </w:tc>
      </w:tr>
      <w:tr w:rsidR="003946A2" w:rsidRPr="003946A2" w14:paraId="33F63423"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noWrap/>
            <w:vAlign w:val="center"/>
            <w:hideMark/>
          </w:tcPr>
          <w:p w14:paraId="79201381"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1</w:t>
            </w:r>
          </w:p>
        </w:tc>
        <w:tc>
          <w:tcPr>
            <w:tcW w:w="4832" w:type="pct"/>
            <w:gridSpan w:val="9"/>
            <w:tcBorders>
              <w:top w:val="single" w:sz="4" w:space="0" w:color="auto"/>
              <w:left w:val="nil"/>
              <w:bottom w:val="single" w:sz="4" w:space="0" w:color="auto"/>
              <w:right w:val="single" w:sz="4" w:space="0" w:color="auto"/>
            </w:tcBorders>
            <w:shd w:val="clear" w:color="auto" w:fill="auto"/>
            <w:vAlign w:val="center"/>
            <w:hideMark/>
          </w:tcPr>
          <w:p w14:paraId="5E992390" w14:textId="77777777" w:rsidR="003946A2" w:rsidRPr="003946A2" w:rsidRDefault="003946A2" w:rsidP="003946A2">
            <w:pPr>
              <w:autoSpaceDE/>
              <w:autoSpaceDN/>
              <w:spacing w:line="240" w:lineRule="auto"/>
              <w:ind w:firstLine="0"/>
              <w:jc w:val="left"/>
              <w:rPr>
                <w:b/>
                <w:bCs/>
                <w:color w:val="000000"/>
                <w:sz w:val="20"/>
                <w:szCs w:val="20"/>
                <w:lang w:bidi="ar-SA"/>
              </w:rPr>
            </w:pPr>
            <w:r w:rsidRPr="003946A2">
              <w:rPr>
                <w:b/>
                <w:bCs/>
                <w:color w:val="000000"/>
                <w:sz w:val="20"/>
                <w:szCs w:val="20"/>
                <w:lang w:bidi="ar-SA"/>
              </w:rPr>
              <w:t>Восточная часть района "</w:t>
            </w:r>
            <w:proofErr w:type="spellStart"/>
            <w:r w:rsidRPr="003946A2">
              <w:rPr>
                <w:b/>
                <w:bCs/>
                <w:color w:val="000000"/>
                <w:sz w:val="20"/>
                <w:szCs w:val="20"/>
                <w:lang w:bidi="ar-SA"/>
              </w:rPr>
              <w:t>Сыга</w:t>
            </w:r>
            <w:proofErr w:type="spellEnd"/>
            <w:r w:rsidRPr="003946A2">
              <w:rPr>
                <w:b/>
                <w:bCs/>
                <w:color w:val="000000"/>
                <w:sz w:val="20"/>
                <w:szCs w:val="20"/>
                <w:lang w:bidi="ar-SA"/>
              </w:rPr>
              <w:t>"</w:t>
            </w:r>
          </w:p>
        </w:tc>
      </w:tr>
      <w:tr w:rsidR="003946A2" w:rsidRPr="003946A2" w14:paraId="5758E5AE"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073B00F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1.1</w:t>
            </w:r>
          </w:p>
        </w:tc>
        <w:tc>
          <w:tcPr>
            <w:tcW w:w="983" w:type="pct"/>
            <w:tcBorders>
              <w:top w:val="nil"/>
              <w:left w:val="nil"/>
              <w:bottom w:val="single" w:sz="4" w:space="0" w:color="auto"/>
              <w:right w:val="single" w:sz="4" w:space="0" w:color="auto"/>
            </w:tcBorders>
            <w:shd w:val="clear" w:color="auto" w:fill="auto"/>
            <w:vAlign w:val="center"/>
            <w:hideMark/>
          </w:tcPr>
          <w:p w14:paraId="7DA13DA0"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Детский сад на 100 мест</w:t>
            </w:r>
          </w:p>
        </w:tc>
        <w:tc>
          <w:tcPr>
            <w:tcW w:w="443" w:type="pct"/>
            <w:tcBorders>
              <w:top w:val="nil"/>
              <w:left w:val="nil"/>
              <w:bottom w:val="single" w:sz="4" w:space="0" w:color="auto"/>
              <w:right w:val="single" w:sz="4" w:space="0" w:color="auto"/>
            </w:tcBorders>
            <w:shd w:val="clear" w:color="auto" w:fill="auto"/>
            <w:vAlign w:val="center"/>
            <w:hideMark/>
          </w:tcPr>
          <w:p w14:paraId="2DC615E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2343965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72EB436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468577F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100</w:t>
            </w:r>
          </w:p>
        </w:tc>
        <w:tc>
          <w:tcPr>
            <w:tcW w:w="540" w:type="pct"/>
            <w:tcBorders>
              <w:top w:val="nil"/>
              <w:left w:val="nil"/>
              <w:bottom w:val="single" w:sz="4" w:space="0" w:color="auto"/>
              <w:right w:val="single" w:sz="4" w:space="0" w:color="auto"/>
            </w:tcBorders>
            <w:shd w:val="clear" w:color="auto" w:fill="auto"/>
            <w:vAlign w:val="center"/>
            <w:hideMark/>
          </w:tcPr>
          <w:p w14:paraId="09575B4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77567163"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4A48C9B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0,240</w:t>
            </w:r>
          </w:p>
        </w:tc>
        <w:tc>
          <w:tcPr>
            <w:tcW w:w="362" w:type="pct"/>
            <w:tcBorders>
              <w:top w:val="nil"/>
              <w:left w:val="nil"/>
              <w:bottom w:val="single" w:sz="4" w:space="0" w:color="auto"/>
              <w:right w:val="single" w:sz="4" w:space="0" w:color="auto"/>
            </w:tcBorders>
            <w:shd w:val="clear" w:color="auto" w:fill="auto"/>
            <w:vAlign w:val="center"/>
            <w:hideMark/>
          </w:tcPr>
          <w:p w14:paraId="656E665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0,010</w:t>
            </w:r>
          </w:p>
        </w:tc>
      </w:tr>
      <w:tr w:rsidR="003946A2" w:rsidRPr="003946A2" w14:paraId="038BF005"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0870286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1.2</w:t>
            </w:r>
          </w:p>
        </w:tc>
        <w:tc>
          <w:tcPr>
            <w:tcW w:w="983" w:type="pct"/>
            <w:tcBorders>
              <w:top w:val="nil"/>
              <w:left w:val="nil"/>
              <w:bottom w:val="single" w:sz="4" w:space="0" w:color="auto"/>
              <w:right w:val="single" w:sz="4" w:space="0" w:color="auto"/>
            </w:tcBorders>
            <w:shd w:val="clear" w:color="auto" w:fill="auto"/>
            <w:vAlign w:val="center"/>
            <w:hideMark/>
          </w:tcPr>
          <w:p w14:paraId="51CA588C"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Блокированная застройка</w:t>
            </w:r>
          </w:p>
        </w:tc>
        <w:tc>
          <w:tcPr>
            <w:tcW w:w="443" w:type="pct"/>
            <w:tcBorders>
              <w:top w:val="nil"/>
              <w:left w:val="nil"/>
              <w:bottom w:val="single" w:sz="4" w:space="0" w:color="auto"/>
              <w:right w:val="single" w:sz="4" w:space="0" w:color="auto"/>
            </w:tcBorders>
            <w:shd w:val="clear" w:color="auto" w:fill="auto"/>
            <w:vAlign w:val="center"/>
            <w:hideMark/>
          </w:tcPr>
          <w:p w14:paraId="5AB3D2F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22</w:t>
            </w:r>
          </w:p>
        </w:tc>
        <w:tc>
          <w:tcPr>
            <w:tcW w:w="430" w:type="pct"/>
            <w:tcBorders>
              <w:top w:val="nil"/>
              <w:left w:val="nil"/>
              <w:bottom w:val="single" w:sz="4" w:space="0" w:color="auto"/>
              <w:right w:val="single" w:sz="4" w:space="0" w:color="auto"/>
            </w:tcBorders>
            <w:shd w:val="clear" w:color="auto" w:fill="auto"/>
            <w:vAlign w:val="center"/>
            <w:hideMark/>
          </w:tcPr>
          <w:p w14:paraId="3FB235D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32C82B3C"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442F642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57</w:t>
            </w:r>
          </w:p>
        </w:tc>
        <w:tc>
          <w:tcPr>
            <w:tcW w:w="540" w:type="pct"/>
            <w:tcBorders>
              <w:top w:val="nil"/>
              <w:left w:val="nil"/>
              <w:bottom w:val="single" w:sz="4" w:space="0" w:color="auto"/>
              <w:right w:val="single" w:sz="4" w:space="0" w:color="auto"/>
            </w:tcBorders>
            <w:shd w:val="clear" w:color="auto" w:fill="auto"/>
            <w:vAlign w:val="center"/>
            <w:hideMark/>
          </w:tcPr>
          <w:p w14:paraId="69211CD4"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365BDEDD"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7D8182B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0,139</w:t>
            </w:r>
          </w:p>
        </w:tc>
        <w:tc>
          <w:tcPr>
            <w:tcW w:w="362" w:type="pct"/>
            <w:tcBorders>
              <w:top w:val="nil"/>
              <w:left w:val="nil"/>
              <w:bottom w:val="single" w:sz="4" w:space="0" w:color="auto"/>
              <w:right w:val="single" w:sz="4" w:space="0" w:color="auto"/>
            </w:tcBorders>
            <w:shd w:val="clear" w:color="auto" w:fill="auto"/>
            <w:vAlign w:val="center"/>
            <w:hideMark/>
          </w:tcPr>
          <w:p w14:paraId="6C7FF2A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0,020</w:t>
            </w:r>
          </w:p>
        </w:tc>
      </w:tr>
      <w:tr w:rsidR="003946A2" w:rsidRPr="003946A2" w14:paraId="6765F8E5"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2A83A81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1.3</w:t>
            </w:r>
          </w:p>
        </w:tc>
        <w:tc>
          <w:tcPr>
            <w:tcW w:w="983" w:type="pct"/>
            <w:tcBorders>
              <w:top w:val="nil"/>
              <w:left w:val="nil"/>
              <w:bottom w:val="single" w:sz="4" w:space="0" w:color="auto"/>
              <w:right w:val="single" w:sz="4" w:space="0" w:color="auto"/>
            </w:tcBorders>
            <w:shd w:val="clear" w:color="auto" w:fill="auto"/>
            <w:vAlign w:val="center"/>
            <w:hideMark/>
          </w:tcPr>
          <w:p w14:paraId="17D43DA5"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Детский сад на 120 мест</w:t>
            </w:r>
          </w:p>
        </w:tc>
        <w:tc>
          <w:tcPr>
            <w:tcW w:w="443" w:type="pct"/>
            <w:tcBorders>
              <w:top w:val="nil"/>
              <w:left w:val="nil"/>
              <w:bottom w:val="single" w:sz="4" w:space="0" w:color="auto"/>
              <w:right w:val="single" w:sz="4" w:space="0" w:color="auto"/>
            </w:tcBorders>
            <w:shd w:val="clear" w:color="auto" w:fill="auto"/>
            <w:vAlign w:val="center"/>
            <w:hideMark/>
          </w:tcPr>
          <w:p w14:paraId="444D9AC3"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7037110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0B95A38C"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06AFEF8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120</w:t>
            </w:r>
          </w:p>
        </w:tc>
        <w:tc>
          <w:tcPr>
            <w:tcW w:w="540" w:type="pct"/>
            <w:tcBorders>
              <w:top w:val="nil"/>
              <w:left w:val="nil"/>
              <w:bottom w:val="single" w:sz="4" w:space="0" w:color="auto"/>
              <w:right w:val="single" w:sz="4" w:space="0" w:color="auto"/>
            </w:tcBorders>
            <w:shd w:val="clear" w:color="auto" w:fill="auto"/>
            <w:vAlign w:val="center"/>
            <w:hideMark/>
          </w:tcPr>
          <w:p w14:paraId="2684D454"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50D25C8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313481D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0,288</w:t>
            </w:r>
          </w:p>
        </w:tc>
        <w:tc>
          <w:tcPr>
            <w:tcW w:w="362" w:type="pct"/>
            <w:tcBorders>
              <w:top w:val="nil"/>
              <w:left w:val="nil"/>
              <w:bottom w:val="single" w:sz="4" w:space="0" w:color="auto"/>
              <w:right w:val="single" w:sz="4" w:space="0" w:color="auto"/>
            </w:tcBorders>
            <w:shd w:val="clear" w:color="auto" w:fill="auto"/>
            <w:vAlign w:val="center"/>
            <w:hideMark/>
          </w:tcPr>
          <w:p w14:paraId="46668E1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0,012</w:t>
            </w:r>
          </w:p>
        </w:tc>
      </w:tr>
      <w:tr w:rsidR="003946A2" w:rsidRPr="003946A2" w14:paraId="1BBA4C73"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4E0A62A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1.4</w:t>
            </w:r>
          </w:p>
        </w:tc>
        <w:tc>
          <w:tcPr>
            <w:tcW w:w="983" w:type="pct"/>
            <w:tcBorders>
              <w:top w:val="nil"/>
              <w:left w:val="nil"/>
              <w:bottom w:val="single" w:sz="4" w:space="0" w:color="auto"/>
              <w:right w:val="single" w:sz="4" w:space="0" w:color="auto"/>
            </w:tcBorders>
            <w:shd w:val="clear" w:color="auto" w:fill="auto"/>
            <w:vAlign w:val="center"/>
            <w:hideMark/>
          </w:tcPr>
          <w:p w14:paraId="7F776500"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Спортивный комплекс</w:t>
            </w:r>
          </w:p>
        </w:tc>
        <w:tc>
          <w:tcPr>
            <w:tcW w:w="443" w:type="pct"/>
            <w:tcBorders>
              <w:top w:val="nil"/>
              <w:left w:val="nil"/>
              <w:bottom w:val="single" w:sz="4" w:space="0" w:color="auto"/>
              <w:right w:val="single" w:sz="4" w:space="0" w:color="auto"/>
            </w:tcBorders>
            <w:shd w:val="clear" w:color="auto" w:fill="auto"/>
            <w:vAlign w:val="center"/>
            <w:hideMark/>
          </w:tcPr>
          <w:p w14:paraId="226AA404"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7023006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09D325D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045E97F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3BF8E52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1034</w:t>
            </w:r>
          </w:p>
        </w:tc>
        <w:tc>
          <w:tcPr>
            <w:tcW w:w="459" w:type="pct"/>
            <w:tcBorders>
              <w:top w:val="nil"/>
              <w:left w:val="nil"/>
              <w:bottom w:val="single" w:sz="4" w:space="0" w:color="auto"/>
              <w:right w:val="single" w:sz="4" w:space="0" w:color="auto"/>
            </w:tcBorders>
            <w:shd w:val="clear" w:color="auto" w:fill="auto"/>
            <w:vAlign w:val="center"/>
            <w:hideMark/>
          </w:tcPr>
          <w:p w14:paraId="567BDDC3"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7860</w:t>
            </w:r>
          </w:p>
        </w:tc>
        <w:tc>
          <w:tcPr>
            <w:tcW w:w="488" w:type="pct"/>
            <w:tcBorders>
              <w:top w:val="nil"/>
              <w:left w:val="nil"/>
              <w:bottom w:val="single" w:sz="4" w:space="0" w:color="auto"/>
              <w:right w:val="single" w:sz="4" w:space="0" w:color="auto"/>
            </w:tcBorders>
            <w:shd w:val="clear" w:color="auto" w:fill="auto"/>
            <w:vAlign w:val="center"/>
            <w:hideMark/>
          </w:tcPr>
          <w:p w14:paraId="68F75E73"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0,326</w:t>
            </w:r>
          </w:p>
        </w:tc>
        <w:tc>
          <w:tcPr>
            <w:tcW w:w="362" w:type="pct"/>
            <w:tcBorders>
              <w:top w:val="nil"/>
              <w:left w:val="nil"/>
              <w:bottom w:val="single" w:sz="4" w:space="0" w:color="auto"/>
              <w:right w:val="single" w:sz="4" w:space="0" w:color="auto"/>
            </w:tcBorders>
            <w:shd w:val="clear" w:color="auto" w:fill="auto"/>
            <w:vAlign w:val="center"/>
            <w:hideMark/>
          </w:tcPr>
          <w:p w14:paraId="74EF4F1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0,000</w:t>
            </w:r>
          </w:p>
        </w:tc>
      </w:tr>
      <w:tr w:rsidR="003946A2" w:rsidRPr="003946A2" w14:paraId="03481C6A"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noWrap/>
            <w:vAlign w:val="center"/>
            <w:hideMark/>
          </w:tcPr>
          <w:p w14:paraId="55138DA6"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2</w:t>
            </w:r>
          </w:p>
        </w:tc>
        <w:tc>
          <w:tcPr>
            <w:tcW w:w="4832" w:type="pct"/>
            <w:gridSpan w:val="9"/>
            <w:tcBorders>
              <w:top w:val="single" w:sz="4" w:space="0" w:color="auto"/>
              <w:left w:val="nil"/>
              <w:bottom w:val="single" w:sz="4" w:space="0" w:color="auto"/>
              <w:right w:val="single" w:sz="4" w:space="0" w:color="auto"/>
            </w:tcBorders>
            <w:shd w:val="clear" w:color="auto" w:fill="auto"/>
            <w:vAlign w:val="center"/>
            <w:hideMark/>
          </w:tcPr>
          <w:p w14:paraId="6A2E0A25" w14:textId="77777777" w:rsidR="003946A2" w:rsidRPr="003946A2" w:rsidRDefault="003946A2" w:rsidP="003946A2">
            <w:pPr>
              <w:autoSpaceDE/>
              <w:autoSpaceDN/>
              <w:spacing w:line="240" w:lineRule="auto"/>
              <w:ind w:firstLine="0"/>
              <w:jc w:val="left"/>
              <w:rPr>
                <w:b/>
                <w:bCs/>
                <w:color w:val="000000"/>
                <w:sz w:val="20"/>
                <w:szCs w:val="20"/>
                <w:lang w:bidi="ar-SA"/>
              </w:rPr>
            </w:pPr>
            <w:proofErr w:type="spellStart"/>
            <w:r w:rsidRPr="003946A2">
              <w:rPr>
                <w:b/>
                <w:bCs/>
                <w:color w:val="000000"/>
                <w:sz w:val="20"/>
                <w:szCs w:val="20"/>
                <w:lang w:bidi="ar-SA"/>
              </w:rPr>
              <w:t>мкр</w:t>
            </w:r>
            <w:proofErr w:type="spellEnd"/>
            <w:r w:rsidRPr="003946A2">
              <w:rPr>
                <w:b/>
                <w:bCs/>
                <w:color w:val="000000"/>
                <w:sz w:val="20"/>
                <w:szCs w:val="20"/>
                <w:lang w:bidi="ar-SA"/>
              </w:rPr>
              <w:t>. "Заводской"</w:t>
            </w:r>
          </w:p>
        </w:tc>
      </w:tr>
      <w:tr w:rsidR="003946A2" w:rsidRPr="003946A2" w14:paraId="372D1F82"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0076C25D"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2.1</w:t>
            </w:r>
          </w:p>
        </w:tc>
        <w:tc>
          <w:tcPr>
            <w:tcW w:w="983" w:type="pct"/>
            <w:tcBorders>
              <w:top w:val="nil"/>
              <w:left w:val="nil"/>
              <w:bottom w:val="single" w:sz="4" w:space="0" w:color="auto"/>
              <w:right w:val="single" w:sz="4" w:space="0" w:color="auto"/>
            </w:tcBorders>
            <w:shd w:val="clear" w:color="auto" w:fill="auto"/>
            <w:vAlign w:val="center"/>
            <w:hideMark/>
          </w:tcPr>
          <w:p w14:paraId="670B1193"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Детский сад на 100 мест</w:t>
            </w:r>
          </w:p>
        </w:tc>
        <w:tc>
          <w:tcPr>
            <w:tcW w:w="443" w:type="pct"/>
            <w:tcBorders>
              <w:top w:val="nil"/>
              <w:left w:val="nil"/>
              <w:bottom w:val="single" w:sz="4" w:space="0" w:color="auto"/>
              <w:right w:val="single" w:sz="4" w:space="0" w:color="auto"/>
            </w:tcBorders>
            <w:shd w:val="clear" w:color="auto" w:fill="auto"/>
            <w:vAlign w:val="center"/>
            <w:hideMark/>
          </w:tcPr>
          <w:p w14:paraId="2EAE102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66AFB55C"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7DCD85E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5096D5F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100</w:t>
            </w:r>
          </w:p>
        </w:tc>
        <w:tc>
          <w:tcPr>
            <w:tcW w:w="540" w:type="pct"/>
            <w:tcBorders>
              <w:top w:val="nil"/>
              <w:left w:val="nil"/>
              <w:bottom w:val="single" w:sz="4" w:space="0" w:color="auto"/>
              <w:right w:val="single" w:sz="4" w:space="0" w:color="auto"/>
            </w:tcBorders>
            <w:shd w:val="clear" w:color="auto" w:fill="auto"/>
            <w:vAlign w:val="center"/>
            <w:hideMark/>
          </w:tcPr>
          <w:p w14:paraId="459A757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519913D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789A44F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0,232</w:t>
            </w:r>
          </w:p>
        </w:tc>
        <w:tc>
          <w:tcPr>
            <w:tcW w:w="362" w:type="pct"/>
            <w:tcBorders>
              <w:top w:val="nil"/>
              <w:left w:val="nil"/>
              <w:bottom w:val="single" w:sz="4" w:space="0" w:color="auto"/>
              <w:right w:val="single" w:sz="4" w:space="0" w:color="auto"/>
            </w:tcBorders>
            <w:shd w:val="clear" w:color="auto" w:fill="auto"/>
            <w:vAlign w:val="center"/>
            <w:hideMark/>
          </w:tcPr>
          <w:p w14:paraId="5154A43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0,010</w:t>
            </w:r>
          </w:p>
        </w:tc>
      </w:tr>
      <w:tr w:rsidR="003946A2" w:rsidRPr="003946A2" w14:paraId="2AA25FC6"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noWrap/>
            <w:vAlign w:val="center"/>
            <w:hideMark/>
          </w:tcPr>
          <w:p w14:paraId="591EA148"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3</w:t>
            </w:r>
          </w:p>
        </w:tc>
        <w:tc>
          <w:tcPr>
            <w:tcW w:w="4832" w:type="pct"/>
            <w:gridSpan w:val="9"/>
            <w:tcBorders>
              <w:top w:val="single" w:sz="4" w:space="0" w:color="auto"/>
              <w:left w:val="nil"/>
              <w:bottom w:val="single" w:sz="4" w:space="0" w:color="auto"/>
              <w:right w:val="single" w:sz="4" w:space="0" w:color="auto"/>
            </w:tcBorders>
            <w:shd w:val="clear" w:color="auto" w:fill="auto"/>
            <w:vAlign w:val="center"/>
            <w:hideMark/>
          </w:tcPr>
          <w:p w14:paraId="071E25F2" w14:textId="77777777" w:rsidR="003946A2" w:rsidRPr="003946A2" w:rsidRDefault="003946A2" w:rsidP="003946A2">
            <w:pPr>
              <w:autoSpaceDE/>
              <w:autoSpaceDN/>
              <w:spacing w:line="240" w:lineRule="auto"/>
              <w:ind w:firstLine="0"/>
              <w:jc w:val="left"/>
              <w:rPr>
                <w:b/>
                <w:bCs/>
                <w:color w:val="000000"/>
                <w:sz w:val="20"/>
                <w:szCs w:val="20"/>
                <w:lang w:bidi="ar-SA"/>
              </w:rPr>
            </w:pPr>
            <w:r w:rsidRPr="003946A2">
              <w:rPr>
                <w:b/>
                <w:bCs/>
                <w:color w:val="000000"/>
                <w:sz w:val="20"/>
                <w:szCs w:val="20"/>
                <w:lang w:bidi="ar-SA"/>
              </w:rPr>
              <w:t>Район "Южный"</w:t>
            </w:r>
          </w:p>
        </w:tc>
      </w:tr>
      <w:tr w:rsidR="003946A2" w:rsidRPr="003946A2" w14:paraId="06C6A2B1"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324104E0"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3.1</w:t>
            </w:r>
          </w:p>
        </w:tc>
        <w:tc>
          <w:tcPr>
            <w:tcW w:w="983" w:type="pct"/>
            <w:tcBorders>
              <w:top w:val="nil"/>
              <w:left w:val="nil"/>
              <w:bottom w:val="single" w:sz="4" w:space="0" w:color="auto"/>
              <w:right w:val="single" w:sz="4" w:space="0" w:color="auto"/>
            </w:tcBorders>
            <w:shd w:val="clear" w:color="auto" w:fill="auto"/>
            <w:vAlign w:val="center"/>
            <w:hideMark/>
          </w:tcPr>
          <w:p w14:paraId="0364C5F8"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 xml:space="preserve">Многоквартирный дом (4-5 </w:t>
            </w:r>
            <w:proofErr w:type="spellStart"/>
            <w:r w:rsidRPr="003946A2">
              <w:rPr>
                <w:color w:val="000000"/>
                <w:sz w:val="20"/>
                <w:szCs w:val="20"/>
                <w:lang w:bidi="ar-SA"/>
              </w:rPr>
              <w:t>эт</w:t>
            </w:r>
            <w:proofErr w:type="spellEnd"/>
            <w:r w:rsidRPr="003946A2">
              <w:rPr>
                <w:color w:val="000000"/>
                <w:sz w:val="20"/>
                <w:szCs w:val="20"/>
                <w:lang w:bidi="ar-SA"/>
              </w:rPr>
              <w:t>.)</w:t>
            </w:r>
          </w:p>
        </w:tc>
        <w:tc>
          <w:tcPr>
            <w:tcW w:w="443" w:type="pct"/>
            <w:tcBorders>
              <w:top w:val="nil"/>
              <w:left w:val="nil"/>
              <w:bottom w:val="single" w:sz="4" w:space="0" w:color="auto"/>
              <w:right w:val="single" w:sz="4" w:space="0" w:color="auto"/>
            </w:tcBorders>
            <w:shd w:val="clear" w:color="auto" w:fill="auto"/>
            <w:vAlign w:val="center"/>
            <w:hideMark/>
          </w:tcPr>
          <w:p w14:paraId="4C0B5E3C"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30" w:type="pct"/>
            <w:tcBorders>
              <w:top w:val="nil"/>
              <w:left w:val="nil"/>
              <w:bottom w:val="single" w:sz="4" w:space="0" w:color="auto"/>
              <w:right w:val="single" w:sz="4" w:space="0" w:color="auto"/>
            </w:tcBorders>
            <w:shd w:val="clear" w:color="auto" w:fill="auto"/>
            <w:vAlign w:val="center"/>
            <w:hideMark/>
          </w:tcPr>
          <w:p w14:paraId="6B2B04E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1173</w:t>
            </w:r>
          </w:p>
        </w:tc>
        <w:tc>
          <w:tcPr>
            <w:tcW w:w="550" w:type="pct"/>
            <w:tcBorders>
              <w:top w:val="nil"/>
              <w:left w:val="nil"/>
              <w:bottom w:val="single" w:sz="4" w:space="0" w:color="auto"/>
              <w:right w:val="single" w:sz="4" w:space="0" w:color="auto"/>
            </w:tcBorders>
            <w:shd w:val="clear" w:color="auto" w:fill="auto"/>
            <w:vAlign w:val="center"/>
            <w:hideMark/>
          </w:tcPr>
          <w:p w14:paraId="6C67FB5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4-5</w:t>
            </w:r>
          </w:p>
        </w:tc>
        <w:tc>
          <w:tcPr>
            <w:tcW w:w="578" w:type="pct"/>
            <w:tcBorders>
              <w:top w:val="nil"/>
              <w:left w:val="nil"/>
              <w:bottom w:val="single" w:sz="4" w:space="0" w:color="auto"/>
              <w:right w:val="single" w:sz="4" w:space="0" w:color="auto"/>
            </w:tcBorders>
            <w:shd w:val="clear" w:color="auto" w:fill="auto"/>
            <w:vAlign w:val="center"/>
            <w:hideMark/>
          </w:tcPr>
          <w:p w14:paraId="6C22285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3051</w:t>
            </w:r>
          </w:p>
        </w:tc>
        <w:tc>
          <w:tcPr>
            <w:tcW w:w="540" w:type="pct"/>
            <w:tcBorders>
              <w:top w:val="nil"/>
              <w:left w:val="nil"/>
              <w:bottom w:val="single" w:sz="4" w:space="0" w:color="auto"/>
              <w:right w:val="single" w:sz="4" w:space="0" w:color="auto"/>
            </w:tcBorders>
            <w:shd w:val="clear" w:color="auto" w:fill="auto"/>
            <w:vAlign w:val="center"/>
            <w:hideMark/>
          </w:tcPr>
          <w:p w14:paraId="7571CB6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91920</w:t>
            </w:r>
          </w:p>
        </w:tc>
        <w:tc>
          <w:tcPr>
            <w:tcW w:w="459" w:type="pct"/>
            <w:tcBorders>
              <w:top w:val="nil"/>
              <w:left w:val="nil"/>
              <w:bottom w:val="single" w:sz="4" w:space="0" w:color="auto"/>
              <w:right w:val="single" w:sz="4" w:space="0" w:color="auto"/>
            </w:tcBorders>
            <w:shd w:val="clear" w:color="auto" w:fill="auto"/>
            <w:vAlign w:val="center"/>
            <w:hideMark/>
          </w:tcPr>
          <w:p w14:paraId="2994DA6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4E8B6CD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7,182</w:t>
            </w:r>
          </w:p>
        </w:tc>
        <w:tc>
          <w:tcPr>
            <w:tcW w:w="362" w:type="pct"/>
            <w:tcBorders>
              <w:top w:val="nil"/>
              <w:left w:val="nil"/>
              <w:bottom w:val="single" w:sz="4" w:space="0" w:color="auto"/>
              <w:right w:val="single" w:sz="4" w:space="0" w:color="auto"/>
            </w:tcBorders>
            <w:shd w:val="clear" w:color="auto" w:fill="auto"/>
            <w:vAlign w:val="center"/>
            <w:hideMark/>
          </w:tcPr>
          <w:p w14:paraId="55DC7D7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1,046</w:t>
            </w:r>
          </w:p>
        </w:tc>
      </w:tr>
      <w:tr w:rsidR="003946A2" w:rsidRPr="003946A2" w14:paraId="4E14A8E6"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0D5C0CF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3.2</w:t>
            </w:r>
          </w:p>
        </w:tc>
        <w:tc>
          <w:tcPr>
            <w:tcW w:w="983" w:type="pct"/>
            <w:tcBorders>
              <w:top w:val="nil"/>
              <w:left w:val="nil"/>
              <w:bottom w:val="single" w:sz="4" w:space="0" w:color="auto"/>
              <w:right w:val="single" w:sz="4" w:space="0" w:color="auto"/>
            </w:tcBorders>
            <w:shd w:val="clear" w:color="auto" w:fill="auto"/>
            <w:vAlign w:val="center"/>
            <w:hideMark/>
          </w:tcPr>
          <w:p w14:paraId="1F69F6BC"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Детский сад на 45 мест</w:t>
            </w:r>
          </w:p>
        </w:tc>
        <w:tc>
          <w:tcPr>
            <w:tcW w:w="443" w:type="pct"/>
            <w:tcBorders>
              <w:top w:val="nil"/>
              <w:left w:val="nil"/>
              <w:bottom w:val="single" w:sz="4" w:space="0" w:color="auto"/>
              <w:right w:val="single" w:sz="4" w:space="0" w:color="auto"/>
            </w:tcBorders>
            <w:shd w:val="clear" w:color="auto" w:fill="auto"/>
            <w:vAlign w:val="center"/>
            <w:hideMark/>
          </w:tcPr>
          <w:p w14:paraId="3F2B5B1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7D51940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3DA8F69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16089FC0"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45</w:t>
            </w:r>
          </w:p>
        </w:tc>
        <w:tc>
          <w:tcPr>
            <w:tcW w:w="540" w:type="pct"/>
            <w:tcBorders>
              <w:top w:val="nil"/>
              <w:left w:val="nil"/>
              <w:bottom w:val="single" w:sz="4" w:space="0" w:color="auto"/>
              <w:right w:val="single" w:sz="4" w:space="0" w:color="auto"/>
            </w:tcBorders>
            <w:shd w:val="clear" w:color="auto" w:fill="auto"/>
            <w:vAlign w:val="center"/>
            <w:hideMark/>
          </w:tcPr>
          <w:p w14:paraId="63E5589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7085BDB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55CC6CF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0,083</w:t>
            </w:r>
          </w:p>
        </w:tc>
        <w:tc>
          <w:tcPr>
            <w:tcW w:w="362" w:type="pct"/>
            <w:tcBorders>
              <w:top w:val="nil"/>
              <w:left w:val="nil"/>
              <w:bottom w:val="single" w:sz="4" w:space="0" w:color="auto"/>
              <w:right w:val="single" w:sz="4" w:space="0" w:color="auto"/>
            </w:tcBorders>
            <w:shd w:val="clear" w:color="auto" w:fill="auto"/>
            <w:vAlign w:val="center"/>
            <w:hideMark/>
          </w:tcPr>
          <w:p w14:paraId="1E7D759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0,004</w:t>
            </w:r>
          </w:p>
        </w:tc>
      </w:tr>
      <w:tr w:rsidR="003946A2" w:rsidRPr="003946A2" w14:paraId="1CDA0A80"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09A05C3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3.3</w:t>
            </w:r>
          </w:p>
        </w:tc>
        <w:tc>
          <w:tcPr>
            <w:tcW w:w="983" w:type="pct"/>
            <w:tcBorders>
              <w:top w:val="nil"/>
              <w:left w:val="nil"/>
              <w:bottom w:val="single" w:sz="4" w:space="0" w:color="auto"/>
              <w:right w:val="single" w:sz="4" w:space="0" w:color="auto"/>
            </w:tcBorders>
            <w:shd w:val="clear" w:color="auto" w:fill="auto"/>
            <w:vAlign w:val="center"/>
            <w:hideMark/>
          </w:tcPr>
          <w:p w14:paraId="67FF8472"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Детский сад на 120 мест</w:t>
            </w:r>
          </w:p>
        </w:tc>
        <w:tc>
          <w:tcPr>
            <w:tcW w:w="443" w:type="pct"/>
            <w:tcBorders>
              <w:top w:val="nil"/>
              <w:left w:val="nil"/>
              <w:bottom w:val="single" w:sz="4" w:space="0" w:color="auto"/>
              <w:right w:val="single" w:sz="4" w:space="0" w:color="auto"/>
            </w:tcBorders>
            <w:shd w:val="clear" w:color="auto" w:fill="auto"/>
            <w:vAlign w:val="center"/>
            <w:hideMark/>
          </w:tcPr>
          <w:p w14:paraId="5089060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33B8CA4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5334E52D"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2F48D1F4"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120</w:t>
            </w:r>
          </w:p>
        </w:tc>
        <w:tc>
          <w:tcPr>
            <w:tcW w:w="540" w:type="pct"/>
            <w:tcBorders>
              <w:top w:val="nil"/>
              <w:left w:val="nil"/>
              <w:bottom w:val="single" w:sz="4" w:space="0" w:color="auto"/>
              <w:right w:val="single" w:sz="4" w:space="0" w:color="auto"/>
            </w:tcBorders>
            <w:shd w:val="clear" w:color="auto" w:fill="auto"/>
            <w:vAlign w:val="center"/>
            <w:hideMark/>
          </w:tcPr>
          <w:p w14:paraId="17AB58F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238158C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34375143"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0,288</w:t>
            </w:r>
          </w:p>
        </w:tc>
        <w:tc>
          <w:tcPr>
            <w:tcW w:w="362" w:type="pct"/>
            <w:tcBorders>
              <w:top w:val="nil"/>
              <w:left w:val="nil"/>
              <w:bottom w:val="single" w:sz="4" w:space="0" w:color="auto"/>
              <w:right w:val="single" w:sz="4" w:space="0" w:color="auto"/>
            </w:tcBorders>
            <w:shd w:val="clear" w:color="auto" w:fill="auto"/>
            <w:vAlign w:val="center"/>
            <w:hideMark/>
          </w:tcPr>
          <w:p w14:paraId="49354D0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0,012</w:t>
            </w:r>
          </w:p>
        </w:tc>
      </w:tr>
      <w:tr w:rsidR="003946A2" w:rsidRPr="003946A2" w14:paraId="5845E196"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73D18000"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3.4</w:t>
            </w:r>
          </w:p>
        </w:tc>
        <w:tc>
          <w:tcPr>
            <w:tcW w:w="983" w:type="pct"/>
            <w:tcBorders>
              <w:top w:val="nil"/>
              <w:left w:val="nil"/>
              <w:bottom w:val="single" w:sz="4" w:space="0" w:color="auto"/>
              <w:right w:val="single" w:sz="4" w:space="0" w:color="auto"/>
            </w:tcBorders>
            <w:shd w:val="clear" w:color="auto" w:fill="auto"/>
            <w:vAlign w:val="center"/>
            <w:hideMark/>
          </w:tcPr>
          <w:p w14:paraId="47288659"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Детский сад на 120 мест</w:t>
            </w:r>
          </w:p>
        </w:tc>
        <w:tc>
          <w:tcPr>
            <w:tcW w:w="443" w:type="pct"/>
            <w:tcBorders>
              <w:top w:val="nil"/>
              <w:left w:val="nil"/>
              <w:bottom w:val="single" w:sz="4" w:space="0" w:color="auto"/>
              <w:right w:val="single" w:sz="4" w:space="0" w:color="auto"/>
            </w:tcBorders>
            <w:shd w:val="clear" w:color="auto" w:fill="auto"/>
            <w:vAlign w:val="center"/>
            <w:hideMark/>
          </w:tcPr>
          <w:p w14:paraId="78B6D20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18A4649C"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75B4772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274B319D"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120</w:t>
            </w:r>
          </w:p>
        </w:tc>
        <w:tc>
          <w:tcPr>
            <w:tcW w:w="540" w:type="pct"/>
            <w:tcBorders>
              <w:top w:val="nil"/>
              <w:left w:val="nil"/>
              <w:bottom w:val="single" w:sz="4" w:space="0" w:color="auto"/>
              <w:right w:val="single" w:sz="4" w:space="0" w:color="auto"/>
            </w:tcBorders>
            <w:shd w:val="clear" w:color="auto" w:fill="auto"/>
            <w:vAlign w:val="center"/>
            <w:hideMark/>
          </w:tcPr>
          <w:p w14:paraId="0ABB1AF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47075CA3"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0079B54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0,288</w:t>
            </w:r>
          </w:p>
        </w:tc>
        <w:tc>
          <w:tcPr>
            <w:tcW w:w="362" w:type="pct"/>
            <w:tcBorders>
              <w:top w:val="nil"/>
              <w:left w:val="nil"/>
              <w:bottom w:val="single" w:sz="4" w:space="0" w:color="auto"/>
              <w:right w:val="single" w:sz="4" w:space="0" w:color="auto"/>
            </w:tcBorders>
            <w:shd w:val="clear" w:color="auto" w:fill="auto"/>
            <w:vAlign w:val="center"/>
            <w:hideMark/>
          </w:tcPr>
          <w:p w14:paraId="582D2DE0"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0,012</w:t>
            </w:r>
          </w:p>
        </w:tc>
      </w:tr>
      <w:tr w:rsidR="003946A2" w:rsidRPr="003946A2" w14:paraId="531A216E"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noWrap/>
            <w:vAlign w:val="center"/>
            <w:hideMark/>
          </w:tcPr>
          <w:p w14:paraId="0BEC1C6D"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4</w:t>
            </w:r>
          </w:p>
        </w:tc>
        <w:tc>
          <w:tcPr>
            <w:tcW w:w="4832" w:type="pct"/>
            <w:gridSpan w:val="9"/>
            <w:tcBorders>
              <w:top w:val="single" w:sz="4" w:space="0" w:color="auto"/>
              <w:left w:val="nil"/>
              <w:bottom w:val="single" w:sz="4" w:space="0" w:color="auto"/>
              <w:right w:val="single" w:sz="4" w:space="0" w:color="auto"/>
            </w:tcBorders>
            <w:shd w:val="clear" w:color="auto" w:fill="auto"/>
            <w:vAlign w:val="center"/>
            <w:hideMark/>
          </w:tcPr>
          <w:p w14:paraId="7C0B2868" w14:textId="77777777" w:rsidR="003946A2" w:rsidRPr="003946A2" w:rsidRDefault="003946A2" w:rsidP="003946A2">
            <w:pPr>
              <w:autoSpaceDE/>
              <w:autoSpaceDN/>
              <w:spacing w:line="240" w:lineRule="auto"/>
              <w:ind w:firstLine="0"/>
              <w:jc w:val="left"/>
              <w:rPr>
                <w:b/>
                <w:bCs/>
                <w:color w:val="000000"/>
                <w:sz w:val="20"/>
                <w:szCs w:val="20"/>
                <w:lang w:bidi="ar-SA"/>
              </w:rPr>
            </w:pPr>
            <w:r w:rsidRPr="003946A2">
              <w:rPr>
                <w:b/>
                <w:bCs/>
                <w:color w:val="000000"/>
                <w:sz w:val="20"/>
                <w:szCs w:val="20"/>
                <w:lang w:bidi="ar-SA"/>
              </w:rPr>
              <w:t>Территория в районе Приборного завода</w:t>
            </w:r>
          </w:p>
        </w:tc>
      </w:tr>
      <w:tr w:rsidR="003946A2" w:rsidRPr="003946A2" w14:paraId="33E63F5F"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2C81585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4.1</w:t>
            </w:r>
          </w:p>
        </w:tc>
        <w:tc>
          <w:tcPr>
            <w:tcW w:w="983" w:type="pct"/>
            <w:tcBorders>
              <w:top w:val="nil"/>
              <w:left w:val="nil"/>
              <w:bottom w:val="single" w:sz="4" w:space="0" w:color="auto"/>
              <w:right w:val="single" w:sz="4" w:space="0" w:color="auto"/>
            </w:tcBorders>
            <w:shd w:val="clear" w:color="auto" w:fill="auto"/>
            <w:vAlign w:val="center"/>
            <w:hideMark/>
          </w:tcPr>
          <w:p w14:paraId="79270A92"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Детский сад на 220 мест</w:t>
            </w:r>
          </w:p>
        </w:tc>
        <w:tc>
          <w:tcPr>
            <w:tcW w:w="443" w:type="pct"/>
            <w:tcBorders>
              <w:top w:val="nil"/>
              <w:left w:val="nil"/>
              <w:bottom w:val="single" w:sz="4" w:space="0" w:color="auto"/>
              <w:right w:val="single" w:sz="4" w:space="0" w:color="auto"/>
            </w:tcBorders>
            <w:shd w:val="clear" w:color="auto" w:fill="auto"/>
            <w:vAlign w:val="center"/>
            <w:hideMark/>
          </w:tcPr>
          <w:p w14:paraId="69CD84BD"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0C6A30B0"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60DA843C"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3A0FE9C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220</w:t>
            </w:r>
          </w:p>
        </w:tc>
        <w:tc>
          <w:tcPr>
            <w:tcW w:w="540" w:type="pct"/>
            <w:tcBorders>
              <w:top w:val="nil"/>
              <w:left w:val="nil"/>
              <w:bottom w:val="single" w:sz="4" w:space="0" w:color="auto"/>
              <w:right w:val="single" w:sz="4" w:space="0" w:color="auto"/>
            </w:tcBorders>
            <w:shd w:val="clear" w:color="auto" w:fill="auto"/>
            <w:vAlign w:val="center"/>
            <w:hideMark/>
          </w:tcPr>
          <w:p w14:paraId="0F8789E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5DC20EE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78C27F4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0,33</w:t>
            </w:r>
          </w:p>
        </w:tc>
        <w:tc>
          <w:tcPr>
            <w:tcW w:w="362" w:type="pct"/>
            <w:tcBorders>
              <w:top w:val="nil"/>
              <w:left w:val="nil"/>
              <w:bottom w:val="single" w:sz="4" w:space="0" w:color="auto"/>
              <w:right w:val="single" w:sz="4" w:space="0" w:color="auto"/>
            </w:tcBorders>
            <w:shd w:val="clear" w:color="auto" w:fill="auto"/>
            <w:vAlign w:val="center"/>
            <w:hideMark/>
          </w:tcPr>
          <w:p w14:paraId="589A561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0,022</w:t>
            </w:r>
          </w:p>
        </w:tc>
      </w:tr>
      <w:tr w:rsidR="003946A2" w:rsidRPr="003946A2" w14:paraId="61C3DB0B"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2319F92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4.2</w:t>
            </w:r>
          </w:p>
        </w:tc>
        <w:tc>
          <w:tcPr>
            <w:tcW w:w="983" w:type="pct"/>
            <w:tcBorders>
              <w:top w:val="nil"/>
              <w:left w:val="nil"/>
              <w:bottom w:val="single" w:sz="4" w:space="0" w:color="auto"/>
              <w:right w:val="single" w:sz="4" w:space="0" w:color="auto"/>
            </w:tcBorders>
            <w:shd w:val="clear" w:color="auto" w:fill="auto"/>
            <w:vAlign w:val="center"/>
            <w:hideMark/>
          </w:tcPr>
          <w:p w14:paraId="367723C2"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Школа на 800 мест</w:t>
            </w:r>
          </w:p>
        </w:tc>
        <w:tc>
          <w:tcPr>
            <w:tcW w:w="443" w:type="pct"/>
            <w:tcBorders>
              <w:top w:val="nil"/>
              <w:left w:val="nil"/>
              <w:bottom w:val="single" w:sz="4" w:space="0" w:color="auto"/>
              <w:right w:val="single" w:sz="4" w:space="0" w:color="auto"/>
            </w:tcBorders>
            <w:shd w:val="clear" w:color="auto" w:fill="auto"/>
            <w:vAlign w:val="center"/>
            <w:hideMark/>
          </w:tcPr>
          <w:p w14:paraId="13A388D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03C679C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7039911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6B7F1C9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800</w:t>
            </w:r>
          </w:p>
        </w:tc>
        <w:tc>
          <w:tcPr>
            <w:tcW w:w="540" w:type="pct"/>
            <w:tcBorders>
              <w:top w:val="nil"/>
              <w:left w:val="nil"/>
              <w:bottom w:val="single" w:sz="4" w:space="0" w:color="auto"/>
              <w:right w:val="single" w:sz="4" w:space="0" w:color="auto"/>
            </w:tcBorders>
            <w:shd w:val="clear" w:color="auto" w:fill="auto"/>
            <w:vAlign w:val="center"/>
            <w:hideMark/>
          </w:tcPr>
          <w:p w14:paraId="067941A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74D840F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27411E6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2,533</w:t>
            </w:r>
          </w:p>
        </w:tc>
        <w:tc>
          <w:tcPr>
            <w:tcW w:w="362" w:type="pct"/>
            <w:tcBorders>
              <w:top w:val="nil"/>
              <w:left w:val="nil"/>
              <w:bottom w:val="single" w:sz="4" w:space="0" w:color="auto"/>
              <w:right w:val="single" w:sz="4" w:space="0" w:color="auto"/>
            </w:tcBorders>
            <w:shd w:val="clear" w:color="auto" w:fill="auto"/>
            <w:vAlign w:val="center"/>
            <w:hideMark/>
          </w:tcPr>
          <w:p w14:paraId="0837DA7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0,080</w:t>
            </w:r>
          </w:p>
        </w:tc>
      </w:tr>
      <w:tr w:rsidR="003946A2" w:rsidRPr="003946A2" w14:paraId="53D6C572"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31B7257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4.3</w:t>
            </w:r>
          </w:p>
        </w:tc>
        <w:tc>
          <w:tcPr>
            <w:tcW w:w="983" w:type="pct"/>
            <w:tcBorders>
              <w:top w:val="nil"/>
              <w:left w:val="nil"/>
              <w:bottom w:val="single" w:sz="4" w:space="0" w:color="auto"/>
              <w:right w:val="single" w:sz="4" w:space="0" w:color="auto"/>
            </w:tcBorders>
            <w:shd w:val="clear" w:color="auto" w:fill="auto"/>
            <w:vAlign w:val="center"/>
            <w:hideMark/>
          </w:tcPr>
          <w:p w14:paraId="5A25125B"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Многоквартирный дом</w:t>
            </w:r>
          </w:p>
        </w:tc>
        <w:tc>
          <w:tcPr>
            <w:tcW w:w="443" w:type="pct"/>
            <w:tcBorders>
              <w:top w:val="nil"/>
              <w:left w:val="nil"/>
              <w:bottom w:val="single" w:sz="4" w:space="0" w:color="auto"/>
              <w:right w:val="single" w:sz="4" w:space="0" w:color="auto"/>
            </w:tcBorders>
            <w:shd w:val="clear" w:color="auto" w:fill="auto"/>
            <w:vAlign w:val="center"/>
            <w:hideMark/>
          </w:tcPr>
          <w:p w14:paraId="5B3E1BE0"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30" w:type="pct"/>
            <w:tcBorders>
              <w:top w:val="nil"/>
              <w:left w:val="nil"/>
              <w:bottom w:val="single" w:sz="4" w:space="0" w:color="auto"/>
              <w:right w:val="single" w:sz="4" w:space="0" w:color="auto"/>
            </w:tcBorders>
            <w:shd w:val="clear" w:color="auto" w:fill="auto"/>
            <w:vAlign w:val="center"/>
            <w:hideMark/>
          </w:tcPr>
          <w:p w14:paraId="78C05303"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616</w:t>
            </w:r>
          </w:p>
        </w:tc>
        <w:tc>
          <w:tcPr>
            <w:tcW w:w="550" w:type="pct"/>
            <w:tcBorders>
              <w:top w:val="nil"/>
              <w:left w:val="nil"/>
              <w:bottom w:val="single" w:sz="4" w:space="0" w:color="auto"/>
              <w:right w:val="single" w:sz="4" w:space="0" w:color="auto"/>
            </w:tcBorders>
            <w:shd w:val="clear" w:color="auto" w:fill="auto"/>
            <w:vAlign w:val="center"/>
            <w:hideMark/>
          </w:tcPr>
          <w:p w14:paraId="053D96D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988</w:t>
            </w:r>
          </w:p>
        </w:tc>
        <w:tc>
          <w:tcPr>
            <w:tcW w:w="578" w:type="pct"/>
            <w:tcBorders>
              <w:top w:val="nil"/>
              <w:left w:val="nil"/>
              <w:bottom w:val="single" w:sz="4" w:space="0" w:color="auto"/>
              <w:right w:val="single" w:sz="4" w:space="0" w:color="auto"/>
            </w:tcBorders>
            <w:shd w:val="clear" w:color="auto" w:fill="auto"/>
            <w:vAlign w:val="center"/>
            <w:hideMark/>
          </w:tcPr>
          <w:p w14:paraId="26D0C6F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2568</w:t>
            </w:r>
          </w:p>
        </w:tc>
        <w:tc>
          <w:tcPr>
            <w:tcW w:w="540" w:type="pct"/>
            <w:tcBorders>
              <w:top w:val="nil"/>
              <w:left w:val="nil"/>
              <w:bottom w:val="single" w:sz="4" w:space="0" w:color="auto"/>
              <w:right w:val="single" w:sz="4" w:space="0" w:color="auto"/>
            </w:tcBorders>
            <w:shd w:val="clear" w:color="auto" w:fill="auto"/>
            <w:vAlign w:val="center"/>
            <w:hideMark/>
          </w:tcPr>
          <w:p w14:paraId="326CE9A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85600</w:t>
            </w:r>
          </w:p>
        </w:tc>
        <w:tc>
          <w:tcPr>
            <w:tcW w:w="459" w:type="pct"/>
            <w:tcBorders>
              <w:top w:val="nil"/>
              <w:left w:val="nil"/>
              <w:bottom w:val="single" w:sz="4" w:space="0" w:color="auto"/>
              <w:right w:val="single" w:sz="4" w:space="0" w:color="auto"/>
            </w:tcBorders>
            <w:shd w:val="clear" w:color="auto" w:fill="auto"/>
            <w:vAlign w:val="center"/>
            <w:hideMark/>
          </w:tcPr>
          <w:p w14:paraId="174CD7A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79F9102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7,957</w:t>
            </w:r>
          </w:p>
        </w:tc>
        <w:tc>
          <w:tcPr>
            <w:tcW w:w="362" w:type="pct"/>
            <w:tcBorders>
              <w:top w:val="nil"/>
              <w:left w:val="nil"/>
              <w:bottom w:val="single" w:sz="4" w:space="0" w:color="auto"/>
              <w:right w:val="single" w:sz="4" w:space="0" w:color="auto"/>
            </w:tcBorders>
            <w:shd w:val="clear" w:color="auto" w:fill="auto"/>
            <w:vAlign w:val="center"/>
            <w:hideMark/>
          </w:tcPr>
          <w:p w14:paraId="62EDB21C"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0,881</w:t>
            </w:r>
          </w:p>
        </w:tc>
      </w:tr>
      <w:tr w:rsidR="003946A2" w:rsidRPr="003946A2" w14:paraId="0772AB82"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noWrap/>
            <w:vAlign w:val="center"/>
            <w:hideMark/>
          </w:tcPr>
          <w:p w14:paraId="7161881E"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5</w:t>
            </w:r>
          </w:p>
        </w:tc>
        <w:tc>
          <w:tcPr>
            <w:tcW w:w="4832" w:type="pct"/>
            <w:gridSpan w:val="9"/>
            <w:tcBorders>
              <w:top w:val="single" w:sz="4" w:space="0" w:color="auto"/>
              <w:left w:val="nil"/>
              <w:bottom w:val="single" w:sz="4" w:space="0" w:color="auto"/>
              <w:right w:val="single" w:sz="4" w:space="0" w:color="auto"/>
            </w:tcBorders>
            <w:shd w:val="clear" w:color="auto" w:fill="auto"/>
            <w:vAlign w:val="center"/>
            <w:hideMark/>
          </w:tcPr>
          <w:p w14:paraId="45AFE1B5" w14:textId="77777777" w:rsidR="003946A2" w:rsidRPr="003946A2" w:rsidRDefault="003946A2" w:rsidP="003946A2">
            <w:pPr>
              <w:autoSpaceDE/>
              <w:autoSpaceDN/>
              <w:spacing w:line="240" w:lineRule="auto"/>
              <w:ind w:firstLine="0"/>
              <w:jc w:val="left"/>
              <w:rPr>
                <w:b/>
                <w:bCs/>
                <w:color w:val="000000"/>
                <w:sz w:val="20"/>
                <w:szCs w:val="20"/>
                <w:lang w:bidi="ar-SA"/>
              </w:rPr>
            </w:pPr>
            <w:r w:rsidRPr="003946A2">
              <w:rPr>
                <w:b/>
                <w:bCs/>
                <w:color w:val="000000"/>
                <w:sz w:val="20"/>
                <w:szCs w:val="20"/>
                <w:lang w:bidi="ar-SA"/>
              </w:rPr>
              <w:t>"Левобережье</w:t>
            </w:r>
            <w:proofErr w:type="gramStart"/>
            <w:r w:rsidRPr="003946A2">
              <w:rPr>
                <w:b/>
                <w:bCs/>
                <w:color w:val="000000"/>
                <w:sz w:val="20"/>
                <w:szCs w:val="20"/>
                <w:lang w:bidi="ar-SA"/>
              </w:rPr>
              <w:t>2</w:t>
            </w:r>
            <w:proofErr w:type="gramEnd"/>
            <w:r w:rsidRPr="003946A2">
              <w:rPr>
                <w:b/>
                <w:bCs/>
                <w:color w:val="000000"/>
                <w:sz w:val="20"/>
                <w:szCs w:val="20"/>
                <w:lang w:bidi="ar-SA"/>
              </w:rPr>
              <w:t>", два квартала севернее ул. Толстого</w:t>
            </w:r>
          </w:p>
        </w:tc>
      </w:tr>
      <w:tr w:rsidR="003946A2" w:rsidRPr="003946A2" w14:paraId="40CAFC5D"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552A4A0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5.1</w:t>
            </w:r>
          </w:p>
        </w:tc>
        <w:tc>
          <w:tcPr>
            <w:tcW w:w="983" w:type="pct"/>
            <w:tcBorders>
              <w:top w:val="nil"/>
              <w:left w:val="nil"/>
              <w:bottom w:val="single" w:sz="4" w:space="0" w:color="auto"/>
              <w:right w:val="single" w:sz="4" w:space="0" w:color="auto"/>
            </w:tcBorders>
            <w:shd w:val="clear" w:color="auto" w:fill="auto"/>
            <w:vAlign w:val="center"/>
            <w:hideMark/>
          </w:tcPr>
          <w:p w14:paraId="5266EA66"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Многоквартирные дома</w:t>
            </w:r>
          </w:p>
        </w:tc>
        <w:tc>
          <w:tcPr>
            <w:tcW w:w="443" w:type="pct"/>
            <w:tcBorders>
              <w:top w:val="nil"/>
              <w:left w:val="nil"/>
              <w:bottom w:val="single" w:sz="4" w:space="0" w:color="auto"/>
              <w:right w:val="single" w:sz="4" w:space="0" w:color="auto"/>
            </w:tcBorders>
            <w:shd w:val="clear" w:color="auto" w:fill="auto"/>
            <w:vAlign w:val="center"/>
            <w:hideMark/>
          </w:tcPr>
          <w:p w14:paraId="513B2E8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30" w:type="pct"/>
            <w:tcBorders>
              <w:top w:val="nil"/>
              <w:left w:val="nil"/>
              <w:bottom w:val="single" w:sz="4" w:space="0" w:color="auto"/>
              <w:right w:val="single" w:sz="4" w:space="0" w:color="auto"/>
            </w:tcBorders>
            <w:shd w:val="clear" w:color="auto" w:fill="auto"/>
            <w:vAlign w:val="center"/>
            <w:hideMark/>
          </w:tcPr>
          <w:p w14:paraId="6676062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616</w:t>
            </w:r>
          </w:p>
        </w:tc>
        <w:tc>
          <w:tcPr>
            <w:tcW w:w="550" w:type="pct"/>
            <w:tcBorders>
              <w:top w:val="nil"/>
              <w:left w:val="nil"/>
              <w:bottom w:val="single" w:sz="4" w:space="0" w:color="auto"/>
              <w:right w:val="single" w:sz="4" w:space="0" w:color="auto"/>
            </w:tcBorders>
            <w:shd w:val="clear" w:color="auto" w:fill="auto"/>
            <w:vAlign w:val="center"/>
            <w:hideMark/>
          </w:tcPr>
          <w:p w14:paraId="58D7F19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888</w:t>
            </w:r>
          </w:p>
        </w:tc>
        <w:tc>
          <w:tcPr>
            <w:tcW w:w="578" w:type="pct"/>
            <w:tcBorders>
              <w:top w:val="nil"/>
              <w:left w:val="nil"/>
              <w:bottom w:val="single" w:sz="4" w:space="0" w:color="auto"/>
              <w:right w:val="single" w:sz="4" w:space="0" w:color="auto"/>
            </w:tcBorders>
            <w:shd w:val="clear" w:color="auto" w:fill="auto"/>
            <w:vAlign w:val="center"/>
            <w:hideMark/>
          </w:tcPr>
          <w:p w14:paraId="6F5B463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2308</w:t>
            </w:r>
          </w:p>
        </w:tc>
        <w:tc>
          <w:tcPr>
            <w:tcW w:w="540" w:type="pct"/>
            <w:tcBorders>
              <w:top w:val="nil"/>
              <w:left w:val="nil"/>
              <w:bottom w:val="single" w:sz="4" w:space="0" w:color="auto"/>
              <w:right w:val="single" w:sz="4" w:space="0" w:color="auto"/>
            </w:tcBorders>
            <w:shd w:val="clear" w:color="auto" w:fill="auto"/>
            <w:vAlign w:val="center"/>
            <w:hideMark/>
          </w:tcPr>
          <w:p w14:paraId="1BA2174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69200</w:t>
            </w:r>
          </w:p>
        </w:tc>
        <w:tc>
          <w:tcPr>
            <w:tcW w:w="459" w:type="pct"/>
            <w:tcBorders>
              <w:top w:val="nil"/>
              <w:left w:val="nil"/>
              <w:bottom w:val="single" w:sz="4" w:space="0" w:color="auto"/>
              <w:right w:val="single" w:sz="4" w:space="0" w:color="auto"/>
            </w:tcBorders>
            <w:shd w:val="clear" w:color="auto" w:fill="auto"/>
            <w:vAlign w:val="center"/>
            <w:hideMark/>
          </w:tcPr>
          <w:p w14:paraId="3462FFF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5501868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6,575</w:t>
            </w:r>
          </w:p>
        </w:tc>
        <w:tc>
          <w:tcPr>
            <w:tcW w:w="362" w:type="pct"/>
            <w:tcBorders>
              <w:top w:val="nil"/>
              <w:left w:val="nil"/>
              <w:bottom w:val="single" w:sz="4" w:space="0" w:color="auto"/>
              <w:right w:val="single" w:sz="4" w:space="0" w:color="auto"/>
            </w:tcBorders>
            <w:shd w:val="clear" w:color="auto" w:fill="auto"/>
            <w:vAlign w:val="center"/>
            <w:hideMark/>
          </w:tcPr>
          <w:p w14:paraId="3693024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0,792</w:t>
            </w:r>
          </w:p>
        </w:tc>
      </w:tr>
      <w:tr w:rsidR="003946A2" w:rsidRPr="003946A2" w14:paraId="0888C1CF"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464059D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5.2</w:t>
            </w:r>
          </w:p>
        </w:tc>
        <w:tc>
          <w:tcPr>
            <w:tcW w:w="983" w:type="pct"/>
            <w:tcBorders>
              <w:top w:val="nil"/>
              <w:left w:val="nil"/>
              <w:bottom w:val="single" w:sz="4" w:space="0" w:color="auto"/>
              <w:right w:val="single" w:sz="4" w:space="0" w:color="auto"/>
            </w:tcBorders>
            <w:shd w:val="clear" w:color="auto" w:fill="auto"/>
            <w:vAlign w:val="center"/>
            <w:hideMark/>
          </w:tcPr>
          <w:p w14:paraId="2DC2A58E"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 xml:space="preserve">Производство </w:t>
            </w:r>
            <w:proofErr w:type="spellStart"/>
            <w:r w:rsidRPr="003946A2">
              <w:rPr>
                <w:color w:val="000000"/>
                <w:sz w:val="20"/>
                <w:szCs w:val="20"/>
                <w:lang w:bidi="ar-SA"/>
              </w:rPr>
              <w:t>фарм</w:t>
            </w:r>
            <w:proofErr w:type="gramStart"/>
            <w:r w:rsidRPr="003946A2">
              <w:rPr>
                <w:color w:val="000000"/>
                <w:sz w:val="20"/>
                <w:szCs w:val="20"/>
                <w:lang w:bidi="ar-SA"/>
              </w:rPr>
              <w:t>.п</w:t>
            </w:r>
            <w:proofErr w:type="gramEnd"/>
            <w:r w:rsidRPr="003946A2">
              <w:rPr>
                <w:color w:val="000000"/>
                <w:sz w:val="20"/>
                <w:szCs w:val="20"/>
                <w:lang w:bidi="ar-SA"/>
              </w:rPr>
              <w:t>репаратов</w:t>
            </w:r>
            <w:proofErr w:type="spellEnd"/>
          </w:p>
        </w:tc>
        <w:tc>
          <w:tcPr>
            <w:tcW w:w="443" w:type="pct"/>
            <w:tcBorders>
              <w:top w:val="nil"/>
              <w:left w:val="nil"/>
              <w:bottom w:val="single" w:sz="4" w:space="0" w:color="auto"/>
              <w:right w:val="single" w:sz="4" w:space="0" w:color="auto"/>
            </w:tcBorders>
            <w:shd w:val="clear" w:color="auto" w:fill="auto"/>
            <w:vAlign w:val="center"/>
            <w:hideMark/>
          </w:tcPr>
          <w:p w14:paraId="1F56116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43E5731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547CB2FC"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4EEB5CE4"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36576D8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5311673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5DB1E2B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0,351</w:t>
            </w:r>
          </w:p>
        </w:tc>
        <w:tc>
          <w:tcPr>
            <w:tcW w:w="362" w:type="pct"/>
            <w:tcBorders>
              <w:top w:val="nil"/>
              <w:left w:val="nil"/>
              <w:bottom w:val="single" w:sz="4" w:space="0" w:color="auto"/>
              <w:right w:val="single" w:sz="4" w:space="0" w:color="auto"/>
            </w:tcBorders>
            <w:shd w:val="clear" w:color="auto" w:fill="auto"/>
            <w:vAlign w:val="center"/>
            <w:hideMark/>
          </w:tcPr>
          <w:p w14:paraId="0C53DE6D"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0,198</w:t>
            </w:r>
          </w:p>
        </w:tc>
      </w:tr>
      <w:tr w:rsidR="003946A2" w:rsidRPr="003946A2" w14:paraId="73DEA1DB"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017FDD3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5.3</w:t>
            </w:r>
          </w:p>
        </w:tc>
        <w:tc>
          <w:tcPr>
            <w:tcW w:w="983" w:type="pct"/>
            <w:tcBorders>
              <w:top w:val="nil"/>
              <w:left w:val="nil"/>
              <w:bottom w:val="single" w:sz="4" w:space="0" w:color="auto"/>
              <w:right w:val="single" w:sz="4" w:space="0" w:color="auto"/>
            </w:tcBorders>
            <w:shd w:val="clear" w:color="auto" w:fill="auto"/>
            <w:vAlign w:val="center"/>
            <w:hideMark/>
          </w:tcPr>
          <w:p w14:paraId="21577276" w14:textId="77777777" w:rsidR="003946A2" w:rsidRPr="003946A2" w:rsidRDefault="003946A2" w:rsidP="003946A2">
            <w:pPr>
              <w:autoSpaceDE/>
              <w:autoSpaceDN/>
              <w:spacing w:line="240" w:lineRule="auto"/>
              <w:ind w:firstLine="0"/>
              <w:jc w:val="left"/>
              <w:rPr>
                <w:color w:val="000000"/>
                <w:sz w:val="20"/>
                <w:szCs w:val="20"/>
                <w:lang w:bidi="ar-SA"/>
              </w:rPr>
            </w:pPr>
            <w:proofErr w:type="spellStart"/>
            <w:r w:rsidRPr="003946A2">
              <w:rPr>
                <w:color w:val="000000"/>
                <w:sz w:val="20"/>
                <w:szCs w:val="20"/>
                <w:lang w:bidi="ar-SA"/>
              </w:rPr>
              <w:t>Физкультурнооздоровительный</w:t>
            </w:r>
            <w:proofErr w:type="spellEnd"/>
            <w:r w:rsidRPr="003946A2">
              <w:rPr>
                <w:color w:val="000000"/>
                <w:sz w:val="20"/>
                <w:szCs w:val="20"/>
                <w:lang w:bidi="ar-SA"/>
              </w:rPr>
              <w:t xml:space="preserve"> центр</w:t>
            </w:r>
          </w:p>
        </w:tc>
        <w:tc>
          <w:tcPr>
            <w:tcW w:w="443" w:type="pct"/>
            <w:tcBorders>
              <w:top w:val="nil"/>
              <w:left w:val="nil"/>
              <w:bottom w:val="single" w:sz="4" w:space="0" w:color="auto"/>
              <w:right w:val="single" w:sz="4" w:space="0" w:color="auto"/>
            </w:tcBorders>
            <w:shd w:val="clear" w:color="auto" w:fill="auto"/>
            <w:vAlign w:val="center"/>
            <w:hideMark/>
          </w:tcPr>
          <w:p w14:paraId="32CED1A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434E3FF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2BF8905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79C6B5E4"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573CECE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860</w:t>
            </w:r>
          </w:p>
        </w:tc>
        <w:tc>
          <w:tcPr>
            <w:tcW w:w="459" w:type="pct"/>
            <w:tcBorders>
              <w:top w:val="nil"/>
              <w:left w:val="nil"/>
              <w:bottom w:val="single" w:sz="4" w:space="0" w:color="auto"/>
              <w:right w:val="single" w:sz="4" w:space="0" w:color="auto"/>
            </w:tcBorders>
            <w:shd w:val="clear" w:color="auto" w:fill="auto"/>
            <w:vAlign w:val="center"/>
            <w:hideMark/>
          </w:tcPr>
          <w:p w14:paraId="575A3F1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5500</w:t>
            </w:r>
          </w:p>
        </w:tc>
        <w:tc>
          <w:tcPr>
            <w:tcW w:w="488" w:type="pct"/>
            <w:tcBorders>
              <w:top w:val="nil"/>
              <w:left w:val="nil"/>
              <w:bottom w:val="single" w:sz="4" w:space="0" w:color="auto"/>
              <w:right w:val="single" w:sz="4" w:space="0" w:color="auto"/>
            </w:tcBorders>
            <w:shd w:val="clear" w:color="auto" w:fill="auto"/>
            <w:vAlign w:val="center"/>
            <w:hideMark/>
          </w:tcPr>
          <w:p w14:paraId="3C339DB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0,218</w:t>
            </w:r>
          </w:p>
        </w:tc>
        <w:tc>
          <w:tcPr>
            <w:tcW w:w="362" w:type="pct"/>
            <w:tcBorders>
              <w:top w:val="nil"/>
              <w:left w:val="nil"/>
              <w:bottom w:val="single" w:sz="4" w:space="0" w:color="auto"/>
              <w:right w:val="single" w:sz="4" w:space="0" w:color="auto"/>
            </w:tcBorders>
            <w:shd w:val="clear" w:color="auto" w:fill="auto"/>
            <w:vAlign w:val="center"/>
            <w:hideMark/>
          </w:tcPr>
          <w:p w14:paraId="2336441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0,136</w:t>
            </w:r>
          </w:p>
        </w:tc>
      </w:tr>
      <w:tr w:rsidR="003946A2" w:rsidRPr="003946A2" w14:paraId="58AC929C"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3EF452A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5.4</w:t>
            </w:r>
          </w:p>
        </w:tc>
        <w:tc>
          <w:tcPr>
            <w:tcW w:w="983" w:type="pct"/>
            <w:tcBorders>
              <w:top w:val="nil"/>
              <w:left w:val="nil"/>
              <w:bottom w:val="single" w:sz="4" w:space="0" w:color="auto"/>
              <w:right w:val="single" w:sz="4" w:space="0" w:color="auto"/>
            </w:tcBorders>
            <w:shd w:val="clear" w:color="auto" w:fill="auto"/>
            <w:vAlign w:val="center"/>
            <w:hideMark/>
          </w:tcPr>
          <w:p w14:paraId="3E13D9DD" w14:textId="77777777" w:rsidR="003946A2" w:rsidRPr="003946A2" w:rsidRDefault="003946A2" w:rsidP="003946A2">
            <w:pPr>
              <w:autoSpaceDE/>
              <w:autoSpaceDN/>
              <w:spacing w:line="240" w:lineRule="auto"/>
              <w:ind w:firstLine="0"/>
              <w:jc w:val="left"/>
              <w:rPr>
                <w:color w:val="000000"/>
                <w:sz w:val="20"/>
                <w:szCs w:val="20"/>
                <w:lang w:bidi="ar-SA"/>
              </w:rPr>
            </w:pPr>
            <w:proofErr w:type="spellStart"/>
            <w:r w:rsidRPr="003946A2">
              <w:rPr>
                <w:color w:val="000000"/>
                <w:sz w:val="20"/>
                <w:szCs w:val="20"/>
                <w:lang w:bidi="ar-SA"/>
              </w:rPr>
              <w:t>Физкультурнооздоровительный</w:t>
            </w:r>
            <w:proofErr w:type="spellEnd"/>
            <w:r w:rsidRPr="003946A2">
              <w:rPr>
                <w:color w:val="000000"/>
                <w:sz w:val="20"/>
                <w:szCs w:val="20"/>
                <w:lang w:bidi="ar-SA"/>
              </w:rPr>
              <w:t xml:space="preserve"> компле</w:t>
            </w:r>
            <w:proofErr w:type="gramStart"/>
            <w:r w:rsidRPr="003946A2">
              <w:rPr>
                <w:color w:val="000000"/>
                <w:sz w:val="20"/>
                <w:szCs w:val="20"/>
                <w:lang w:bidi="ar-SA"/>
              </w:rPr>
              <w:t>кс с тр</w:t>
            </w:r>
            <w:proofErr w:type="gramEnd"/>
            <w:r w:rsidRPr="003946A2">
              <w:rPr>
                <w:color w:val="000000"/>
                <w:sz w:val="20"/>
                <w:szCs w:val="20"/>
                <w:lang w:bidi="ar-SA"/>
              </w:rPr>
              <w:t>ибуной на 500 мест</w:t>
            </w:r>
          </w:p>
        </w:tc>
        <w:tc>
          <w:tcPr>
            <w:tcW w:w="443" w:type="pct"/>
            <w:tcBorders>
              <w:top w:val="nil"/>
              <w:left w:val="nil"/>
              <w:bottom w:val="single" w:sz="4" w:space="0" w:color="auto"/>
              <w:right w:val="single" w:sz="4" w:space="0" w:color="auto"/>
            </w:tcBorders>
            <w:shd w:val="clear" w:color="auto" w:fill="auto"/>
            <w:vAlign w:val="center"/>
            <w:hideMark/>
          </w:tcPr>
          <w:p w14:paraId="1A99BD2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16FAD1D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2F51204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5650820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6999743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1752</w:t>
            </w:r>
          </w:p>
        </w:tc>
        <w:tc>
          <w:tcPr>
            <w:tcW w:w="459" w:type="pct"/>
            <w:tcBorders>
              <w:top w:val="nil"/>
              <w:left w:val="nil"/>
              <w:bottom w:val="single" w:sz="4" w:space="0" w:color="auto"/>
              <w:right w:val="single" w:sz="4" w:space="0" w:color="auto"/>
            </w:tcBorders>
            <w:shd w:val="clear" w:color="auto" w:fill="auto"/>
            <w:vAlign w:val="center"/>
            <w:hideMark/>
          </w:tcPr>
          <w:p w14:paraId="3F0CB08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14108</w:t>
            </w:r>
          </w:p>
        </w:tc>
        <w:tc>
          <w:tcPr>
            <w:tcW w:w="488" w:type="pct"/>
            <w:tcBorders>
              <w:top w:val="nil"/>
              <w:left w:val="nil"/>
              <w:bottom w:val="single" w:sz="4" w:space="0" w:color="auto"/>
              <w:right w:val="single" w:sz="4" w:space="0" w:color="auto"/>
            </w:tcBorders>
            <w:shd w:val="clear" w:color="auto" w:fill="auto"/>
            <w:vAlign w:val="center"/>
            <w:hideMark/>
          </w:tcPr>
          <w:p w14:paraId="64DE2F7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0,288</w:t>
            </w:r>
          </w:p>
        </w:tc>
        <w:tc>
          <w:tcPr>
            <w:tcW w:w="362" w:type="pct"/>
            <w:tcBorders>
              <w:top w:val="nil"/>
              <w:left w:val="nil"/>
              <w:bottom w:val="single" w:sz="4" w:space="0" w:color="auto"/>
              <w:right w:val="single" w:sz="4" w:space="0" w:color="auto"/>
            </w:tcBorders>
            <w:shd w:val="clear" w:color="auto" w:fill="auto"/>
            <w:vAlign w:val="center"/>
            <w:hideMark/>
          </w:tcPr>
          <w:p w14:paraId="3AD0006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0,160</w:t>
            </w:r>
          </w:p>
        </w:tc>
      </w:tr>
      <w:tr w:rsidR="003946A2" w:rsidRPr="003946A2" w14:paraId="28CD49D4" w14:textId="77777777" w:rsidTr="003946A2">
        <w:trPr>
          <w:trHeight w:val="20"/>
        </w:trPr>
        <w:tc>
          <w:tcPr>
            <w:tcW w:w="4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F815C09"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ВСЕГО на первую очередь</w:t>
            </w:r>
          </w:p>
        </w:tc>
        <w:tc>
          <w:tcPr>
            <w:tcW w:w="488" w:type="pct"/>
            <w:tcBorders>
              <w:top w:val="nil"/>
              <w:left w:val="nil"/>
              <w:bottom w:val="single" w:sz="4" w:space="0" w:color="auto"/>
              <w:right w:val="single" w:sz="4" w:space="0" w:color="auto"/>
            </w:tcBorders>
            <w:shd w:val="clear" w:color="auto" w:fill="auto"/>
            <w:vAlign w:val="center"/>
            <w:hideMark/>
          </w:tcPr>
          <w:p w14:paraId="50B4BEA7"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27,318</w:t>
            </w:r>
          </w:p>
        </w:tc>
        <w:tc>
          <w:tcPr>
            <w:tcW w:w="362" w:type="pct"/>
            <w:tcBorders>
              <w:top w:val="nil"/>
              <w:left w:val="nil"/>
              <w:bottom w:val="single" w:sz="4" w:space="0" w:color="auto"/>
              <w:right w:val="single" w:sz="4" w:space="0" w:color="auto"/>
            </w:tcBorders>
            <w:shd w:val="clear" w:color="auto" w:fill="auto"/>
            <w:vAlign w:val="center"/>
            <w:hideMark/>
          </w:tcPr>
          <w:p w14:paraId="4102F066"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3,394</w:t>
            </w:r>
          </w:p>
        </w:tc>
      </w:tr>
      <w:tr w:rsidR="003946A2" w:rsidRPr="003946A2" w14:paraId="27D0A6E8" w14:textId="77777777" w:rsidTr="003946A2">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6961C82"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Расчетный срок (2026-2031 гг.)</w:t>
            </w:r>
          </w:p>
        </w:tc>
      </w:tr>
      <w:tr w:rsidR="003946A2" w:rsidRPr="003946A2" w14:paraId="30A23F55"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noWrap/>
            <w:vAlign w:val="center"/>
            <w:hideMark/>
          </w:tcPr>
          <w:p w14:paraId="0A9FD98B"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6</w:t>
            </w:r>
          </w:p>
        </w:tc>
        <w:tc>
          <w:tcPr>
            <w:tcW w:w="4832" w:type="pct"/>
            <w:gridSpan w:val="9"/>
            <w:tcBorders>
              <w:top w:val="single" w:sz="4" w:space="0" w:color="auto"/>
              <w:left w:val="nil"/>
              <w:bottom w:val="single" w:sz="4" w:space="0" w:color="auto"/>
              <w:right w:val="single" w:sz="4" w:space="0" w:color="auto"/>
            </w:tcBorders>
            <w:shd w:val="clear" w:color="auto" w:fill="auto"/>
            <w:vAlign w:val="center"/>
            <w:hideMark/>
          </w:tcPr>
          <w:p w14:paraId="31695302" w14:textId="77777777" w:rsidR="003946A2" w:rsidRPr="003946A2" w:rsidRDefault="003946A2" w:rsidP="003946A2">
            <w:pPr>
              <w:autoSpaceDE/>
              <w:autoSpaceDN/>
              <w:spacing w:line="240" w:lineRule="auto"/>
              <w:ind w:firstLine="0"/>
              <w:jc w:val="left"/>
              <w:rPr>
                <w:b/>
                <w:bCs/>
                <w:color w:val="000000"/>
                <w:sz w:val="20"/>
                <w:szCs w:val="20"/>
                <w:lang w:bidi="ar-SA"/>
              </w:rPr>
            </w:pPr>
            <w:r w:rsidRPr="003946A2">
              <w:rPr>
                <w:b/>
                <w:bCs/>
                <w:color w:val="000000"/>
                <w:sz w:val="20"/>
                <w:szCs w:val="20"/>
                <w:lang w:bidi="ar-SA"/>
              </w:rPr>
              <w:t>Северная часть района "Левобережье</w:t>
            </w:r>
            <w:proofErr w:type="gramStart"/>
            <w:r w:rsidRPr="003946A2">
              <w:rPr>
                <w:b/>
                <w:bCs/>
                <w:color w:val="000000"/>
                <w:sz w:val="20"/>
                <w:szCs w:val="20"/>
                <w:lang w:bidi="ar-SA"/>
              </w:rPr>
              <w:t>2</w:t>
            </w:r>
            <w:proofErr w:type="gramEnd"/>
            <w:r w:rsidRPr="003946A2">
              <w:rPr>
                <w:b/>
                <w:bCs/>
                <w:color w:val="000000"/>
                <w:sz w:val="20"/>
                <w:szCs w:val="20"/>
                <w:lang w:bidi="ar-SA"/>
              </w:rPr>
              <w:t>"</w:t>
            </w:r>
          </w:p>
        </w:tc>
      </w:tr>
      <w:tr w:rsidR="003946A2" w:rsidRPr="003946A2" w14:paraId="3638E21A"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5B645DE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6.1</w:t>
            </w:r>
          </w:p>
        </w:tc>
        <w:tc>
          <w:tcPr>
            <w:tcW w:w="983" w:type="pct"/>
            <w:tcBorders>
              <w:top w:val="nil"/>
              <w:left w:val="nil"/>
              <w:bottom w:val="single" w:sz="4" w:space="0" w:color="auto"/>
              <w:right w:val="single" w:sz="4" w:space="0" w:color="auto"/>
            </w:tcBorders>
            <w:shd w:val="clear" w:color="auto" w:fill="auto"/>
            <w:vAlign w:val="center"/>
            <w:hideMark/>
          </w:tcPr>
          <w:p w14:paraId="3473E97F"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Многоквартирные дома</w:t>
            </w:r>
          </w:p>
        </w:tc>
        <w:tc>
          <w:tcPr>
            <w:tcW w:w="443" w:type="pct"/>
            <w:tcBorders>
              <w:top w:val="nil"/>
              <w:left w:val="nil"/>
              <w:bottom w:val="single" w:sz="4" w:space="0" w:color="auto"/>
              <w:right w:val="single" w:sz="4" w:space="0" w:color="auto"/>
            </w:tcBorders>
            <w:shd w:val="clear" w:color="auto" w:fill="auto"/>
            <w:vAlign w:val="center"/>
            <w:hideMark/>
          </w:tcPr>
          <w:p w14:paraId="5DD180E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30" w:type="pct"/>
            <w:tcBorders>
              <w:top w:val="nil"/>
              <w:left w:val="nil"/>
              <w:bottom w:val="single" w:sz="4" w:space="0" w:color="auto"/>
              <w:right w:val="single" w:sz="4" w:space="0" w:color="auto"/>
            </w:tcBorders>
            <w:shd w:val="clear" w:color="auto" w:fill="auto"/>
            <w:vAlign w:val="center"/>
            <w:hideMark/>
          </w:tcPr>
          <w:p w14:paraId="494B20F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6-16</w:t>
            </w:r>
          </w:p>
        </w:tc>
        <w:tc>
          <w:tcPr>
            <w:tcW w:w="550" w:type="pct"/>
            <w:tcBorders>
              <w:top w:val="nil"/>
              <w:left w:val="nil"/>
              <w:bottom w:val="single" w:sz="4" w:space="0" w:color="auto"/>
              <w:right w:val="single" w:sz="4" w:space="0" w:color="auto"/>
            </w:tcBorders>
            <w:shd w:val="clear" w:color="auto" w:fill="auto"/>
            <w:vAlign w:val="center"/>
            <w:hideMark/>
          </w:tcPr>
          <w:p w14:paraId="623C9804"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1110</w:t>
            </w:r>
          </w:p>
        </w:tc>
        <w:tc>
          <w:tcPr>
            <w:tcW w:w="578" w:type="pct"/>
            <w:tcBorders>
              <w:top w:val="nil"/>
              <w:left w:val="nil"/>
              <w:bottom w:val="single" w:sz="4" w:space="0" w:color="auto"/>
              <w:right w:val="single" w:sz="4" w:space="0" w:color="auto"/>
            </w:tcBorders>
            <w:shd w:val="clear" w:color="auto" w:fill="auto"/>
            <w:vAlign w:val="center"/>
            <w:hideMark/>
          </w:tcPr>
          <w:p w14:paraId="49A0CE0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2885</w:t>
            </w:r>
          </w:p>
        </w:tc>
        <w:tc>
          <w:tcPr>
            <w:tcW w:w="540" w:type="pct"/>
            <w:tcBorders>
              <w:top w:val="nil"/>
              <w:left w:val="nil"/>
              <w:bottom w:val="single" w:sz="4" w:space="0" w:color="auto"/>
              <w:right w:val="single" w:sz="4" w:space="0" w:color="auto"/>
            </w:tcBorders>
            <w:shd w:val="clear" w:color="auto" w:fill="auto"/>
            <w:vAlign w:val="center"/>
            <w:hideMark/>
          </w:tcPr>
          <w:p w14:paraId="390DF1E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86500</w:t>
            </w:r>
          </w:p>
        </w:tc>
        <w:tc>
          <w:tcPr>
            <w:tcW w:w="459" w:type="pct"/>
            <w:tcBorders>
              <w:top w:val="nil"/>
              <w:left w:val="nil"/>
              <w:bottom w:val="single" w:sz="4" w:space="0" w:color="auto"/>
              <w:right w:val="single" w:sz="4" w:space="0" w:color="auto"/>
            </w:tcBorders>
            <w:shd w:val="clear" w:color="auto" w:fill="auto"/>
            <w:vAlign w:val="center"/>
            <w:hideMark/>
          </w:tcPr>
          <w:p w14:paraId="6706570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79458A2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8,219</w:t>
            </w:r>
          </w:p>
        </w:tc>
        <w:tc>
          <w:tcPr>
            <w:tcW w:w="362" w:type="pct"/>
            <w:tcBorders>
              <w:top w:val="nil"/>
              <w:left w:val="nil"/>
              <w:bottom w:val="single" w:sz="4" w:space="0" w:color="auto"/>
              <w:right w:val="single" w:sz="4" w:space="0" w:color="auto"/>
            </w:tcBorders>
            <w:shd w:val="clear" w:color="auto" w:fill="auto"/>
            <w:vAlign w:val="center"/>
            <w:hideMark/>
          </w:tcPr>
          <w:p w14:paraId="7BD1AF24"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0,989</w:t>
            </w:r>
          </w:p>
        </w:tc>
      </w:tr>
      <w:tr w:rsidR="003946A2" w:rsidRPr="003946A2" w14:paraId="08A402E2"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noWrap/>
            <w:vAlign w:val="center"/>
            <w:hideMark/>
          </w:tcPr>
          <w:p w14:paraId="3F46DA2F"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7</w:t>
            </w:r>
          </w:p>
        </w:tc>
        <w:tc>
          <w:tcPr>
            <w:tcW w:w="4832" w:type="pct"/>
            <w:gridSpan w:val="9"/>
            <w:tcBorders>
              <w:top w:val="single" w:sz="4" w:space="0" w:color="auto"/>
              <w:left w:val="nil"/>
              <w:bottom w:val="single" w:sz="4" w:space="0" w:color="auto"/>
              <w:right w:val="single" w:sz="4" w:space="0" w:color="auto"/>
            </w:tcBorders>
            <w:shd w:val="clear" w:color="auto" w:fill="auto"/>
            <w:vAlign w:val="center"/>
            <w:hideMark/>
          </w:tcPr>
          <w:p w14:paraId="1C2D15A4" w14:textId="77777777" w:rsidR="003946A2" w:rsidRPr="003946A2" w:rsidRDefault="003946A2" w:rsidP="003946A2">
            <w:pPr>
              <w:autoSpaceDE/>
              <w:autoSpaceDN/>
              <w:spacing w:line="240" w:lineRule="auto"/>
              <w:ind w:firstLine="0"/>
              <w:jc w:val="left"/>
              <w:rPr>
                <w:b/>
                <w:bCs/>
                <w:color w:val="000000"/>
                <w:sz w:val="20"/>
                <w:szCs w:val="20"/>
                <w:lang w:bidi="ar-SA"/>
              </w:rPr>
            </w:pPr>
            <w:r w:rsidRPr="003946A2">
              <w:rPr>
                <w:b/>
                <w:bCs/>
                <w:color w:val="000000"/>
                <w:sz w:val="20"/>
                <w:szCs w:val="20"/>
                <w:lang w:bidi="ar-SA"/>
              </w:rPr>
              <w:t>Район "Птицефабрики"</w:t>
            </w:r>
          </w:p>
        </w:tc>
      </w:tr>
      <w:tr w:rsidR="003946A2" w:rsidRPr="003946A2" w14:paraId="7678BF07"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170F447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7.2</w:t>
            </w:r>
          </w:p>
        </w:tc>
        <w:tc>
          <w:tcPr>
            <w:tcW w:w="983" w:type="pct"/>
            <w:tcBorders>
              <w:top w:val="nil"/>
              <w:left w:val="nil"/>
              <w:bottom w:val="single" w:sz="4" w:space="0" w:color="auto"/>
              <w:right w:val="single" w:sz="4" w:space="0" w:color="auto"/>
            </w:tcBorders>
            <w:shd w:val="clear" w:color="auto" w:fill="auto"/>
            <w:vAlign w:val="center"/>
            <w:hideMark/>
          </w:tcPr>
          <w:p w14:paraId="3FC22AB9"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Многоквартирные дома</w:t>
            </w:r>
          </w:p>
        </w:tc>
        <w:tc>
          <w:tcPr>
            <w:tcW w:w="443" w:type="pct"/>
            <w:tcBorders>
              <w:top w:val="nil"/>
              <w:left w:val="nil"/>
              <w:bottom w:val="single" w:sz="4" w:space="0" w:color="auto"/>
              <w:right w:val="single" w:sz="4" w:space="0" w:color="auto"/>
            </w:tcBorders>
            <w:shd w:val="clear" w:color="auto" w:fill="auto"/>
            <w:vAlign w:val="center"/>
            <w:hideMark/>
          </w:tcPr>
          <w:p w14:paraId="16EDDC77"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30" w:type="pct"/>
            <w:tcBorders>
              <w:top w:val="nil"/>
              <w:left w:val="nil"/>
              <w:bottom w:val="single" w:sz="4" w:space="0" w:color="auto"/>
              <w:right w:val="single" w:sz="4" w:space="0" w:color="auto"/>
            </w:tcBorders>
            <w:shd w:val="clear" w:color="auto" w:fill="auto"/>
            <w:vAlign w:val="center"/>
            <w:hideMark/>
          </w:tcPr>
          <w:p w14:paraId="3E2F923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4-5</w:t>
            </w:r>
          </w:p>
        </w:tc>
        <w:tc>
          <w:tcPr>
            <w:tcW w:w="550" w:type="pct"/>
            <w:tcBorders>
              <w:top w:val="nil"/>
              <w:left w:val="nil"/>
              <w:bottom w:val="single" w:sz="4" w:space="0" w:color="auto"/>
              <w:right w:val="single" w:sz="4" w:space="0" w:color="auto"/>
            </w:tcBorders>
            <w:shd w:val="clear" w:color="auto" w:fill="auto"/>
            <w:vAlign w:val="center"/>
            <w:hideMark/>
          </w:tcPr>
          <w:p w14:paraId="4209A27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703</w:t>
            </w:r>
          </w:p>
        </w:tc>
        <w:tc>
          <w:tcPr>
            <w:tcW w:w="578" w:type="pct"/>
            <w:tcBorders>
              <w:top w:val="nil"/>
              <w:left w:val="nil"/>
              <w:bottom w:val="single" w:sz="4" w:space="0" w:color="auto"/>
              <w:right w:val="single" w:sz="4" w:space="0" w:color="auto"/>
            </w:tcBorders>
            <w:shd w:val="clear" w:color="auto" w:fill="auto"/>
            <w:vAlign w:val="center"/>
            <w:hideMark/>
          </w:tcPr>
          <w:p w14:paraId="06AAC8E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1829</w:t>
            </w:r>
          </w:p>
        </w:tc>
        <w:tc>
          <w:tcPr>
            <w:tcW w:w="540" w:type="pct"/>
            <w:tcBorders>
              <w:top w:val="nil"/>
              <w:left w:val="nil"/>
              <w:bottom w:val="single" w:sz="4" w:space="0" w:color="auto"/>
              <w:right w:val="single" w:sz="4" w:space="0" w:color="auto"/>
            </w:tcBorders>
            <w:shd w:val="clear" w:color="auto" w:fill="auto"/>
            <w:vAlign w:val="center"/>
            <w:hideMark/>
          </w:tcPr>
          <w:p w14:paraId="60EA5B0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54900</w:t>
            </w:r>
          </w:p>
        </w:tc>
        <w:tc>
          <w:tcPr>
            <w:tcW w:w="459" w:type="pct"/>
            <w:tcBorders>
              <w:top w:val="nil"/>
              <w:left w:val="nil"/>
              <w:bottom w:val="single" w:sz="4" w:space="0" w:color="auto"/>
              <w:right w:val="single" w:sz="4" w:space="0" w:color="auto"/>
            </w:tcBorders>
            <w:shd w:val="clear" w:color="auto" w:fill="auto"/>
            <w:vAlign w:val="center"/>
            <w:hideMark/>
          </w:tcPr>
          <w:p w14:paraId="19B2E0D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7E68E5B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5,213</w:t>
            </w:r>
          </w:p>
        </w:tc>
        <w:tc>
          <w:tcPr>
            <w:tcW w:w="362" w:type="pct"/>
            <w:tcBorders>
              <w:top w:val="nil"/>
              <w:left w:val="nil"/>
              <w:bottom w:val="single" w:sz="4" w:space="0" w:color="auto"/>
              <w:right w:val="single" w:sz="4" w:space="0" w:color="auto"/>
            </w:tcBorders>
            <w:shd w:val="clear" w:color="auto" w:fill="auto"/>
            <w:vAlign w:val="center"/>
            <w:hideMark/>
          </w:tcPr>
          <w:p w14:paraId="19413AC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0,627</w:t>
            </w:r>
          </w:p>
        </w:tc>
      </w:tr>
      <w:tr w:rsidR="003946A2" w:rsidRPr="003946A2" w14:paraId="70B30470"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noWrap/>
            <w:vAlign w:val="center"/>
            <w:hideMark/>
          </w:tcPr>
          <w:p w14:paraId="11456E7A"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8</w:t>
            </w:r>
          </w:p>
        </w:tc>
        <w:tc>
          <w:tcPr>
            <w:tcW w:w="4832" w:type="pct"/>
            <w:gridSpan w:val="9"/>
            <w:tcBorders>
              <w:top w:val="single" w:sz="4" w:space="0" w:color="auto"/>
              <w:left w:val="nil"/>
              <w:bottom w:val="single" w:sz="4" w:space="0" w:color="auto"/>
              <w:right w:val="single" w:sz="4" w:space="0" w:color="auto"/>
            </w:tcBorders>
            <w:shd w:val="clear" w:color="auto" w:fill="auto"/>
            <w:vAlign w:val="center"/>
            <w:hideMark/>
          </w:tcPr>
          <w:p w14:paraId="2FABE669" w14:textId="77777777" w:rsidR="003946A2" w:rsidRPr="003946A2" w:rsidRDefault="003946A2" w:rsidP="003946A2">
            <w:pPr>
              <w:autoSpaceDE/>
              <w:autoSpaceDN/>
              <w:spacing w:line="240" w:lineRule="auto"/>
              <w:ind w:firstLine="0"/>
              <w:jc w:val="left"/>
              <w:rPr>
                <w:b/>
                <w:bCs/>
                <w:color w:val="000000"/>
                <w:sz w:val="20"/>
                <w:szCs w:val="20"/>
                <w:lang w:bidi="ar-SA"/>
              </w:rPr>
            </w:pPr>
            <w:r w:rsidRPr="003946A2">
              <w:rPr>
                <w:b/>
                <w:bCs/>
                <w:color w:val="000000"/>
                <w:sz w:val="20"/>
                <w:szCs w:val="20"/>
                <w:lang w:bidi="ar-SA"/>
              </w:rPr>
              <w:t>Западная часть района "</w:t>
            </w:r>
            <w:proofErr w:type="spellStart"/>
            <w:r w:rsidRPr="003946A2">
              <w:rPr>
                <w:b/>
                <w:bCs/>
                <w:color w:val="000000"/>
                <w:sz w:val="20"/>
                <w:szCs w:val="20"/>
                <w:lang w:bidi="ar-SA"/>
              </w:rPr>
              <w:t>Сыга</w:t>
            </w:r>
            <w:proofErr w:type="spellEnd"/>
            <w:r w:rsidRPr="003946A2">
              <w:rPr>
                <w:b/>
                <w:bCs/>
                <w:color w:val="000000"/>
                <w:sz w:val="20"/>
                <w:szCs w:val="20"/>
                <w:lang w:bidi="ar-SA"/>
              </w:rPr>
              <w:t>"</w:t>
            </w:r>
          </w:p>
        </w:tc>
      </w:tr>
      <w:tr w:rsidR="003946A2" w:rsidRPr="003946A2" w14:paraId="3B7ECCAE"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1EBE22A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lastRenderedPageBreak/>
              <w:t>8.1</w:t>
            </w:r>
          </w:p>
        </w:tc>
        <w:tc>
          <w:tcPr>
            <w:tcW w:w="983" w:type="pct"/>
            <w:tcBorders>
              <w:top w:val="nil"/>
              <w:left w:val="nil"/>
              <w:bottom w:val="single" w:sz="4" w:space="0" w:color="auto"/>
              <w:right w:val="single" w:sz="4" w:space="0" w:color="auto"/>
            </w:tcBorders>
            <w:shd w:val="clear" w:color="auto" w:fill="auto"/>
            <w:vAlign w:val="center"/>
            <w:hideMark/>
          </w:tcPr>
          <w:p w14:paraId="7F44B5D6"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Дом культуры</w:t>
            </w:r>
          </w:p>
        </w:tc>
        <w:tc>
          <w:tcPr>
            <w:tcW w:w="443" w:type="pct"/>
            <w:tcBorders>
              <w:top w:val="nil"/>
              <w:left w:val="nil"/>
              <w:bottom w:val="single" w:sz="4" w:space="0" w:color="auto"/>
              <w:right w:val="single" w:sz="4" w:space="0" w:color="auto"/>
            </w:tcBorders>
            <w:shd w:val="clear" w:color="auto" w:fill="auto"/>
            <w:vAlign w:val="center"/>
            <w:hideMark/>
          </w:tcPr>
          <w:p w14:paraId="0A00CA0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5B534EF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26099DE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59FB223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125BC75C"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1400</w:t>
            </w:r>
          </w:p>
        </w:tc>
        <w:tc>
          <w:tcPr>
            <w:tcW w:w="459" w:type="pct"/>
            <w:tcBorders>
              <w:top w:val="nil"/>
              <w:left w:val="nil"/>
              <w:bottom w:val="single" w:sz="4" w:space="0" w:color="auto"/>
              <w:right w:val="single" w:sz="4" w:space="0" w:color="auto"/>
            </w:tcBorders>
            <w:shd w:val="clear" w:color="auto" w:fill="auto"/>
            <w:vAlign w:val="center"/>
            <w:hideMark/>
          </w:tcPr>
          <w:p w14:paraId="65FBDD2D"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0A60EF80"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0,113</w:t>
            </w:r>
          </w:p>
        </w:tc>
        <w:tc>
          <w:tcPr>
            <w:tcW w:w="362" w:type="pct"/>
            <w:tcBorders>
              <w:top w:val="nil"/>
              <w:left w:val="nil"/>
              <w:bottom w:val="single" w:sz="4" w:space="0" w:color="auto"/>
              <w:right w:val="single" w:sz="4" w:space="0" w:color="auto"/>
            </w:tcBorders>
            <w:shd w:val="clear" w:color="auto" w:fill="auto"/>
            <w:vAlign w:val="center"/>
            <w:hideMark/>
          </w:tcPr>
          <w:p w14:paraId="43D0C768"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0,000</w:t>
            </w:r>
          </w:p>
        </w:tc>
      </w:tr>
      <w:tr w:rsidR="003946A2" w:rsidRPr="003946A2" w14:paraId="61579992"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noWrap/>
            <w:vAlign w:val="center"/>
            <w:hideMark/>
          </w:tcPr>
          <w:p w14:paraId="0A7EF845"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9</w:t>
            </w:r>
          </w:p>
        </w:tc>
        <w:tc>
          <w:tcPr>
            <w:tcW w:w="4832" w:type="pct"/>
            <w:gridSpan w:val="9"/>
            <w:tcBorders>
              <w:top w:val="single" w:sz="4" w:space="0" w:color="auto"/>
              <w:left w:val="nil"/>
              <w:bottom w:val="single" w:sz="4" w:space="0" w:color="auto"/>
              <w:right w:val="single" w:sz="4" w:space="0" w:color="auto"/>
            </w:tcBorders>
            <w:shd w:val="clear" w:color="auto" w:fill="auto"/>
            <w:vAlign w:val="center"/>
            <w:hideMark/>
          </w:tcPr>
          <w:p w14:paraId="4407265D" w14:textId="77777777" w:rsidR="003946A2" w:rsidRPr="003946A2" w:rsidRDefault="003946A2" w:rsidP="003946A2">
            <w:pPr>
              <w:autoSpaceDE/>
              <w:autoSpaceDN/>
              <w:spacing w:line="240" w:lineRule="auto"/>
              <w:ind w:firstLine="0"/>
              <w:jc w:val="left"/>
              <w:rPr>
                <w:b/>
                <w:bCs/>
                <w:color w:val="000000"/>
                <w:sz w:val="20"/>
                <w:szCs w:val="20"/>
                <w:lang w:bidi="ar-SA"/>
              </w:rPr>
            </w:pPr>
            <w:r w:rsidRPr="003946A2">
              <w:rPr>
                <w:b/>
                <w:bCs/>
                <w:color w:val="000000"/>
                <w:sz w:val="20"/>
                <w:szCs w:val="20"/>
                <w:lang w:bidi="ar-SA"/>
              </w:rPr>
              <w:t>"Левобережье</w:t>
            </w:r>
            <w:proofErr w:type="gramStart"/>
            <w:r w:rsidRPr="003946A2">
              <w:rPr>
                <w:b/>
                <w:bCs/>
                <w:color w:val="000000"/>
                <w:sz w:val="20"/>
                <w:szCs w:val="20"/>
                <w:lang w:bidi="ar-SA"/>
              </w:rPr>
              <w:t>2</w:t>
            </w:r>
            <w:proofErr w:type="gramEnd"/>
            <w:r w:rsidRPr="003946A2">
              <w:rPr>
                <w:b/>
                <w:bCs/>
                <w:color w:val="000000"/>
                <w:sz w:val="20"/>
                <w:szCs w:val="20"/>
                <w:lang w:bidi="ar-SA"/>
              </w:rPr>
              <w:t>", два квартала севернее ул. Толстого</w:t>
            </w:r>
          </w:p>
        </w:tc>
      </w:tr>
      <w:tr w:rsidR="003946A2" w:rsidRPr="003946A2" w14:paraId="4234A5B4"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78AB636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9.1</w:t>
            </w:r>
          </w:p>
        </w:tc>
        <w:tc>
          <w:tcPr>
            <w:tcW w:w="983" w:type="pct"/>
            <w:tcBorders>
              <w:top w:val="nil"/>
              <w:left w:val="nil"/>
              <w:bottom w:val="single" w:sz="4" w:space="0" w:color="auto"/>
              <w:right w:val="single" w:sz="4" w:space="0" w:color="auto"/>
            </w:tcBorders>
            <w:shd w:val="clear" w:color="auto" w:fill="auto"/>
            <w:vAlign w:val="center"/>
            <w:hideMark/>
          </w:tcPr>
          <w:p w14:paraId="62127AA8"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Многоквартирные дома</w:t>
            </w:r>
          </w:p>
        </w:tc>
        <w:tc>
          <w:tcPr>
            <w:tcW w:w="443" w:type="pct"/>
            <w:tcBorders>
              <w:top w:val="nil"/>
              <w:left w:val="nil"/>
              <w:bottom w:val="single" w:sz="4" w:space="0" w:color="auto"/>
              <w:right w:val="single" w:sz="4" w:space="0" w:color="auto"/>
            </w:tcBorders>
            <w:shd w:val="clear" w:color="auto" w:fill="auto"/>
            <w:vAlign w:val="center"/>
            <w:hideMark/>
          </w:tcPr>
          <w:p w14:paraId="79F85712"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30" w:type="pct"/>
            <w:tcBorders>
              <w:top w:val="nil"/>
              <w:left w:val="nil"/>
              <w:bottom w:val="single" w:sz="4" w:space="0" w:color="auto"/>
              <w:right w:val="single" w:sz="4" w:space="0" w:color="auto"/>
            </w:tcBorders>
            <w:shd w:val="clear" w:color="auto" w:fill="auto"/>
            <w:vAlign w:val="center"/>
            <w:hideMark/>
          </w:tcPr>
          <w:p w14:paraId="473137C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6-16</w:t>
            </w:r>
          </w:p>
        </w:tc>
        <w:tc>
          <w:tcPr>
            <w:tcW w:w="550" w:type="pct"/>
            <w:tcBorders>
              <w:top w:val="nil"/>
              <w:left w:val="nil"/>
              <w:bottom w:val="single" w:sz="4" w:space="0" w:color="auto"/>
              <w:right w:val="single" w:sz="4" w:space="0" w:color="auto"/>
            </w:tcBorders>
            <w:shd w:val="clear" w:color="auto" w:fill="auto"/>
            <w:vAlign w:val="center"/>
            <w:hideMark/>
          </w:tcPr>
          <w:p w14:paraId="463609BD"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524</w:t>
            </w:r>
          </w:p>
        </w:tc>
        <w:tc>
          <w:tcPr>
            <w:tcW w:w="578" w:type="pct"/>
            <w:tcBorders>
              <w:top w:val="nil"/>
              <w:left w:val="nil"/>
              <w:bottom w:val="single" w:sz="4" w:space="0" w:color="auto"/>
              <w:right w:val="single" w:sz="4" w:space="0" w:color="auto"/>
            </w:tcBorders>
            <w:shd w:val="clear" w:color="auto" w:fill="auto"/>
            <w:vAlign w:val="center"/>
            <w:hideMark/>
          </w:tcPr>
          <w:p w14:paraId="22206AD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1360</w:t>
            </w:r>
          </w:p>
        </w:tc>
        <w:tc>
          <w:tcPr>
            <w:tcW w:w="540" w:type="pct"/>
            <w:tcBorders>
              <w:top w:val="nil"/>
              <w:left w:val="nil"/>
              <w:bottom w:val="single" w:sz="4" w:space="0" w:color="auto"/>
              <w:right w:val="single" w:sz="4" w:space="0" w:color="auto"/>
            </w:tcBorders>
            <w:shd w:val="clear" w:color="auto" w:fill="auto"/>
            <w:vAlign w:val="center"/>
            <w:hideMark/>
          </w:tcPr>
          <w:p w14:paraId="50AF38A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40800</w:t>
            </w:r>
          </w:p>
        </w:tc>
        <w:tc>
          <w:tcPr>
            <w:tcW w:w="459" w:type="pct"/>
            <w:tcBorders>
              <w:top w:val="nil"/>
              <w:left w:val="nil"/>
              <w:bottom w:val="single" w:sz="4" w:space="0" w:color="auto"/>
              <w:right w:val="single" w:sz="4" w:space="0" w:color="auto"/>
            </w:tcBorders>
            <w:shd w:val="clear" w:color="auto" w:fill="auto"/>
            <w:vAlign w:val="center"/>
            <w:hideMark/>
          </w:tcPr>
          <w:p w14:paraId="6D1E5A1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4073910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3,958</w:t>
            </w:r>
          </w:p>
        </w:tc>
        <w:tc>
          <w:tcPr>
            <w:tcW w:w="362" w:type="pct"/>
            <w:tcBorders>
              <w:top w:val="nil"/>
              <w:left w:val="nil"/>
              <w:bottom w:val="single" w:sz="4" w:space="0" w:color="auto"/>
              <w:right w:val="single" w:sz="4" w:space="0" w:color="auto"/>
            </w:tcBorders>
            <w:shd w:val="clear" w:color="auto" w:fill="auto"/>
            <w:vAlign w:val="center"/>
            <w:hideMark/>
          </w:tcPr>
          <w:p w14:paraId="2C90986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0,466</w:t>
            </w:r>
          </w:p>
        </w:tc>
      </w:tr>
      <w:tr w:rsidR="003946A2" w:rsidRPr="003946A2" w14:paraId="75C5102B"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78C5B9E3"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9.2</w:t>
            </w:r>
          </w:p>
        </w:tc>
        <w:tc>
          <w:tcPr>
            <w:tcW w:w="983" w:type="pct"/>
            <w:tcBorders>
              <w:top w:val="nil"/>
              <w:left w:val="nil"/>
              <w:bottom w:val="single" w:sz="4" w:space="0" w:color="auto"/>
              <w:right w:val="single" w:sz="4" w:space="0" w:color="auto"/>
            </w:tcBorders>
            <w:shd w:val="clear" w:color="auto" w:fill="auto"/>
            <w:vAlign w:val="center"/>
            <w:hideMark/>
          </w:tcPr>
          <w:p w14:paraId="54792EF4"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Детский сад на 220 мест</w:t>
            </w:r>
          </w:p>
        </w:tc>
        <w:tc>
          <w:tcPr>
            <w:tcW w:w="443" w:type="pct"/>
            <w:tcBorders>
              <w:top w:val="nil"/>
              <w:left w:val="nil"/>
              <w:bottom w:val="single" w:sz="4" w:space="0" w:color="auto"/>
              <w:right w:val="single" w:sz="4" w:space="0" w:color="auto"/>
            </w:tcBorders>
            <w:shd w:val="clear" w:color="auto" w:fill="auto"/>
            <w:vAlign w:val="center"/>
            <w:hideMark/>
          </w:tcPr>
          <w:p w14:paraId="480B194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6CD5ECC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65E926F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3C87E29D"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220</w:t>
            </w:r>
          </w:p>
        </w:tc>
        <w:tc>
          <w:tcPr>
            <w:tcW w:w="540" w:type="pct"/>
            <w:tcBorders>
              <w:top w:val="nil"/>
              <w:left w:val="nil"/>
              <w:bottom w:val="single" w:sz="4" w:space="0" w:color="auto"/>
              <w:right w:val="single" w:sz="4" w:space="0" w:color="auto"/>
            </w:tcBorders>
            <w:shd w:val="clear" w:color="auto" w:fill="auto"/>
            <w:vAlign w:val="center"/>
            <w:hideMark/>
          </w:tcPr>
          <w:p w14:paraId="440D6C90"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520AADB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7EB865A1"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0,33</w:t>
            </w:r>
          </w:p>
        </w:tc>
        <w:tc>
          <w:tcPr>
            <w:tcW w:w="362" w:type="pct"/>
            <w:tcBorders>
              <w:top w:val="nil"/>
              <w:left w:val="nil"/>
              <w:bottom w:val="single" w:sz="4" w:space="0" w:color="auto"/>
              <w:right w:val="single" w:sz="4" w:space="0" w:color="auto"/>
            </w:tcBorders>
            <w:shd w:val="clear" w:color="auto" w:fill="auto"/>
            <w:vAlign w:val="center"/>
            <w:hideMark/>
          </w:tcPr>
          <w:p w14:paraId="031FCB40"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0,022</w:t>
            </w:r>
          </w:p>
        </w:tc>
      </w:tr>
      <w:tr w:rsidR="003946A2" w:rsidRPr="003946A2" w14:paraId="4DC24001" w14:textId="77777777" w:rsidTr="003946A2">
        <w:trPr>
          <w:trHeight w:val="20"/>
        </w:trPr>
        <w:tc>
          <w:tcPr>
            <w:tcW w:w="168" w:type="pct"/>
            <w:tcBorders>
              <w:top w:val="nil"/>
              <w:left w:val="single" w:sz="4" w:space="0" w:color="auto"/>
              <w:bottom w:val="single" w:sz="4" w:space="0" w:color="auto"/>
              <w:right w:val="single" w:sz="4" w:space="0" w:color="auto"/>
            </w:tcBorders>
            <w:shd w:val="clear" w:color="auto" w:fill="auto"/>
            <w:vAlign w:val="center"/>
            <w:hideMark/>
          </w:tcPr>
          <w:p w14:paraId="240A2B20"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9.3</w:t>
            </w:r>
          </w:p>
        </w:tc>
        <w:tc>
          <w:tcPr>
            <w:tcW w:w="983" w:type="pct"/>
            <w:tcBorders>
              <w:top w:val="nil"/>
              <w:left w:val="nil"/>
              <w:bottom w:val="single" w:sz="4" w:space="0" w:color="auto"/>
              <w:right w:val="single" w:sz="4" w:space="0" w:color="auto"/>
            </w:tcBorders>
            <w:shd w:val="clear" w:color="auto" w:fill="auto"/>
            <w:vAlign w:val="center"/>
            <w:hideMark/>
          </w:tcPr>
          <w:p w14:paraId="35252B97" w14:textId="77777777" w:rsidR="003946A2" w:rsidRPr="003946A2" w:rsidRDefault="003946A2" w:rsidP="003946A2">
            <w:pPr>
              <w:autoSpaceDE/>
              <w:autoSpaceDN/>
              <w:spacing w:line="240" w:lineRule="auto"/>
              <w:ind w:firstLine="0"/>
              <w:jc w:val="left"/>
              <w:rPr>
                <w:color w:val="000000"/>
                <w:sz w:val="20"/>
                <w:szCs w:val="20"/>
                <w:lang w:bidi="ar-SA"/>
              </w:rPr>
            </w:pPr>
            <w:r w:rsidRPr="003946A2">
              <w:rPr>
                <w:color w:val="000000"/>
                <w:sz w:val="20"/>
                <w:szCs w:val="20"/>
                <w:lang w:bidi="ar-SA"/>
              </w:rPr>
              <w:t>Спорткомплекс</w:t>
            </w:r>
          </w:p>
        </w:tc>
        <w:tc>
          <w:tcPr>
            <w:tcW w:w="443" w:type="pct"/>
            <w:tcBorders>
              <w:top w:val="nil"/>
              <w:left w:val="nil"/>
              <w:bottom w:val="single" w:sz="4" w:space="0" w:color="auto"/>
              <w:right w:val="single" w:sz="4" w:space="0" w:color="auto"/>
            </w:tcBorders>
            <w:shd w:val="clear" w:color="auto" w:fill="auto"/>
            <w:vAlign w:val="center"/>
            <w:hideMark/>
          </w:tcPr>
          <w:p w14:paraId="6E0605D6"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w:t>
            </w:r>
          </w:p>
        </w:tc>
        <w:tc>
          <w:tcPr>
            <w:tcW w:w="430" w:type="pct"/>
            <w:tcBorders>
              <w:top w:val="nil"/>
              <w:left w:val="nil"/>
              <w:bottom w:val="single" w:sz="4" w:space="0" w:color="auto"/>
              <w:right w:val="single" w:sz="4" w:space="0" w:color="auto"/>
            </w:tcBorders>
            <w:shd w:val="clear" w:color="auto" w:fill="auto"/>
            <w:vAlign w:val="center"/>
            <w:hideMark/>
          </w:tcPr>
          <w:p w14:paraId="781AD59B"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50" w:type="pct"/>
            <w:tcBorders>
              <w:top w:val="nil"/>
              <w:left w:val="nil"/>
              <w:bottom w:val="single" w:sz="4" w:space="0" w:color="auto"/>
              <w:right w:val="single" w:sz="4" w:space="0" w:color="auto"/>
            </w:tcBorders>
            <w:shd w:val="clear" w:color="auto" w:fill="auto"/>
            <w:vAlign w:val="center"/>
            <w:hideMark/>
          </w:tcPr>
          <w:p w14:paraId="388186A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78" w:type="pct"/>
            <w:tcBorders>
              <w:top w:val="nil"/>
              <w:left w:val="nil"/>
              <w:bottom w:val="single" w:sz="4" w:space="0" w:color="auto"/>
              <w:right w:val="single" w:sz="4" w:space="0" w:color="auto"/>
            </w:tcBorders>
            <w:shd w:val="clear" w:color="auto" w:fill="auto"/>
            <w:vAlign w:val="center"/>
            <w:hideMark/>
          </w:tcPr>
          <w:p w14:paraId="5C18A64A"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540" w:type="pct"/>
            <w:tcBorders>
              <w:top w:val="nil"/>
              <w:left w:val="nil"/>
              <w:bottom w:val="single" w:sz="4" w:space="0" w:color="auto"/>
              <w:right w:val="single" w:sz="4" w:space="0" w:color="auto"/>
            </w:tcBorders>
            <w:shd w:val="clear" w:color="auto" w:fill="auto"/>
            <w:vAlign w:val="center"/>
            <w:hideMark/>
          </w:tcPr>
          <w:p w14:paraId="38B03FFF"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59" w:type="pct"/>
            <w:tcBorders>
              <w:top w:val="nil"/>
              <w:left w:val="nil"/>
              <w:bottom w:val="single" w:sz="4" w:space="0" w:color="auto"/>
              <w:right w:val="single" w:sz="4" w:space="0" w:color="auto"/>
            </w:tcBorders>
            <w:shd w:val="clear" w:color="auto" w:fill="auto"/>
            <w:vAlign w:val="center"/>
            <w:hideMark/>
          </w:tcPr>
          <w:p w14:paraId="5C93EEAE"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 </w:t>
            </w:r>
          </w:p>
        </w:tc>
        <w:tc>
          <w:tcPr>
            <w:tcW w:w="488" w:type="pct"/>
            <w:tcBorders>
              <w:top w:val="nil"/>
              <w:left w:val="nil"/>
              <w:bottom w:val="single" w:sz="4" w:space="0" w:color="auto"/>
              <w:right w:val="single" w:sz="4" w:space="0" w:color="auto"/>
            </w:tcBorders>
            <w:shd w:val="clear" w:color="auto" w:fill="auto"/>
            <w:vAlign w:val="center"/>
            <w:hideMark/>
          </w:tcPr>
          <w:p w14:paraId="32386945"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1,867</w:t>
            </w:r>
          </w:p>
        </w:tc>
        <w:tc>
          <w:tcPr>
            <w:tcW w:w="362" w:type="pct"/>
            <w:tcBorders>
              <w:top w:val="nil"/>
              <w:left w:val="nil"/>
              <w:bottom w:val="single" w:sz="4" w:space="0" w:color="auto"/>
              <w:right w:val="single" w:sz="4" w:space="0" w:color="auto"/>
            </w:tcBorders>
            <w:shd w:val="clear" w:color="auto" w:fill="auto"/>
            <w:vAlign w:val="center"/>
            <w:hideMark/>
          </w:tcPr>
          <w:p w14:paraId="392B50A9" w14:textId="77777777" w:rsidR="003946A2" w:rsidRPr="003946A2" w:rsidRDefault="003946A2" w:rsidP="003946A2">
            <w:pPr>
              <w:autoSpaceDE/>
              <w:autoSpaceDN/>
              <w:spacing w:line="240" w:lineRule="auto"/>
              <w:ind w:firstLine="0"/>
              <w:jc w:val="center"/>
              <w:rPr>
                <w:color w:val="000000"/>
                <w:sz w:val="20"/>
                <w:szCs w:val="20"/>
                <w:lang w:bidi="ar-SA"/>
              </w:rPr>
            </w:pPr>
            <w:r w:rsidRPr="003946A2">
              <w:rPr>
                <w:color w:val="000000"/>
                <w:sz w:val="20"/>
                <w:szCs w:val="20"/>
                <w:lang w:bidi="ar-SA"/>
              </w:rPr>
              <w:t>0,258</w:t>
            </w:r>
          </w:p>
        </w:tc>
      </w:tr>
      <w:tr w:rsidR="003946A2" w:rsidRPr="003946A2" w14:paraId="1D4A9156" w14:textId="77777777" w:rsidTr="003946A2">
        <w:trPr>
          <w:trHeight w:val="20"/>
        </w:trPr>
        <w:tc>
          <w:tcPr>
            <w:tcW w:w="4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01E53AF"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ВСЕГО на расчетный срок</w:t>
            </w:r>
          </w:p>
        </w:tc>
        <w:tc>
          <w:tcPr>
            <w:tcW w:w="488" w:type="pct"/>
            <w:tcBorders>
              <w:top w:val="nil"/>
              <w:left w:val="nil"/>
              <w:bottom w:val="single" w:sz="4" w:space="0" w:color="auto"/>
              <w:right w:val="single" w:sz="4" w:space="0" w:color="auto"/>
            </w:tcBorders>
            <w:shd w:val="clear" w:color="auto" w:fill="auto"/>
            <w:vAlign w:val="center"/>
            <w:hideMark/>
          </w:tcPr>
          <w:p w14:paraId="167D3AF1"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19,700</w:t>
            </w:r>
          </w:p>
        </w:tc>
        <w:tc>
          <w:tcPr>
            <w:tcW w:w="362" w:type="pct"/>
            <w:tcBorders>
              <w:top w:val="nil"/>
              <w:left w:val="nil"/>
              <w:bottom w:val="single" w:sz="4" w:space="0" w:color="auto"/>
              <w:right w:val="single" w:sz="4" w:space="0" w:color="auto"/>
            </w:tcBorders>
            <w:shd w:val="clear" w:color="auto" w:fill="auto"/>
            <w:vAlign w:val="center"/>
            <w:hideMark/>
          </w:tcPr>
          <w:p w14:paraId="5D4AE546"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2,363</w:t>
            </w:r>
          </w:p>
        </w:tc>
      </w:tr>
      <w:tr w:rsidR="003946A2" w:rsidRPr="003946A2" w14:paraId="4C271DC1" w14:textId="77777777" w:rsidTr="003946A2">
        <w:trPr>
          <w:trHeight w:val="20"/>
        </w:trPr>
        <w:tc>
          <w:tcPr>
            <w:tcW w:w="4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0B66117" w14:textId="5AE6BCEB" w:rsidR="003946A2" w:rsidRPr="003946A2" w:rsidRDefault="00081D08" w:rsidP="00081D08">
            <w:pPr>
              <w:autoSpaceDE/>
              <w:autoSpaceDN/>
              <w:spacing w:line="240" w:lineRule="auto"/>
              <w:ind w:firstLine="0"/>
              <w:jc w:val="center"/>
              <w:rPr>
                <w:b/>
                <w:bCs/>
                <w:color w:val="000000"/>
                <w:sz w:val="20"/>
                <w:szCs w:val="20"/>
                <w:lang w:bidi="ar-SA"/>
              </w:rPr>
            </w:pPr>
            <w:r>
              <w:rPr>
                <w:b/>
                <w:bCs/>
                <w:color w:val="000000"/>
                <w:sz w:val="20"/>
                <w:szCs w:val="20"/>
                <w:lang w:bidi="ar-SA"/>
              </w:rPr>
              <w:t xml:space="preserve">Итого по </w:t>
            </w:r>
            <w:r w:rsidR="00D14898">
              <w:rPr>
                <w:b/>
                <w:bCs/>
                <w:color w:val="000000"/>
                <w:sz w:val="20"/>
                <w:szCs w:val="20"/>
                <w:lang w:bidi="ar-SA"/>
              </w:rPr>
              <w:t xml:space="preserve">данным ГП </w:t>
            </w:r>
            <w:r>
              <w:rPr>
                <w:b/>
                <w:bCs/>
                <w:color w:val="000000"/>
                <w:sz w:val="20"/>
                <w:szCs w:val="20"/>
                <w:lang w:bidi="ar-SA"/>
              </w:rPr>
              <w:t xml:space="preserve">МО «Город </w:t>
            </w:r>
            <w:r w:rsidR="003946A2" w:rsidRPr="003946A2">
              <w:rPr>
                <w:b/>
                <w:bCs/>
                <w:color w:val="000000"/>
                <w:sz w:val="20"/>
                <w:szCs w:val="20"/>
                <w:lang w:bidi="ar-SA"/>
              </w:rPr>
              <w:t>Глазов</w:t>
            </w:r>
            <w:r>
              <w:rPr>
                <w:b/>
                <w:bCs/>
                <w:color w:val="000000"/>
                <w:sz w:val="20"/>
                <w:szCs w:val="20"/>
                <w:lang w:bidi="ar-SA"/>
              </w:rPr>
              <w:t>»</w:t>
            </w:r>
          </w:p>
        </w:tc>
        <w:tc>
          <w:tcPr>
            <w:tcW w:w="488" w:type="pct"/>
            <w:tcBorders>
              <w:top w:val="nil"/>
              <w:left w:val="nil"/>
              <w:bottom w:val="single" w:sz="4" w:space="0" w:color="auto"/>
              <w:right w:val="single" w:sz="4" w:space="0" w:color="auto"/>
            </w:tcBorders>
            <w:shd w:val="clear" w:color="auto" w:fill="auto"/>
            <w:vAlign w:val="center"/>
            <w:hideMark/>
          </w:tcPr>
          <w:p w14:paraId="7FB788D1"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47,018</w:t>
            </w:r>
          </w:p>
        </w:tc>
        <w:tc>
          <w:tcPr>
            <w:tcW w:w="362" w:type="pct"/>
            <w:tcBorders>
              <w:top w:val="nil"/>
              <w:left w:val="nil"/>
              <w:bottom w:val="single" w:sz="4" w:space="0" w:color="auto"/>
              <w:right w:val="single" w:sz="4" w:space="0" w:color="auto"/>
            </w:tcBorders>
            <w:shd w:val="clear" w:color="auto" w:fill="auto"/>
            <w:vAlign w:val="center"/>
            <w:hideMark/>
          </w:tcPr>
          <w:p w14:paraId="3F08B57C" w14:textId="77777777" w:rsidR="003946A2" w:rsidRPr="003946A2" w:rsidRDefault="003946A2" w:rsidP="003946A2">
            <w:pPr>
              <w:autoSpaceDE/>
              <w:autoSpaceDN/>
              <w:spacing w:line="240" w:lineRule="auto"/>
              <w:ind w:firstLine="0"/>
              <w:jc w:val="center"/>
              <w:rPr>
                <w:b/>
                <w:bCs/>
                <w:color w:val="000000"/>
                <w:sz w:val="20"/>
                <w:szCs w:val="20"/>
                <w:lang w:bidi="ar-SA"/>
              </w:rPr>
            </w:pPr>
            <w:r w:rsidRPr="003946A2">
              <w:rPr>
                <w:b/>
                <w:bCs/>
                <w:color w:val="000000"/>
                <w:sz w:val="20"/>
                <w:szCs w:val="20"/>
                <w:lang w:bidi="ar-SA"/>
              </w:rPr>
              <w:t>5,757</w:t>
            </w:r>
          </w:p>
        </w:tc>
      </w:tr>
    </w:tbl>
    <w:p w14:paraId="5D2D6D09" w14:textId="7C665CCD" w:rsidR="003946A2" w:rsidRDefault="003946A2" w:rsidP="00E05ECC">
      <w:pPr>
        <w:ind w:firstLine="0"/>
        <w:rPr>
          <w:highlight w:val="yellow"/>
          <w:lang w:eastAsia="en-US" w:bidi="ar-SA"/>
        </w:rPr>
      </w:pPr>
    </w:p>
    <w:p w14:paraId="7E0318AF" w14:textId="77777777" w:rsidR="003946A2" w:rsidRDefault="003946A2" w:rsidP="00E05ECC">
      <w:pPr>
        <w:ind w:firstLine="0"/>
        <w:rPr>
          <w:highlight w:val="yellow"/>
          <w:lang w:eastAsia="en-US" w:bidi="ar-SA"/>
        </w:rPr>
        <w:sectPr w:rsidR="003946A2" w:rsidSect="00E05ECC">
          <w:pgSz w:w="16840" w:h="11907" w:orient="landscape" w:code="9"/>
          <w:pgMar w:top="1701" w:right="567" w:bottom="567" w:left="567" w:header="0" w:footer="590" w:gutter="0"/>
          <w:cols w:space="720"/>
          <w:docGrid w:linePitch="299"/>
        </w:sectPr>
      </w:pPr>
    </w:p>
    <w:p w14:paraId="0CA99A35" w14:textId="15696D17" w:rsidR="003931E8" w:rsidRDefault="00D14898" w:rsidP="00650CB4">
      <w:pPr>
        <w:rPr>
          <w:highlight w:val="yellow"/>
        </w:rPr>
      </w:pPr>
      <w:r>
        <w:rPr>
          <w:lang w:eastAsia="en-US" w:bidi="ar-SA"/>
        </w:rPr>
        <w:lastRenderedPageBreak/>
        <w:t>П</w:t>
      </w:r>
      <w:r w:rsidR="003931E8">
        <w:rPr>
          <w:lang w:eastAsia="en-US" w:bidi="ar-SA"/>
        </w:rPr>
        <w:t xml:space="preserve">рогноз прироста площадей и тепловых нагрузок согласно данным </w:t>
      </w:r>
      <w:r>
        <w:rPr>
          <w:lang w:eastAsia="en-US" w:bidi="ar-SA"/>
        </w:rPr>
        <w:t>предыдущей актуализированной</w:t>
      </w:r>
      <w:r w:rsidR="003931E8">
        <w:rPr>
          <w:lang w:eastAsia="en-US" w:bidi="ar-SA"/>
        </w:rPr>
        <w:t xml:space="preserve"> Схемы теплоснаб</w:t>
      </w:r>
      <w:r>
        <w:rPr>
          <w:lang w:eastAsia="en-US" w:bidi="ar-SA"/>
        </w:rPr>
        <w:t>жения МО «Город Глазов» на 202</w:t>
      </w:r>
      <w:r w:rsidR="000C5BC2">
        <w:rPr>
          <w:lang w:eastAsia="en-US" w:bidi="ar-SA"/>
        </w:rPr>
        <w:t>4</w:t>
      </w:r>
      <w:r>
        <w:rPr>
          <w:lang w:eastAsia="en-US" w:bidi="ar-SA"/>
        </w:rPr>
        <w:t> </w:t>
      </w:r>
      <w:r w:rsidR="003931E8">
        <w:rPr>
          <w:lang w:eastAsia="en-US" w:bidi="ar-SA"/>
        </w:rPr>
        <w:t>г., представлены в таблицах ниже.</w:t>
      </w:r>
    </w:p>
    <w:p w14:paraId="2F26F55B" w14:textId="77777777" w:rsidR="003931E8" w:rsidRPr="003931E8" w:rsidRDefault="003931E8" w:rsidP="003931E8">
      <w:pPr>
        <w:ind w:firstLine="0"/>
        <w:rPr>
          <w:highlight w:val="yellow"/>
        </w:rPr>
        <w:sectPr w:rsidR="003931E8" w:rsidRPr="003931E8" w:rsidSect="003931E8">
          <w:pgSz w:w="11907" w:h="16840" w:code="9"/>
          <w:pgMar w:top="1134" w:right="567" w:bottom="1134" w:left="1701" w:header="0" w:footer="590" w:gutter="0"/>
          <w:cols w:space="720"/>
          <w:docGrid w:linePitch="299"/>
        </w:sectPr>
      </w:pPr>
    </w:p>
    <w:p w14:paraId="62A5E622" w14:textId="39F853F1" w:rsidR="00CD6607" w:rsidRPr="003931E8" w:rsidRDefault="00CD6607" w:rsidP="00CD6607">
      <w:pPr>
        <w:pStyle w:val="af4"/>
        <w:rPr>
          <w:lang w:eastAsia="en-US" w:bidi="ar-SA"/>
        </w:rPr>
      </w:pPr>
      <w:r w:rsidRPr="003931E8">
        <w:lastRenderedPageBreak/>
        <w:t>Таблица </w:t>
      </w:r>
      <w:r w:rsidRPr="003931E8">
        <w:fldChar w:fldCharType="begin"/>
      </w:r>
      <w:r w:rsidRPr="003931E8">
        <w:instrText xml:space="preserve"> SEQ Таблица \* ARABIC </w:instrText>
      </w:r>
      <w:r w:rsidRPr="003931E8">
        <w:fldChar w:fldCharType="separate"/>
      </w:r>
      <w:r w:rsidR="0073345B">
        <w:rPr>
          <w:noProof/>
        </w:rPr>
        <w:t>5</w:t>
      </w:r>
      <w:r w:rsidRPr="003931E8">
        <w:fldChar w:fldCharType="end"/>
      </w:r>
      <w:r w:rsidRPr="003931E8">
        <w:t xml:space="preserve">. </w:t>
      </w:r>
      <w:r w:rsidR="003931E8" w:rsidRPr="003931E8">
        <w:t>Сводный прогноз прироста площадей г. Глазов</w:t>
      </w:r>
      <w:r w:rsidR="00D14898">
        <w:t xml:space="preserve"> из предыдущей актуализации схемы теплоснабжения</w:t>
      </w:r>
    </w:p>
    <w:tbl>
      <w:tblPr>
        <w:tblW w:w="5000" w:type="pct"/>
        <w:tblLook w:val="04A0" w:firstRow="1" w:lastRow="0" w:firstColumn="1" w:lastColumn="0" w:noHBand="0" w:noVBand="1"/>
      </w:tblPr>
      <w:tblGrid>
        <w:gridCol w:w="835"/>
        <w:gridCol w:w="3017"/>
        <w:gridCol w:w="2245"/>
        <w:gridCol w:w="2153"/>
        <w:gridCol w:w="681"/>
        <w:gridCol w:w="739"/>
        <w:gridCol w:w="681"/>
        <w:gridCol w:w="739"/>
        <w:gridCol w:w="681"/>
        <w:gridCol w:w="739"/>
        <w:gridCol w:w="681"/>
        <w:gridCol w:w="681"/>
        <w:gridCol w:w="681"/>
        <w:gridCol w:w="681"/>
        <w:gridCol w:w="688"/>
      </w:tblGrid>
      <w:tr w:rsidR="00265271" w:rsidRPr="00265271" w14:paraId="6C0450FB" w14:textId="77777777" w:rsidTr="0015037B">
        <w:trPr>
          <w:trHeight w:val="20"/>
          <w:tblHeader/>
        </w:trPr>
        <w:tc>
          <w:tcPr>
            <w:tcW w:w="2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1F31DB" w14:textId="77777777" w:rsidR="00265271" w:rsidRPr="00265271" w:rsidRDefault="00265271"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xml:space="preserve">№ </w:t>
            </w:r>
            <w:proofErr w:type="gramStart"/>
            <w:r w:rsidRPr="00265271">
              <w:rPr>
                <w:b/>
                <w:bCs/>
                <w:color w:val="000000"/>
                <w:sz w:val="20"/>
                <w:szCs w:val="20"/>
                <w:lang w:bidi="ar-SA"/>
              </w:rPr>
              <w:t>п</w:t>
            </w:r>
            <w:proofErr w:type="gramEnd"/>
            <w:r w:rsidRPr="00265271">
              <w:rPr>
                <w:b/>
                <w:bCs/>
                <w:color w:val="000000"/>
                <w:sz w:val="20"/>
                <w:szCs w:val="20"/>
                <w:lang w:bidi="ar-SA"/>
              </w:rPr>
              <w:t>/п</w:t>
            </w:r>
          </w:p>
        </w:tc>
        <w:tc>
          <w:tcPr>
            <w:tcW w:w="9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C8886E" w14:textId="77777777" w:rsidR="00265271" w:rsidRPr="00265271" w:rsidRDefault="00265271"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кадастрового квартала</w:t>
            </w:r>
          </w:p>
        </w:tc>
        <w:tc>
          <w:tcPr>
            <w:tcW w:w="7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26D70C" w14:textId="77777777" w:rsidR="00265271" w:rsidRPr="00265271" w:rsidRDefault="00265271"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Вид застройки</w:t>
            </w:r>
          </w:p>
        </w:tc>
        <w:tc>
          <w:tcPr>
            <w:tcW w:w="3086" w:type="pct"/>
            <w:gridSpan w:val="12"/>
            <w:tcBorders>
              <w:top w:val="single" w:sz="4" w:space="0" w:color="auto"/>
              <w:left w:val="nil"/>
              <w:bottom w:val="single" w:sz="4" w:space="0" w:color="auto"/>
              <w:right w:val="single" w:sz="4" w:space="0" w:color="000000"/>
            </w:tcBorders>
            <w:shd w:val="clear" w:color="auto" w:fill="auto"/>
            <w:noWrap/>
            <w:vAlign w:val="center"/>
            <w:hideMark/>
          </w:tcPr>
          <w:p w14:paraId="7B14E78F" w14:textId="63FAB9F5" w:rsidR="00265271" w:rsidRPr="00265271" w:rsidRDefault="00265271"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xml:space="preserve"> Сводный прогноз прироста площадей г. Глазов на период до 203</w:t>
            </w:r>
            <w:r w:rsidR="0015037B">
              <w:rPr>
                <w:b/>
                <w:bCs/>
                <w:color w:val="000000"/>
                <w:sz w:val="20"/>
                <w:szCs w:val="20"/>
                <w:lang w:bidi="ar-SA"/>
              </w:rPr>
              <w:t>0</w:t>
            </w:r>
            <w:r w:rsidRPr="00265271">
              <w:rPr>
                <w:b/>
                <w:bCs/>
                <w:color w:val="000000"/>
                <w:sz w:val="20"/>
                <w:szCs w:val="20"/>
                <w:lang w:bidi="ar-SA"/>
              </w:rPr>
              <w:t xml:space="preserve"> г., тыс. м²</w:t>
            </w:r>
          </w:p>
        </w:tc>
      </w:tr>
      <w:tr w:rsidR="0015037B" w:rsidRPr="00265271" w14:paraId="40292369" w14:textId="77777777" w:rsidTr="0015037B">
        <w:trPr>
          <w:trHeight w:val="20"/>
          <w:tblHeader/>
        </w:trPr>
        <w:tc>
          <w:tcPr>
            <w:tcW w:w="26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A3AD15" w14:textId="77777777" w:rsidR="0015037B" w:rsidRPr="00265271" w:rsidRDefault="0015037B" w:rsidP="00265271">
            <w:pPr>
              <w:autoSpaceDE/>
              <w:autoSpaceDN/>
              <w:spacing w:line="240" w:lineRule="auto"/>
              <w:ind w:firstLine="0"/>
              <w:jc w:val="left"/>
              <w:rPr>
                <w:b/>
                <w:bCs/>
                <w:color w:val="000000"/>
                <w:sz w:val="20"/>
                <w:szCs w:val="20"/>
                <w:lang w:bidi="ar-SA"/>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34013B" w14:textId="77777777" w:rsidR="0015037B" w:rsidRPr="00265271" w:rsidRDefault="0015037B" w:rsidP="00265271">
            <w:pPr>
              <w:autoSpaceDE/>
              <w:autoSpaceDN/>
              <w:spacing w:line="240" w:lineRule="auto"/>
              <w:ind w:firstLine="0"/>
              <w:jc w:val="left"/>
              <w:rPr>
                <w:b/>
                <w:bCs/>
                <w:color w:val="000000"/>
                <w:sz w:val="20"/>
                <w:szCs w:val="20"/>
                <w:lang w:bidi="ar-SA"/>
              </w:rPr>
            </w:pPr>
          </w:p>
        </w:tc>
        <w:tc>
          <w:tcPr>
            <w:tcW w:w="7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1FFEFD" w14:textId="77777777" w:rsidR="0015037B" w:rsidRPr="00265271" w:rsidRDefault="0015037B" w:rsidP="00265271">
            <w:pPr>
              <w:autoSpaceDE/>
              <w:autoSpaceDN/>
              <w:spacing w:line="240" w:lineRule="auto"/>
              <w:ind w:firstLine="0"/>
              <w:jc w:val="left"/>
              <w:rPr>
                <w:b/>
                <w:bCs/>
                <w:color w:val="000000"/>
                <w:sz w:val="20"/>
                <w:szCs w:val="20"/>
                <w:lang w:bidi="ar-SA"/>
              </w:rPr>
            </w:pPr>
          </w:p>
        </w:tc>
        <w:tc>
          <w:tcPr>
            <w:tcW w:w="676" w:type="pct"/>
            <w:tcBorders>
              <w:top w:val="nil"/>
              <w:left w:val="nil"/>
              <w:bottom w:val="single" w:sz="4" w:space="0" w:color="auto"/>
              <w:right w:val="single" w:sz="4" w:space="0" w:color="auto"/>
            </w:tcBorders>
            <w:shd w:val="clear" w:color="auto" w:fill="auto"/>
            <w:vAlign w:val="center"/>
            <w:hideMark/>
          </w:tcPr>
          <w:p w14:paraId="1285FF7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Итоговый прирост</w:t>
            </w:r>
          </w:p>
        </w:tc>
        <w:tc>
          <w:tcPr>
            <w:tcW w:w="214" w:type="pct"/>
            <w:tcBorders>
              <w:top w:val="nil"/>
              <w:left w:val="nil"/>
              <w:bottom w:val="single" w:sz="4" w:space="0" w:color="auto"/>
              <w:right w:val="single" w:sz="4" w:space="0" w:color="auto"/>
            </w:tcBorders>
            <w:shd w:val="clear" w:color="auto" w:fill="auto"/>
            <w:vAlign w:val="center"/>
            <w:hideMark/>
          </w:tcPr>
          <w:p w14:paraId="39A70E2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2020</w:t>
            </w:r>
          </w:p>
        </w:tc>
        <w:tc>
          <w:tcPr>
            <w:tcW w:w="232" w:type="pct"/>
            <w:tcBorders>
              <w:top w:val="nil"/>
              <w:left w:val="nil"/>
              <w:bottom w:val="single" w:sz="4" w:space="0" w:color="auto"/>
              <w:right w:val="single" w:sz="4" w:space="0" w:color="auto"/>
            </w:tcBorders>
            <w:shd w:val="clear" w:color="auto" w:fill="auto"/>
            <w:vAlign w:val="center"/>
            <w:hideMark/>
          </w:tcPr>
          <w:p w14:paraId="58D6499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2021</w:t>
            </w:r>
          </w:p>
        </w:tc>
        <w:tc>
          <w:tcPr>
            <w:tcW w:w="214" w:type="pct"/>
            <w:tcBorders>
              <w:top w:val="nil"/>
              <w:left w:val="nil"/>
              <w:bottom w:val="single" w:sz="4" w:space="0" w:color="auto"/>
              <w:right w:val="single" w:sz="4" w:space="0" w:color="auto"/>
            </w:tcBorders>
            <w:shd w:val="clear" w:color="auto" w:fill="auto"/>
            <w:vAlign w:val="center"/>
            <w:hideMark/>
          </w:tcPr>
          <w:p w14:paraId="2FD2809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2022</w:t>
            </w:r>
          </w:p>
        </w:tc>
        <w:tc>
          <w:tcPr>
            <w:tcW w:w="232" w:type="pct"/>
            <w:tcBorders>
              <w:top w:val="nil"/>
              <w:left w:val="nil"/>
              <w:bottom w:val="single" w:sz="4" w:space="0" w:color="auto"/>
              <w:right w:val="single" w:sz="4" w:space="0" w:color="auto"/>
            </w:tcBorders>
            <w:shd w:val="clear" w:color="auto" w:fill="auto"/>
            <w:vAlign w:val="center"/>
            <w:hideMark/>
          </w:tcPr>
          <w:p w14:paraId="399B42E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2023</w:t>
            </w:r>
          </w:p>
        </w:tc>
        <w:tc>
          <w:tcPr>
            <w:tcW w:w="214" w:type="pct"/>
            <w:tcBorders>
              <w:top w:val="nil"/>
              <w:left w:val="nil"/>
              <w:bottom w:val="single" w:sz="4" w:space="0" w:color="auto"/>
              <w:right w:val="single" w:sz="4" w:space="0" w:color="auto"/>
            </w:tcBorders>
            <w:shd w:val="clear" w:color="auto" w:fill="auto"/>
            <w:vAlign w:val="center"/>
            <w:hideMark/>
          </w:tcPr>
          <w:p w14:paraId="14622D9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2024</w:t>
            </w:r>
          </w:p>
        </w:tc>
        <w:tc>
          <w:tcPr>
            <w:tcW w:w="232" w:type="pct"/>
            <w:tcBorders>
              <w:top w:val="nil"/>
              <w:left w:val="nil"/>
              <w:bottom w:val="single" w:sz="4" w:space="0" w:color="auto"/>
              <w:right w:val="single" w:sz="4" w:space="0" w:color="auto"/>
            </w:tcBorders>
            <w:shd w:val="clear" w:color="auto" w:fill="auto"/>
            <w:vAlign w:val="center"/>
            <w:hideMark/>
          </w:tcPr>
          <w:p w14:paraId="157B26D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2025</w:t>
            </w:r>
          </w:p>
        </w:tc>
        <w:tc>
          <w:tcPr>
            <w:tcW w:w="214" w:type="pct"/>
            <w:tcBorders>
              <w:top w:val="nil"/>
              <w:left w:val="nil"/>
              <w:bottom w:val="single" w:sz="4" w:space="0" w:color="auto"/>
              <w:right w:val="single" w:sz="4" w:space="0" w:color="auto"/>
            </w:tcBorders>
            <w:shd w:val="clear" w:color="auto" w:fill="auto"/>
            <w:vAlign w:val="center"/>
            <w:hideMark/>
          </w:tcPr>
          <w:p w14:paraId="308DAFB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2026</w:t>
            </w:r>
          </w:p>
        </w:tc>
        <w:tc>
          <w:tcPr>
            <w:tcW w:w="214" w:type="pct"/>
            <w:tcBorders>
              <w:top w:val="nil"/>
              <w:left w:val="nil"/>
              <w:bottom w:val="single" w:sz="4" w:space="0" w:color="auto"/>
              <w:right w:val="single" w:sz="4" w:space="0" w:color="auto"/>
            </w:tcBorders>
            <w:shd w:val="clear" w:color="auto" w:fill="auto"/>
            <w:vAlign w:val="center"/>
            <w:hideMark/>
          </w:tcPr>
          <w:p w14:paraId="4699EBD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2027</w:t>
            </w:r>
          </w:p>
        </w:tc>
        <w:tc>
          <w:tcPr>
            <w:tcW w:w="214" w:type="pct"/>
            <w:tcBorders>
              <w:top w:val="nil"/>
              <w:left w:val="nil"/>
              <w:bottom w:val="single" w:sz="4" w:space="0" w:color="auto"/>
              <w:right w:val="single" w:sz="4" w:space="0" w:color="auto"/>
            </w:tcBorders>
            <w:shd w:val="clear" w:color="auto" w:fill="auto"/>
            <w:vAlign w:val="center"/>
            <w:hideMark/>
          </w:tcPr>
          <w:p w14:paraId="19FAAA4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2028</w:t>
            </w:r>
          </w:p>
        </w:tc>
        <w:tc>
          <w:tcPr>
            <w:tcW w:w="214" w:type="pct"/>
            <w:tcBorders>
              <w:top w:val="nil"/>
              <w:left w:val="nil"/>
              <w:bottom w:val="single" w:sz="4" w:space="0" w:color="auto"/>
              <w:right w:val="single" w:sz="4" w:space="0" w:color="auto"/>
            </w:tcBorders>
            <w:shd w:val="clear" w:color="auto" w:fill="auto"/>
            <w:vAlign w:val="center"/>
            <w:hideMark/>
          </w:tcPr>
          <w:p w14:paraId="4063E8B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2029</w:t>
            </w:r>
          </w:p>
        </w:tc>
        <w:tc>
          <w:tcPr>
            <w:tcW w:w="216" w:type="pct"/>
            <w:tcBorders>
              <w:top w:val="nil"/>
              <w:left w:val="nil"/>
              <w:bottom w:val="single" w:sz="4" w:space="0" w:color="auto"/>
              <w:right w:val="single" w:sz="4" w:space="0" w:color="auto"/>
            </w:tcBorders>
            <w:shd w:val="clear" w:color="auto" w:fill="auto"/>
            <w:vAlign w:val="center"/>
            <w:hideMark/>
          </w:tcPr>
          <w:p w14:paraId="53E4B7A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2030</w:t>
            </w:r>
          </w:p>
        </w:tc>
      </w:tr>
      <w:tr w:rsidR="0015037B" w:rsidRPr="00265271" w14:paraId="1753B3BF" w14:textId="77777777" w:rsidTr="0015037B">
        <w:trPr>
          <w:trHeight w:val="20"/>
        </w:trPr>
        <w:tc>
          <w:tcPr>
            <w:tcW w:w="262"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54037C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w:t>
            </w:r>
          </w:p>
        </w:tc>
        <w:tc>
          <w:tcPr>
            <w:tcW w:w="94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BA8B5D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18:28:000014</w:t>
            </w:r>
          </w:p>
        </w:tc>
        <w:tc>
          <w:tcPr>
            <w:tcW w:w="705" w:type="pct"/>
            <w:tcBorders>
              <w:top w:val="nil"/>
              <w:left w:val="nil"/>
              <w:bottom w:val="single" w:sz="4" w:space="0" w:color="auto"/>
              <w:right w:val="single" w:sz="4" w:space="0" w:color="auto"/>
            </w:tcBorders>
            <w:shd w:val="clear" w:color="auto" w:fill="auto"/>
            <w:noWrap/>
            <w:vAlign w:val="center"/>
            <w:hideMark/>
          </w:tcPr>
          <w:p w14:paraId="6253FBAC"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nil"/>
              <w:left w:val="nil"/>
              <w:bottom w:val="single" w:sz="4" w:space="0" w:color="auto"/>
              <w:right w:val="single" w:sz="4" w:space="0" w:color="auto"/>
            </w:tcBorders>
            <w:shd w:val="clear" w:color="auto" w:fill="auto"/>
            <w:vAlign w:val="center"/>
            <w:hideMark/>
          </w:tcPr>
          <w:p w14:paraId="4AEAF32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151,1</w:t>
            </w:r>
          </w:p>
        </w:tc>
        <w:tc>
          <w:tcPr>
            <w:tcW w:w="214" w:type="pct"/>
            <w:tcBorders>
              <w:top w:val="nil"/>
              <w:left w:val="nil"/>
              <w:bottom w:val="single" w:sz="4" w:space="0" w:color="auto"/>
              <w:right w:val="single" w:sz="4" w:space="0" w:color="auto"/>
            </w:tcBorders>
            <w:shd w:val="clear" w:color="auto" w:fill="auto"/>
            <w:vAlign w:val="center"/>
            <w:hideMark/>
          </w:tcPr>
          <w:p w14:paraId="327E770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8A853C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1,5</w:t>
            </w:r>
          </w:p>
        </w:tc>
        <w:tc>
          <w:tcPr>
            <w:tcW w:w="214" w:type="pct"/>
            <w:tcBorders>
              <w:top w:val="nil"/>
              <w:left w:val="nil"/>
              <w:bottom w:val="single" w:sz="4" w:space="0" w:color="auto"/>
              <w:right w:val="single" w:sz="4" w:space="0" w:color="auto"/>
            </w:tcBorders>
            <w:shd w:val="clear" w:color="auto" w:fill="auto"/>
            <w:vAlign w:val="center"/>
            <w:hideMark/>
          </w:tcPr>
          <w:p w14:paraId="2CA2E12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FA418D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133,9</w:t>
            </w:r>
          </w:p>
        </w:tc>
        <w:tc>
          <w:tcPr>
            <w:tcW w:w="214" w:type="pct"/>
            <w:tcBorders>
              <w:top w:val="nil"/>
              <w:left w:val="nil"/>
              <w:bottom w:val="single" w:sz="4" w:space="0" w:color="auto"/>
              <w:right w:val="single" w:sz="4" w:space="0" w:color="auto"/>
            </w:tcBorders>
            <w:shd w:val="clear" w:color="auto" w:fill="auto"/>
            <w:vAlign w:val="center"/>
            <w:hideMark/>
          </w:tcPr>
          <w:p w14:paraId="5559C61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012812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15,7</w:t>
            </w:r>
          </w:p>
        </w:tc>
        <w:tc>
          <w:tcPr>
            <w:tcW w:w="214" w:type="pct"/>
            <w:tcBorders>
              <w:top w:val="nil"/>
              <w:left w:val="nil"/>
              <w:bottom w:val="single" w:sz="4" w:space="0" w:color="auto"/>
              <w:right w:val="single" w:sz="4" w:space="0" w:color="auto"/>
            </w:tcBorders>
            <w:shd w:val="clear" w:color="auto" w:fill="auto"/>
            <w:vAlign w:val="center"/>
            <w:hideMark/>
          </w:tcPr>
          <w:p w14:paraId="10F2AD7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8F5432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41D633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673219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39DCB96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51A01025" w14:textId="77777777" w:rsidTr="0015037B">
        <w:trPr>
          <w:trHeight w:val="20"/>
        </w:trPr>
        <w:tc>
          <w:tcPr>
            <w:tcW w:w="262" w:type="pct"/>
            <w:vMerge/>
            <w:tcBorders>
              <w:top w:val="nil"/>
              <w:left w:val="single" w:sz="4" w:space="0" w:color="auto"/>
              <w:bottom w:val="double" w:sz="6" w:space="0" w:color="000000"/>
              <w:right w:val="single" w:sz="4" w:space="0" w:color="auto"/>
            </w:tcBorders>
            <w:shd w:val="clear" w:color="auto" w:fill="auto"/>
            <w:vAlign w:val="center"/>
            <w:hideMark/>
          </w:tcPr>
          <w:p w14:paraId="012363E8"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nil"/>
              <w:left w:val="single" w:sz="4" w:space="0" w:color="auto"/>
              <w:bottom w:val="double" w:sz="6" w:space="0" w:color="000000"/>
              <w:right w:val="single" w:sz="4" w:space="0" w:color="auto"/>
            </w:tcBorders>
            <w:shd w:val="clear" w:color="auto" w:fill="auto"/>
            <w:vAlign w:val="center"/>
            <w:hideMark/>
          </w:tcPr>
          <w:p w14:paraId="45BC73A1"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69ACB1BE"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212BAB8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149,6</w:t>
            </w:r>
          </w:p>
        </w:tc>
        <w:tc>
          <w:tcPr>
            <w:tcW w:w="214" w:type="pct"/>
            <w:tcBorders>
              <w:top w:val="nil"/>
              <w:left w:val="nil"/>
              <w:bottom w:val="single" w:sz="4" w:space="0" w:color="auto"/>
              <w:right w:val="single" w:sz="4" w:space="0" w:color="auto"/>
            </w:tcBorders>
            <w:shd w:val="clear" w:color="auto" w:fill="auto"/>
            <w:vAlign w:val="center"/>
            <w:hideMark/>
          </w:tcPr>
          <w:p w14:paraId="23611EC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FE6C15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293E2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E66FAA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133,9</w:t>
            </w:r>
          </w:p>
        </w:tc>
        <w:tc>
          <w:tcPr>
            <w:tcW w:w="214" w:type="pct"/>
            <w:tcBorders>
              <w:top w:val="nil"/>
              <w:left w:val="nil"/>
              <w:bottom w:val="single" w:sz="4" w:space="0" w:color="auto"/>
              <w:right w:val="single" w:sz="4" w:space="0" w:color="auto"/>
            </w:tcBorders>
            <w:shd w:val="clear" w:color="auto" w:fill="auto"/>
            <w:vAlign w:val="center"/>
            <w:hideMark/>
          </w:tcPr>
          <w:p w14:paraId="7FAC060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56F4D1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15,7</w:t>
            </w:r>
          </w:p>
        </w:tc>
        <w:tc>
          <w:tcPr>
            <w:tcW w:w="214" w:type="pct"/>
            <w:tcBorders>
              <w:top w:val="nil"/>
              <w:left w:val="nil"/>
              <w:bottom w:val="single" w:sz="4" w:space="0" w:color="auto"/>
              <w:right w:val="single" w:sz="4" w:space="0" w:color="auto"/>
            </w:tcBorders>
            <w:shd w:val="clear" w:color="auto" w:fill="auto"/>
            <w:vAlign w:val="center"/>
            <w:hideMark/>
          </w:tcPr>
          <w:p w14:paraId="19EC9D5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55D828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F65400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A56DF6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31C46FF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32C1DB54" w14:textId="77777777" w:rsidTr="0015037B">
        <w:trPr>
          <w:trHeight w:val="20"/>
        </w:trPr>
        <w:tc>
          <w:tcPr>
            <w:tcW w:w="262" w:type="pct"/>
            <w:vMerge/>
            <w:tcBorders>
              <w:top w:val="nil"/>
              <w:left w:val="single" w:sz="4" w:space="0" w:color="auto"/>
              <w:bottom w:val="double" w:sz="6" w:space="0" w:color="000000"/>
              <w:right w:val="single" w:sz="4" w:space="0" w:color="auto"/>
            </w:tcBorders>
            <w:shd w:val="clear" w:color="auto" w:fill="auto"/>
            <w:vAlign w:val="center"/>
            <w:hideMark/>
          </w:tcPr>
          <w:p w14:paraId="049834C3"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nil"/>
              <w:left w:val="single" w:sz="4" w:space="0" w:color="auto"/>
              <w:bottom w:val="double" w:sz="6" w:space="0" w:color="000000"/>
              <w:right w:val="single" w:sz="4" w:space="0" w:color="auto"/>
            </w:tcBorders>
            <w:shd w:val="clear" w:color="auto" w:fill="auto"/>
            <w:vAlign w:val="center"/>
            <w:hideMark/>
          </w:tcPr>
          <w:p w14:paraId="5E2CBDBB"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7577A52B"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0A08549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CA1E2F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98D342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917E51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4BC5A0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8D7957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18EC46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D11CE7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F2B127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270012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DE9D9C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0F53F37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2154039" w14:textId="77777777" w:rsidTr="0015037B">
        <w:trPr>
          <w:trHeight w:val="20"/>
        </w:trPr>
        <w:tc>
          <w:tcPr>
            <w:tcW w:w="262" w:type="pct"/>
            <w:vMerge/>
            <w:tcBorders>
              <w:top w:val="nil"/>
              <w:left w:val="single" w:sz="4" w:space="0" w:color="auto"/>
              <w:bottom w:val="double" w:sz="6" w:space="0" w:color="000000"/>
              <w:right w:val="single" w:sz="4" w:space="0" w:color="auto"/>
            </w:tcBorders>
            <w:shd w:val="clear" w:color="auto" w:fill="auto"/>
            <w:vAlign w:val="center"/>
            <w:hideMark/>
          </w:tcPr>
          <w:p w14:paraId="5207E1D5"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nil"/>
              <w:left w:val="single" w:sz="4" w:space="0" w:color="auto"/>
              <w:bottom w:val="double" w:sz="6" w:space="0" w:color="000000"/>
              <w:right w:val="single" w:sz="4" w:space="0" w:color="auto"/>
            </w:tcBorders>
            <w:shd w:val="clear" w:color="auto" w:fill="auto"/>
            <w:vAlign w:val="center"/>
            <w:hideMark/>
          </w:tcPr>
          <w:p w14:paraId="136F8AB0"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39284167"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5861E07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DEDED9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BC1371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E6C2B4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6C5113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133584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9CDA28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0E225D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ED24D2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4E66C7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6DB096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2C03E8B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5737E481" w14:textId="77777777" w:rsidTr="0015037B">
        <w:trPr>
          <w:trHeight w:val="20"/>
        </w:trPr>
        <w:tc>
          <w:tcPr>
            <w:tcW w:w="262" w:type="pct"/>
            <w:vMerge/>
            <w:tcBorders>
              <w:top w:val="nil"/>
              <w:left w:val="single" w:sz="4" w:space="0" w:color="auto"/>
              <w:bottom w:val="double" w:sz="6" w:space="0" w:color="000000"/>
              <w:right w:val="single" w:sz="4" w:space="0" w:color="auto"/>
            </w:tcBorders>
            <w:shd w:val="clear" w:color="auto" w:fill="auto"/>
            <w:vAlign w:val="center"/>
            <w:hideMark/>
          </w:tcPr>
          <w:p w14:paraId="244D82FB"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nil"/>
              <w:left w:val="single" w:sz="4" w:space="0" w:color="auto"/>
              <w:bottom w:val="double" w:sz="6" w:space="0" w:color="000000"/>
              <w:right w:val="single" w:sz="4" w:space="0" w:color="auto"/>
            </w:tcBorders>
            <w:shd w:val="clear" w:color="auto" w:fill="auto"/>
            <w:vAlign w:val="center"/>
            <w:hideMark/>
          </w:tcPr>
          <w:p w14:paraId="4CA69A78"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2E80CBC8"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1E16777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1,5</w:t>
            </w:r>
          </w:p>
        </w:tc>
        <w:tc>
          <w:tcPr>
            <w:tcW w:w="214" w:type="pct"/>
            <w:tcBorders>
              <w:top w:val="nil"/>
              <w:left w:val="nil"/>
              <w:bottom w:val="double" w:sz="6" w:space="0" w:color="auto"/>
              <w:right w:val="single" w:sz="4" w:space="0" w:color="auto"/>
            </w:tcBorders>
            <w:shd w:val="clear" w:color="auto" w:fill="auto"/>
            <w:vAlign w:val="center"/>
            <w:hideMark/>
          </w:tcPr>
          <w:p w14:paraId="5EF313A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E47048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1,5</w:t>
            </w:r>
          </w:p>
        </w:tc>
        <w:tc>
          <w:tcPr>
            <w:tcW w:w="214" w:type="pct"/>
            <w:tcBorders>
              <w:top w:val="nil"/>
              <w:left w:val="nil"/>
              <w:bottom w:val="double" w:sz="6" w:space="0" w:color="auto"/>
              <w:right w:val="single" w:sz="4" w:space="0" w:color="auto"/>
            </w:tcBorders>
            <w:shd w:val="clear" w:color="auto" w:fill="auto"/>
            <w:vAlign w:val="center"/>
            <w:hideMark/>
          </w:tcPr>
          <w:p w14:paraId="758594B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0A7435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BCF3B0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6818F80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0F0E98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53AF17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14D9EB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9CEDFC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006C5E9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432C1915"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1645FD9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2</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161F0DD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18:28:000024</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40636FA3"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41BE9B5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859BA8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556E00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0DC815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065A036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6414D6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5242363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1279E3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7EEB9C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C5A7199"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4C4ADC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184AC7A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78A2211D"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DCB1479"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2DD1144"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35EC3718"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420A61F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1,1</w:t>
            </w:r>
          </w:p>
        </w:tc>
        <w:tc>
          <w:tcPr>
            <w:tcW w:w="214" w:type="pct"/>
            <w:tcBorders>
              <w:top w:val="nil"/>
              <w:left w:val="nil"/>
              <w:bottom w:val="single" w:sz="4" w:space="0" w:color="auto"/>
              <w:right w:val="single" w:sz="4" w:space="0" w:color="auto"/>
            </w:tcBorders>
            <w:shd w:val="clear" w:color="auto" w:fill="auto"/>
            <w:vAlign w:val="center"/>
            <w:hideMark/>
          </w:tcPr>
          <w:p w14:paraId="235C4CA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6F6081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7A187F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AE9E34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9BFE3E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196934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1,1</w:t>
            </w:r>
          </w:p>
        </w:tc>
        <w:tc>
          <w:tcPr>
            <w:tcW w:w="214" w:type="pct"/>
            <w:tcBorders>
              <w:top w:val="nil"/>
              <w:left w:val="nil"/>
              <w:bottom w:val="single" w:sz="4" w:space="0" w:color="auto"/>
              <w:right w:val="single" w:sz="4" w:space="0" w:color="auto"/>
            </w:tcBorders>
            <w:shd w:val="clear" w:color="auto" w:fill="auto"/>
            <w:vAlign w:val="center"/>
            <w:hideMark/>
          </w:tcPr>
          <w:p w14:paraId="389C980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A8230C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F95CDA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1007D6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1AD8AA0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54940A00"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EDD556F"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C2385ED"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49D59FA7"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235A993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5B5B59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7053CE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EFF115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A49D84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DFAFE5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0FB8A8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CFDFE6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714EF5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92F7CB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DCFEEE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5D0C711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7792C56"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E5088E0"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29FE247"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4AB87CA8"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2293221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1,5</w:t>
            </w:r>
          </w:p>
        </w:tc>
        <w:tc>
          <w:tcPr>
            <w:tcW w:w="214" w:type="pct"/>
            <w:tcBorders>
              <w:top w:val="nil"/>
              <w:left w:val="nil"/>
              <w:bottom w:val="single" w:sz="4" w:space="0" w:color="auto"/>
              <w:right w:val="single" w:sz="4" w:space="0" w:color="auto"/>
            </w:tcBorders>
            <w:shd w:val="clear" w:color="auto" w:fill="auto"/>
            <w:vAlign w:val="center"/>
            <w:hideMark/>
          </w:tcPr>
          <w:p w14:paraId="018F637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4E6711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1,5</w:t>
            </w:r>
          </w:p>
        </w:tc>
        <w:tc>
          <w:tcPr>
            <w:tcW w:w="214" w:type="pct"/>
            <w:tcBorders>
              <w:top w:val="nil"/>
              <w:left w:val="nil"/>
              <w:bottom w:val="single" w:sz="4" w:space="0" w:color="auto"/>
              <w:right w:val="single" w:sz="4" w:space="0" w:color="auto"/>
            </w:tcBorders>
            <w:shd w:val="clear" w:color="auto" w:fill="auto"/>
            <w:vAlign w:val="center"/>
            <w:hideMark/>
          </w:tcPr>
          <w:p w14:paraId="478C67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06D717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1A631D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FD25EF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492187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3C1C5A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BC78C0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152C60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0F83AED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1DCBF29E"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EA6CFB6"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07B453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241C4A58"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6C5CDE3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1C6ED4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0789A74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6E2B9D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02FF3FC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53F49C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37FE3AE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F257D3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C4178A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6BE781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410A5A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1DB0A99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7B621A30"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34276BE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6763EC0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18:28:000029</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7F622087"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7286DB6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A9B916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D24E81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BE7A60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50D80EF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BC2DFB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4E0D3BF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CC2F77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E9D07B9"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93DF62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91A48D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2068F27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5EF8F51B"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D938BF6"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06D4532"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1B044723"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0E29D77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4,7</w:t>
            </w:r>
          </w:p>
        </w:tc>
        <w:tc>
          <w:tcPr>
            <w:tcW w:w="214" w:type="pct"/>
            <w:tcBorders>
              <w:top w:val="nil"/>
              <w:left w:val="nil"/>
              <w:bottom w:val="single" w:sz="4" w:space="0" w:color="auto"/>
              <w:right w:val="single" w:sz="4" w:space="0" w:color="auto"/>
            </w:tcBorders>
            <w:shd w:val="clear" w:color="auto" w:fill="auto"/>
            <w:vAlign w:val="center"/>
            <w:hideMark/>
          </w:tcPr>
          <w:p w14:paraId="763CC51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46174F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4,7</w:t>
            </w:r>
          </w:p>
        </w:tc>
        <w:tc>
          <w:tcPr>
            <w:tcW w:w="214" w:type="pct"/>
            <w:tcBorders>
              <w:top w:val="nil"/>
              <w:left w:val="nil"/>
              <w:bottom w:val="single" w:sz="4" w:space="0" w:color="auto"/>
              <w:right w:val="single" w:sz="4" w:space="0" w:color="auto"/>
            </w:tcBorders>
            <w:shd w:val="clear" w:color="auto" w:fill="auto"/>
            <w:vAlign w:val="center"/>
            <w:hideMark/>
          </w:tcPr>
          <w:p w14:paraId="79D12CB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8ADC53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D73D3A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F8C87F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D49BD5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0F28B6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3DBAAF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D3B964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72022BD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0A2CDC5"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FDFF6C3"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E0A442D"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AE621B5"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39A7C87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4C146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5BC959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EC2CFB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2A86D5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2784B4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BEB8E2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6B90E9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472807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7B7309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9CF14A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585711D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BD0B7A8"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0BCFACC"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CEE4418"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6BB71A58"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6A7A82B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8F4FA0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929833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89B9B5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4A3219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14C4E5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76600B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F369DF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D57BD9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A120D8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19E81B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08E2F26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41A5F0D7"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12267CD"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FF4C6B1"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0C773604"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546001E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235868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5A757F4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8A0385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659E038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9FAF68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BD1D0F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B49BDA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6FCFB5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244273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BA1D35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4A362A7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3D933115"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161530F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6032FF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18:28:000046</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035318B5"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25E7774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BD88A8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D467D4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4412E1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2392EB39"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656B7A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57CF981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20AAD2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EA29D1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F71845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0EE3F7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4F06885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48E96117"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2CEBCA8"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028648D"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8A6682B"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72F6DF2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4,8</w:t>
            </w:r>
          </w:p>
        </w:tc>
        <w:tc>
          <w:tcPr>
            <w:tcW w:w="214" w:type="pct"/>
            <w:tcBorders>
              <w:top w:val="nil"/>
              <w:left w:val="nil"/>
              <w:bottom w:val="single" w:sz="4" w:space="0" w:color="auto"/>
              <w:right w:val="single" w:sz="4" w:space="0" w:color="auto"/>
            </w:tcBorders>
            <w:shd w:val="clear" w:color="auto" w:fill="auto"/>
            <w:vAlign w:val="center"/>
            <w:hideMark/>
          </w:tcPr>
          <w:p w14:paraId="03DC01D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A3E3AD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4,8</w:t>
            </w:r>
          </w:p>
        </w:tc>
        <w:tc>
          <w:tcPr>
            <w:tcW w:w="214" w:type="pct"/>
            <w:tcBorders>
              <w:top w:val="nil"/>
              <w:left w:val="nil"/>
              <w:bottom w:val="single" w:sz="4" w:space="0" w:color="auto"/>
              <w:right w:val="single" w:sz="4" w:space="0" w:color="auto"/>
            </w:tcBorders>
            <w:shd w:val="clear" w:color="auto" w:fill="auto"/>
            <w:vAlign w:val="center"/>
            <w:hideMark/>
          </w:tcPr>
          <w:p w14:paraId="30641F6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C14747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7C5348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37DE2F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F78B3C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49502C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397618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18579D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89F37D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7BCE9609"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C3E7DE2"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470085D"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18FDB9A5"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58C7AAF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EF665C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DAC396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323B6E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C2BBCF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4FE1B4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369B69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98E3DA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0E0337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423497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8C6A0B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77106CA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4D96AE83"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F5ECC4F"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2D0C20D"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DB12DEA"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613B1E8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40F2DE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56109B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6BE11D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4C00C1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69CF97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F1C2B8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6BE518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E49809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4D688E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54DF4C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3AB47CB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480738EC"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8B1C4E9"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6DBF902"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7FEC9DCF"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336F177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7E4277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16C9F38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C8FE42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17304D7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3178E0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9B0F2F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466E08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9C158B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9762A7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54909E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2E0DAC8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528AFA0"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581F7F6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5</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B66E80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18:28:000047</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45DF75E9"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28BB35A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5,4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106F30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2A5604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5,4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D6C5C3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511B6A2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3C4136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4299AA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B1EEE0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C9D877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2619CD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5C9E28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0D05394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7F04667D"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4E676D9"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86A47FB"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205870A1"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7BE5A17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5,4</w:t>
            </w:r>
          </w:p>
        </w:tc>
        <w:tc>
          <w:tcPr>
            <w:tcW w:w="214" w:type="pct"/>
            <w:tcBorders>
              <w:top w:val="nil"/>
              <w:left w:val="nil"/>
              <w:bottom w:val="single" w:sz="4" w:space="0" w:color="auto"/>
              <w:right w:val="single" w:sz="4" w:space="0" w:color="auto"/>
            </w:tcBorders>
            <w:shd w:val="clear" w:color="auto" w:fill="auto"/>
            <w:vAlign w:val="center"/>
            <w:hideMark/>
          </w:tcPr>
          <w:p w14:paraId="3370F97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01E7DB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5,4</w:t>
            </w:r>
          </w:p>
        </w:tc>
        <w:tc>
          <w:tcPr>
            <w:tcW w:w="214" w:type="pct"/>
            <w:tcBorders>
              <w:top w:val="nil"/>
              <w:left w:val="nil"/>
              <w:bottom w:val="single" w:sz="4" w:space="0" w:color="auto"/>
              <w:right w:val="single" w:sz="4" w:space="0" w:color="auto"/>
            </w:tcBorders>
            <w:shd w:val="clear" w:color="auto" w:fill="auto"/>
            <w:vAlign w:val="center"/>
            <w:hideMark/>
          </w:tcPr>
          <w:p w14:paraId="7CCA375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4B8E3B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4057DE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1BB382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666A73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B29711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FE3B10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D0C470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7B0E4C7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5B38D009"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6DCC650"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EB0E379"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23136ED4"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3B8F74A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97A5ED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6953ED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69884B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42731D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EAF35F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2B6BF3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7D2836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2092D1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513974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B9E98E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7E5C3B7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AA1B44D"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D91BF70"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B6A012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3CBC2537"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18EC913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68BA37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60B578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C290E6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E1AB97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24A1CF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045160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56BDC0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5E489D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B89487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CADAFA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E38A33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7380E34"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88E9E73"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2618FA0"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43CFABB1"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10FA727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3068F9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5DC00C9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BB0E50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3C4F69B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D97EE2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5897D8A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45F8F5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10B663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D5DCCE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28ADAA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53F290C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5F426265"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6C85D92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6</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65E8751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18:28:000050</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21E1284F"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55D42B9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35,3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7988E2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4293442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35,3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6A9F33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0E4728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70A6DF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2628D30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7338B0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F69783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C34B1C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C96536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6E09696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3DB39569"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0C5B567"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BCCFBCD"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51E4909C"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488C7FC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17,7</w:t>
            </w:r>
          </w:p>
        </w:tc>
        <w:tc>
          <w:tcPr>
            <w:tcW w:w="214" w:type="pct"/>
            <w:tcBorders>
              <w:top w:val="nil"/>
              <w:left w:val="nil"/>
              <w:bottom w:val="single" w:sz="4" w:space="0" w:color="auto"/>
              <w:right w:val="single" w:sz="4" w:space="0" w:color="auto"/>
            </w:tcBorders>
            <w:shd w:val="clear" w:color="auto" w:fill="auto"/>
            <w:vAlign w:val="center"/>
            <w:hideMark/>
          </w:tcPr>
          <w:p w14:paraId="510F87C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BD7DE5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17,7</w:t>
            </w:r>
          </w:p>
        </w:tc>
        <w:tc>
          <w:tcPr>
            <w:tcW w:w="214" w:type="pct"/>
            <w:tcBorders>
              <w:top w:val="nil"/>
              <w:left w:val="nil"/>
              <w:bottom w:val="single" w:sz="4" w:space="0" w:color="auto"/>
              <w:right w:val="single" w:sz="4" w:space="0" w:color="auto"/>
            </w:tcBorders>
            <w:shd w:val="clear" w:color="auto" w:fill="auto"/>
            <w:vAlign w:val="center"/>
            <w:hideMark/>
          </w:tcPr>
          <w:p w14:paraId="037A7B2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CD3CAE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41B04A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B8EA8F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AF45F2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BF30BB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61586A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2DBBBB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2BC34E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1E38945"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D77B8A2"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4F2F05F"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56FC5E54"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2ABB92F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902988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3A32C3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5E52A4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392D07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254185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F364A1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0C4828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DD08E2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4E9189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D62720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24BDC12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796F1F3B"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115DEAE"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F0C7F0C"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D72ADEE"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03872A4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17,6</w:t>
            </w:r>
          </w:p>
        </w:tc>
        <w:tc>
          <w:tcPr>
            <w:tcW w:w="214" w:type="pct"/>
            <w:tcBorders>
              <w:top w:val="nil"/>
              <w:left w:val="nil"/>
              <w:bottom w:val="single" w:sz="4" w:space="0" w:color="auto"/>
              <w:right w:val="single" w:sz="4" w:space="0" w:color="auto"/>
            </w:tcBorders>
            <w:shd w:val="clear" w:color="auto" w:fill="auto"/>
            <w:vAlign w:val="center"/>
            <w:hideMark/>
          </w:tcPr>
          <w:p w14:paraId="736D9CB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F21F7C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17,6</w:t>
            </w:r>
          </w:p>
        </w:tc>
        <w:tc>
          <w:tcPr>
            <w:tcW w:w="214" w:type="pct"/>
            <w:tcBorders>
              <w:top w:val="nil"/>
              <w:left w:val="nil"/>
              <w:bottom w:val="single" w:sz="4" w:space="0" w:color="auto"/>
              <w:right w:val="single" w:sz="4" w:space="0" w:color="auto"/>
            </w:tcBorders>
            <w:shd w:val="clear" w:color="auto" w:fill="auto"/>
            <w:vAlign w:val="center"/>
            <w:hideMark/>
          </w:tcPr>
          <w:p w14:paraId="652BDC0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EA48B4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97FE60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AA78B9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8A2971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08B1D8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3F8AB8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5D8E13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1C45A56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503AD812"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70E1218"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1D8FFB5"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6CD68630"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7CE6CB8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D1C0AF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77DE3DE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3F90D3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47D22F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FB24C3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622E3E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38EBE0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61C346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3145AC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EEB063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495B47D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859E7FD"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C800CE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lastRenderedPageBreak/>
              <w:t>7</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577C802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18:28:000056</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5E4DC191"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6807D09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EDAD0F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B8F0A2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984D75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84579A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C59924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34C882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A0F1C8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0C625E9"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CA91E5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EFD6FA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7BB2470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2421F4BD"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C25A696"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B748704"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706CA7B0"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1369FD8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2,2</w:t>
            </w:r>
          </w:p>
        </w:tc>
        <w:tc>
          <w:tcPr>
            <w:tcW w:w="214" w:type="pct"/>
            <w:tcBorders>
              <w:top w:val="nil"/>
              <w:left w:val="nil"/>
              <w:bottom w:val="single" w:sz="4" w:space="0" w:color="auto"/>
              <w:right w:val="single" w:sz="4" w:space="0" w:color="auto"/>
            </w:tcBorders>
            <w:shd w:val="clear" w:color="auto" w:fill="auto"/>
            <w:vAlign w:val="center"/>
            <w:hideMark/>
          </w:tcPr>
          <w:p w14:paraId="642F0D5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C2077E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2,2</w:t>
            </w:r>
          </w:p>
        </w:tc>
        <w:tc>
          <w:tcPr>
            <w:tcW w:w="214" w:type="pct"/>
            <w:tcBorders>
              <w:top w:val="nil"/>
              <w:left w:val="nil"/>
              <w:bottom w:val="single" w:sz="4" w:space="0" w:color="auto"/>
              <w:right w:val="single" w:sz="4" w:space="0" w:color="auto"/>
            </w:tcBorders>
            <w:shd w:val="clear" w:color="auto" w:fill="auto"/>
            <w:vAlign w:val="center"/>
            <w:hideMark/>
          </w:tcPr>
          <w:p w14:paraId="04A4F84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7D6163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B1EDB9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9DB6F7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24F53C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84E2B0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9D5595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8D09E5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1656691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AC8E28F"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5B6BBBE"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E4D5400"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479C2DA9"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4D9085E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C6EFDF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912966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92179F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450AC3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5EB3EE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CD9E37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DF900A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49A38F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B884E1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727E96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3132A8C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33894F09"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7A83BB9"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C0815C0"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D375606"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1EEBCD9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73BEB0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0B47A6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6C9B6B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3733B6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6BAF61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D7F02F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CA1327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F1ADC2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47D5A0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7F29FE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01EDE63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51C160DC"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5A9D853"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FDCA9A4"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5F64C8F9"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387EF4D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983A3A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4A2A762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A0324B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45A4279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58FC50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3785F94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9B8F5E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7BF7CD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824DB4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8FC51B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12D6973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5659714B"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2ADCB5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8</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605D8B6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18:28:000057</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7FBA22B2"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22D1F88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3,0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C393D0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3,0</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AE6D60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4AEF75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7544C4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7FF210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51A3C0B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2253A3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9384FD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05BB37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90187B9"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6AC0785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3D000C94"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05C1BFE"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8AABFA2"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398673F5"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761B4A2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FF7C2C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EF94B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CD43D9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54B636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831644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9E1977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E7BB01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A1FBE6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ED8FB1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524A01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91EF90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75CE2CF4"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5EF65C7"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C205F3C"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50F22F67"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76115B8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2F062F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B1093C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60276D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796C4E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E0C390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5F5292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9385B9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21E7FF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71F942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1834DD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154E41B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B4A99A3"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19F868E"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FF99714"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525BB87"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1397E02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47EA47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978257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1426E4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C8E1D3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302DAD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F92FFA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56608A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665B7F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7506B4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32F909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52CB44A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70A858AF"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7F4C37A"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3FC012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45C5FDBA"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57A3B55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3,0</w:t>
            </w:r>
          </w:p>
        </w:tc>
        <w:tc>
          <w:tcPr>
            <w:tcW w:w="214" w:type="pct"/>
            <w:tcBorders>
              <w:top w:val="nil"/>
              <w:left w:val="nil"/>
              <w:bottom w:val="double" w:sz="6" w:space="0" w:color="auto"/>
              <w:right w:val="single" w:sz="4" w:space="0" w:color="auto"/>
            </w:tcBorders>
            <w:shd w:val="clear" w:color="auto" w:fill="auto"/>
            <w:vAlign w:val="center"/>
            <w:hideMark/>
          </w:tcPr>
          <w:p w14:paraId="3E71A71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3,0</w:t>
            </w:r>
          </w:p>
        </w:tc>
        <w:tc>
          <w:tcPr>
            <w:tcW w:w="232" w:type="pct"/>
            <w:tcBorders>
              <w:top w:val="nil"/>
              <w:left w:val="nil"/>
              <w:bottom w:val="double" w:sz="6" w:space="0" w:color="auto"/>
              <w:right w:val="single" w:sz="4" w:space="0" w:color="auto"/>
            </w:tcBorders>
            <w:shd w:val="clear" w:color="auto" w:fill="auto"/>
            <w:vAlign w:val="center"/>
            <w:hideMark/>
          </w:tcPr>
          <w:p w14:paraId="29243CA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E37B2F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69D8FDC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48C8B8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5ED21B9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D78CC9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E4C9B4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BEF0E3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D01897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1F0324C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4C63C9CC"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55F196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9</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2C5F3B2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18:28:000058</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5C6CDE65"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579CAE5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0DA38A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EBBEC6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A68284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18DEA40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047982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45A3FFE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F9E346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34D900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19AA43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499FB9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0255992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140D65F1"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B417645"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96302C5"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366E00E8"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352586B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4,7</w:t>
            </w:r>
          </w:p>
        </w:tc>
        <w:tc>
          <w:tcPr>
            <w:tcW w:w="214" w:type="pct"/>
            <w:tcBorders>
              <w:top w:val="nil"/>
              <w:left w:val="nil"/>
              <w:bottom w:val="single" w:sz="4" w:space="0" w:color="auto"/>
              <w:right w:val="single" w:sz="4" w:space="0" w:color="auto"/>
            </w:tcBorders>
            <w:shd w:val="clear" w:color="auto" w:fill="auto"/>
            <w:vAlign w:val="center"/>
            <w:hideMark/>
          </w:tcPr>
          <w:p w14:paraId="7BAF054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46A885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4,7</w:t>
            </w:r>
          </w:p>
        </w:tc>
        <w:tc>
          <w:tcPr>
            <w:tcW w:w="214" w:type="pct"/>
            <w:tcBorders>
              <w:top w:val="nil"/>
              <w:left w:val="nil"/>
              <w:bottom w:val="single" w:sz="4" w:space="0" w:color="auto"/>
              <w:right w:val="single" w:sz="4" w:space="0" w:color="auto"/>
            </w:tcBorders>
            <w:shd w:val="clear" w:color="auto" w:fill="auto"/>
            <w:vAlign w:val="center"/>
            <w:hideMark/>
          </w:tcPr>
          <w:p w14:paraId="05FCCB0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E0543C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B04FAC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915C94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3D7CE4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9128FE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8277DA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E0BC58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54A6D5A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35AAD985"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10C88EB"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8ED8C51"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C2CDD50"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3033106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208AD5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1EF84E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CC9792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83925E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370083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BF875D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5CD414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E4DEC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E78BA0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886AD5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31B3A41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402BF1B"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667A312"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0E7EEF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5CC826B7"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05822D4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E0F9FD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874950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B874E1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0CAD86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0DD261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F0BE4A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64FA46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862ACB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C88528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4D2D66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2778846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8DD6C1B"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86A2282"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ABABBC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08C39AF1"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531BBF8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A8E9B4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7BE8678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DD7C93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7A4ECE2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C473DC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1418E69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A51E6C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30FFAB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7116FA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2F5569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7907175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94B56C3"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1189426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10</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59C4D67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18:28:000059</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6F64486D"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753B7C7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71,3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622358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2,5</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96D19B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33,9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9817EB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17E7138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6E46B0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2,5</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53EB78C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32,4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B849CA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97B1F1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363ABF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1C7EB3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0D98167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6264395A"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A4C3DCC"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9EB9579"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6DD21F0B"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30FDCBE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61,8</w:t>
            </w:r>
          </w:p>
        </w:tc>
        <w:tc>
          <w:tcPr>
            <w:tcW w:w="214" w:type="pct"/>
            <w:tcBorders>
              <w:top w:val="nil"/>
              <w:left w:val="nil"/>
              <w:bottom w:val="single" w:sz="4" w:space="0" w:color="auto"/>
              <w:right w:val="single" w:sz="4" w:space="0" w:color="auto"/>
            </w:tcBorders>
            <w:shd w:val="clear" w:color="auto" w:fill="auto"/>
            <w:vAlign w:val="center"/>
            <w:hideMark/>
          </w:tcPr>
          <w:p w14:paraId="13842DC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0DC91A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30,9</w:t>
            </w:r>
          </w:p>
        </w:tc>
        <w:tc>
          <w:tcPr>
            <w:tcW w:w="214" w:type="pct"/>
            <w:tcBorders>
              <w:top w:val="nil"/>
              <w:left w:val="nil"/>
              <w:bottom w:val="single" w:sz="4" w:space="0" w:color="auto"/>
              <w:right w:val="single" w:sz="4" w:space="0" w:color="auto"/>
            </w:tcBorders>
            <w:shd w:val="clear" w:color="auto" w:fill="auto"/>
            <w:vAlign w:val="center"/>
            <w:hideMark/>
          </w:tcPr>
          <w:p w14:paraId="38CD225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0AA450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F281CC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0E5C1D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30,9</w:t>
            </w:r>
          </w:p>
        </w:tc>
        <w:tc>
          <w:tcPr>
            <w:tcW w:w="214" w:type="pct"/>
            <w:tcBorders>
              <w:top w:val="nil"/>
              <w:left w:val="nil"/>
              <w:bottom w:val="single" w:sz="4" w:space="0" w:color="auto"/>
              <w:right w:val="single" w:sz="4" w:space="0" w:color="auto"/>
            </w:tcBorders>
            <w:shd w:val="clear" w:color="auto" w:fill="auto"/>
            <w:vAlign w:val="center"/>
            <w:hideMark/>
          </w:tcPr>
          <w:p w14:paraId="5949EEA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4557A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E4B2CB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4FE685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2EF62DA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7425B57C"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9F9253C"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6164C16"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4071A0F0"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6237F2D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5,0</w:t>
            </w:r>
          </w:p>
        </w:tc>
        <w:tc>
          <w:tcPr>
            <w:tcW w:w="214" w:type="pct"/>
            <w:tcBorders>
              <w:top w:val="nil"/>
              <w:left w:val="nil"/>
              <w:bottom w:val="single" w:sz="4" w:space="0" w:color="auto"/>
              <w:right w:val="single" w:sz="4" w:space="0" w:color="auto"/>
            </w:tcBorders>
            <w:shd w:val="clear" w:color="auto" w:fill="auto"/>
            <w:vAlign w:val="center"/>
            <w:hideMark/>
          </w:tcPr>
          <w:p w14:paraId="176B681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2,5</w:t>
            </w:r>
          </w:p>
        </w:tc>
        <w:tc>
          <w:tcPr>
            <w:tcW w:w="232" w:type="pct"/>
            <w:tcBorders>
              <w:top w:val="nil"/>
              <w:left w:val="nil"/>
              <w:bottom w:val="single" w:sz="4" w:space="0" w:color="auto"/>
              <w:right w:val="single" w:sz="4" w:space="0" w:color="auto"/>
            </w:tcBorders>
            <w:shd w:val="clear" w:color="auto" w:fill="auto"/>
            <w:vAlign w:val="center"/>
            <w:hideMark/>
          </w:tcPr>
          <w:p w14:paraId="0E85E3C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17EED9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D6E174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37F823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2,5</w:t>
            </w:r>
          </w:p>
        </w:tc>
        <w:tc>
          <w:tcPr>
            <w:tcW w:w="232" w:type="pct"/>
            <w:tcBorders>
              <w:top w:val="nil"/>
              <w:left w:val="nil"/>
              <w:bottom w:val="single" w:sz="4" w:space="0" w:color="auto"/>
              <w:right w:val="single" w:sz="4" w:space="0" w:color="auto"/>
            </w:tcBorders>
            <w:shd w:val="clear" w:color="auto" w:fill="auto"/>
            <w:vAlign w:val="center"/>
            <w:hideMark/>
          </w:tcPr>
          <w:p w14:paraId="0DB445A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7E0522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3BBCCF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6B3588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95723D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6F075DF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862FC8E"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5B03B7F"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4E7753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2E8999E6"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6FE1E63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4,5</w:t>
            </w:r>
          </w:p>
        </w:tc>
        <w:tc>
          <w:tcPr>
            <w:tcW w:w="214" w:type="pct"/>
            <w:tcBorders>
              <w:top w:val="nil"/>
              <w:left w:val="nil"/>
              <w:bottom w:val="single" w:sz="4" w:space="0" w:color="auto"/>
              <w:right w:val="single" w:sz="4" w:space="0" w:color="auto"/>
            </w:tcBorders>
            <w:shd w:val="clear" w:color="auto" w:fill="auto"/>
            <w:vAlign w:val="center"/>
            <w:hideMark/>
          </w:tcPr>
          <w:p w14:paraId="484AC29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7192F6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3,0</w:t>
            </w:r>
          </w:p>
        </w:tc>
        <w:tc>
          <w:tcPr>
            <w:tcW w:w="214" w:type="pct"/>
            <w:tcBorders>
              <w:top w:val="nil"/>
              <w:left w:val="nil"/>
              <w:bottom w:val="single" w:sz="4" w:space="0" w:color="auto"/>
              <w:right w:val="single" w:sz="4" w:space="0" w:color="auto"/>
            </w:tcBorders>
            <w:shd w:val="clear" w:color="auto" w:fill="auto"/>
            <w:vAlign w:val="center"/>
            <w:hideMark/>
          </w:tcPr>
          <w:p w14:paraId="1C3C032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5525B9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38FA67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8F0EB9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1,5</w:t>
            </w:r>
          </w:p>
        </w:tc>
        <w:tc>
          <w:tcPr>
            <w:tcW w:w="214" w:type="pct"/>
            <w:tcBorders>
              <w:top w:val="nil"/>
              <w:left w:val="nil"/>
              <w:bottom w:val="single" w:sz="4" w:space="0" w:color="auto"/>
              <w:right w:val="single" w:sz="4" w:space="0" w:color="auto"/>
            </w:tcBorders>
            <w:shd w:val="clear" w:color="auto" w:fill="auto"/>
            <w:vAlign w:val="center"/>
            <w:hideMark/>
          </w:tcPr>
          <w:p w14:paraId="0D8A854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626C51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863B8D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4B7778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1D72862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B2A755B"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87FB2AC"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5F63738"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21B124CE"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23DDB4E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B72A38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47F7DA5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A8112B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14B752F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7F6A3D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BF7A42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66239F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156E75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DF4CA7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3073DD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07DC7DC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1A66A0B1"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6E4E73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11</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686396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18:28:000062</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26555FAA"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3443D38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12,6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916A28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4670A7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6,3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00A1C4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EEB927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E5F457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17F986E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6,3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ABA2CF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35C6ED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C14861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A6920B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6E189F6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265174C8"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E2F6B62"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C377A93"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67662980"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5552F40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12,6</w:t>
            </w:r>
          </w:p>
        </w:tc>
        <w:tc>
          <w:tcPr>
            <w:tcW w:w="214" w:type="pct"/>
            <w:tcBorders>
              <w:top w:val="nil"/>
              <w:left w:val="nil"/>
              <w:bottom w:val="single" w:sz="4" w:space="0" w:color="auto"/>
              <w:right w:val="single" w:sz="4" w:space="0" w:color="auto"/>
            </w:tcBorders>
            <w:shd w:val="clear" w:color="auto" w:fill="auto"/>
            <w:vAlign w:val="center"/>
            <w:hideMark/>
          </w:tcPr>
          <w:p w14:paraId="6A67C8C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A8DF17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6,3</w:t>
            </w:r>
          </w:p>
        </w:tc>
        <w:tc>
          <w:tcPr>
            <w:tcW w:w="214" w:type="pct"/>
            <w:tcBorders>
              <w:top w:val="nil"/>
              <w:left w:val="nil"/>
              <w:bottom w:val="single" w:sz="4" w:space="0" w:color="auto"/>
              <w:right w:val="single" w:sz="4" w:space="0" w:color="auto"/>
            </w:tcBorders>
            <w:shd w:val="clear" w:color="auto" w:fill="auto"/>
            <w:vAlign w:val="center"/>
            <w:hideMark/>
          </w:tcPr>
          <w:p w14:paraId="2274B85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2D0F39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51CD53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E2CB39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6,3</w:t>
            </w:r>
          </w:p>
        </w:tc>
        <w:tc>
          <w:tcPr>
            <w:tcW w:w="214" w:type="pct"/>
            <w:tcBorders>
              <w:top w:val="nil"/>
              <w:left w:val="nil"/>
              <w:bottom w:val="single" w:sz="4" w:space="0" w:color="auto"/>
              <w:right w:val="single" w:sz="4" w:space="0" w:color="auto"/>
            </w:tcBorders>
            <w:shd w:val="clear" w:color="auto" w:fill="auto"/>
            <w:vAlign w:val="center"/>
            <w:hideMark/>
          </w:tcPr>
          <w:p w14:paraId="23F17C9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244BE0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23B46A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713017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0F2B051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7DE6118A"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DF9E03F"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61C89B9"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5FDC3C35"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1EFEB61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C9BDFF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2EB607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ADFAFD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26A587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4D0F3B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F22CAE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4CF412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E0386A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852915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29D644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5B1CFD2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203E8D0"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E3BE992"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B7C8258"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52A150FF"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11AD171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85C6A2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C616A5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03904A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673BF2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179F2A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E5E80D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A820E0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A60EC6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35AC8D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CD6F51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6D85FE5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275430E"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B072CA9"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D49129B"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675B9B86"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406A4E0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93F4C8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1C680B3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E8443C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132A207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22C14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001D3C3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C9BDF6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2D6289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CE01DA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CDF09C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4387145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02658F3"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679A2A7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12</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205B911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18:28:000063</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73D9EDE1"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0A87B85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7,5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3B8A9B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2E53BAD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7,5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D333FB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121F39A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2F27E2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BDF500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10DE18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C92C33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5585C3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9D68EA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172B3E5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309DAA48"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A2F2423"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D8A45F4"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1CAA97CE"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578E7E7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4,0</w:t>
            </w:r>
          </w:p>
        </w:tc>
        <w:tc>
          <w:tcPr>
            <w:tcW w:w="214" w:type="pct"/>
            <w:tcBorders>
              <w:top w:val="nil"/>
              <w:left w:val="nil"/>
              <w:bottom w:val="single" w:sz="4" w:space="0" w:color="auto"/>
              <w:right w:val="single" w:sz="4" w:space="0" w:color="auto"/>
            </w:tcBorders>
            <w:shd w:val="clear" w:color="auto" w:fill="auto"/>
            <w:vAlign w:val="center"/>
            <w:hideMark/>
          </w:tcPr>
          <w:p w14:paraId="1096AA1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F0929A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4,0</w:t>
            </w:r>
          </w:p>
        </w:tc>
        <w:tc>
          <w:tcPr>
            <w:tcW w:w="214" w:type="pct"/>
            <w:tcBorders>
              <w:top w:val="nil"/>
              <w:left w:val="nil"/>
              <w:bottom w:val="single" w:sz="4" w:space="0" w:color="auto"/>
              <w:right w:val="single" w:sz="4" w:space="0" w:color="auto"/>
            </w:tcBorders>
            <w:shd w:val="clear" w:color="auto" w:fill="auto"/>
            <w:vAlign w:val="center"/>
            <w:hideMark/>
          </w:tcPr>
          <w:p w14:paraId="1D8F9C9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977649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45AA18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3F3025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CACD49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D636AC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A05608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B546F3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113B3A7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0F7A171"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B9A4EEB"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9D26124"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76E57EC3"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5D3CF32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6480F3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57D26E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D49FE9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AB8300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716981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8D487C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C69178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6B8B87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78A657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3630F5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3A518F7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617C6AD"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6F954E1"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639F3A2"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28447B06"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663061A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9203B8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497C84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DEA8A9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9D4351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D05E34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5ED543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CC5979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354E66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B18BF6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F72FFF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79D3BAF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39B07ECB"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92DAB05"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806C64A"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66F1FF3D"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6CD9B8C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3,5</w:t>
            </w:r>
          </w:p>
        </w:tc>
        <w:tc>
          <w:tcPr>
            <w:tcW w:w="214" w:type="pct"/>
            <w:tcBorders>
              <w:top w:val="nil"/>
              <w:left w:val="nil"/>
              <w:bottom w:val="double" w:sz="6" w:space="0" w:color="auto"/>
              <w:right w:val="single" w:sz="4" w:space="0" w:color="auto"/>
            </w:tcBorders>
            <w:shd w:val="clear" w:color="auto" w:fill="auto"/>
            <w:vAlign w:val="center"/>
            <w:hideMark/>
          </w:tcPr>
          <w:p w14:paraId="779185A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4C2154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3,5</w:t>
            </w:r>
          </w:p>
        </w:tc>
        <w:tc>
          <w:tcPr>
            <w:tcW w:w="214" w:type="pct"/>
            <w:tcBorders>
              <w:top w:val="nil"/>
              <w:left w:val="nil"/>
              <w:bottom w:val="double" w:sz="6" w:space="0" w:color="auto"/>
              <w:right w:val="single" w:sz="4" w:space="0" w:color="auto"/>
            </w:tcBorders>
            <w:shd w:val="clear" w:color="auto" w:fill="auto"/>
            <w:vAlign w:val="center"/>
            <w:hideMark/>
          </w:tcPr>
          <w:p w14:paraId="44B790D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513BB96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B45957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3782D9C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1E99D4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A44966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44A917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BBB1D8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7467BC3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424B4A40"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2FCFE0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13</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EAA029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18:28:000081</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5B318570"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15D8F0D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E9BD85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BC888C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7352DF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2E3027A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86D245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5E187AD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C2E7F3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ED4839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9C9A48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7BAADD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2FAC955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34B5B2EC"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D6C4F6B"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F2F915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7EE88049"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388E791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4,7</w:t>
            </w:r>
          </w:p>
        </w:tc>
        <w:tc>
          <w:tcPr>
            <w:tcW w:w="214" w:type="pct"/>
            <w:tcBorders>
              <w:top w:val="nil"/>
              <w:left w:val="nil"/>
              <w:bottom w:val="single" w:sz="4" w:space="0" w:color="auto"/>
              <w:right w:val="single" w:sz="4" w:space="0" w:color="auto"/>
            </w:tcBorders>
            <w:shd w:val="clear" w:color="auto" w:fill="auto"/>
            <w:vAlign w:val="center"/>
            <w:hideMark/>
          </w:tcPr>
          <w:p w14:paraId="4CC92C7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CBBD6C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D2A77D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1434E4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E1E492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AE9AE8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4,7</w:t>
            </w:r>
          </w:p>
        </w:tc>
        <w:tc>
          <w:tcPr>
            <w:tcW w:w="214" w:type="pct"/>
            <w:tcBorders>
              <w:top w:val="nil"/>
              <w:left w:val="nil"/>
              <w:bottom w:val="single" w:sz="4" w:space="0" w:color="auto"/>
              <w:right w:val="single" w:sz="4" w:space="0" w:color="auto"/>
            </w:tcBorders>
            <w:shd w:val="clear" w:color="auto" w:fill="auto"/>
            <w:vAlign w:val="center"/>
            <w:hideMark/>
          </w:tcPr>
          <w:p w14:paraId="41D8EB2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9C0F70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AD2920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B39DEE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362835A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A794139"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99DCC38"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5B05AE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99D4D75"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72B131A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2CBD8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13F41E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2D0535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D195C2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0F175E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A44CCB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C6DC83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AA5EAF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A333C6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AA00F6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97AFAA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11F6BAC"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8C7ECF0"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8D9AD18"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31D25FDD"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6EB47B9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CF58B8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2F6545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F0E847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AFBC00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703031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9998F4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31B349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5BC967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EE5FDE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84A14C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2D0C075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6D65DED"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D729B20"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0B5D4D9"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5AB3417A"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29E3CB7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300CFD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71318B5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4BBA9E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7E72C5C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41A7DF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575E832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FDA71F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A53FCA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3109BA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F2F978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2FD5E62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305E750A"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8DE458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14</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121D621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18:28:000084</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0C4912B5"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6A5F510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14,0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5B3E72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41B8E30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CEA14B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B2907B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019FEE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2053B9E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9,2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70FCDA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451476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D2C013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C36B46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79B3BA2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78E1C3CF"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2BCD095"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09AB6B4"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1A5FD150"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68EDAD3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9,6</w:t>
            </w:r>
          </w:p>
        </w:tc>
        <w:tc>
          <w:tcPr>
            <w:tcW w:w="214" w:type="pct"/>
            <w:tcBorders>
              <w:top w:val="nil"/>
              <w:left w:val="nil"/>
              <w:bottom w:val="single" w:sz="4" w:space="0" w:color="auto"/>
              <w:right w:val="single" w:sz="4" w:space="0" w:color="auto"/>
            </w:tcBorders>
            <w:shd w:val="clear" w:color="auto" w:fill="auto"/>
            <w:vAlign w:val="center"/>
            <w:hideMark/>
          </w:tcPr>
          <w:p w14:paraId="011A4DC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926935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4,8</w:t>
            </w:r>
          </w:p>
        </w:tc>
        <w:tc>
          <w:tcPr>
            <w:tcW w:w="214" w:type="pct"/>
            <w:tcBorders>
              <w:top w:val="nil"/>
              <w:left w:val="nil"/>
              <w:bottom w:val="single" w:sz="4" w:space="0" w:color="auto"/>
              <w:right w:val="single" w:sz="4" w:space="0" w:color="auto"/>
            </w:tcBorders>
            <w:shd w:val="clear" w:color="auto" w:fill="auto"/>
            <w:vAlign w:val="center"/>
            <w:hideMark/>
          </w:tcPr>
          <w:p w14:paraId="07F099A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44451F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C08916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FBFB44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4,8</w:t>
            </w:r>
          </w:p>
        </w:tc>
        <w:tc>
          <w:tcPr>
            <w:tcW w:w="214" w:type="pct"/>
            <w:tcBorders>
              <w:top w:val="nil"/>
              <w:left w:val="nil"/>
              <w:bottom w:val="single" w:sz="4" w:space="0" w:color="auto"/>
              <w:right w:val="single" w:sz="4" w:space="0" w:color="auto"/>
            </w:tcBorders>
            <w:shd w:val="clear" w:color="auto" w:fill="auto"/>
            <w:vAlign w:val="center"/>
            <w:hideMark/>
          </w:tcPr>
          <w:p w14:paraId="6873CBA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D599B6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1AC1D1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2E5685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25E132D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EDD202A"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821C33B"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24B589F"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6F93895A"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0A09276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C38541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7FE8B0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B28B73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409250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DDF316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677E3E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07030A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B072E9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D92377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D67681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310FE3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43C0989F"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427E52B"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98F6A79"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DF4AB95"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7E671DE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1,0</w:t>
            </w:r>
          </w:p>
        </w:tc>
        <w:tc>
          <w:tcPr>
            <w:tcW w:w="214" w:type="pct"/>
            <w:tcBorders>
              <w:top w:val="nil"/>
              <w:left w:val="nil"/>
              <w:bottom w:val="single" w:sz="4" w:space="0" w:color="auto"/>
              <w:right w:val="single" w:sz="4" w:space="0" w:color="auto"/>
            </w:tcBorders>
            <w:shd w:val="clear" w:color="auto" w:fill="auto"/>
            <w:vAlign w:val="center"/>
            <w:hideMark/>
          </w:tcPr>
          <w:p w14:paraId="54F368F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90F506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B8C7CD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79E6D3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3D0D5D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DA83A1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1,0</w:t>
            </w:r>
          </w:p>
        </w:tc>
        <w:tc>
          <w:tcPr>
            <w:tcW w:w="214" w:type="pct"/>
            <w:tcBorders>
              <w:top w:val="nil"/>
              <w:left w:val="nil"/>
              <w:bottom w:val="single" w:sz="4" w:space="0" w:color="auto"/>
              <w:right w:val="single" w:sz="4" w:space="0" w:color="auto"/>
            </w:tcBorders>
            <w:shd w:val="clear" w:color="auto" w:fill="auto"/>
            <w:vAlign w:val="center"/>
            <w:hideMark/>
          </w:tcPr>
          <w:p w14:paraId="29C8C1B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5BD83D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278C06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D7AFB3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203B90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3EAC5210"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EABEE11"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4D8E801"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00494270"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15866E8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3,4</w:t>
            </w:r>
          </w:p>
        </w:tc>
        <w:tc>
          <w:tcPr>
            <w:tcW w:w="214" w:type="pct"/>
            <w:tcBorders>
              <w:top w:val="nil"/>
              <w:left w:val="nil"/>
              <w:bottom w:val="double" w:sz="6" w:space="0" w:color="auto"/>
              <w:right w:val="single" w:sz="4" w:space="0" w:color="auto"/>
            </w:tcBorders>
            <w:shd w:val="clear" w:color="auto" w:fill="auto"/>
            <w:vAlign w:val="center"/>
            <w:hideMark/>
          </w:tcPr>
          <w:p w14:paraId="614AC81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0CEC336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C7B94F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0C0E65D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F6636C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F5087A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3,4</w:t>
            </w:r>
          </w:p>
        </w:tc>
        <w:tc>
          <w:tcPr>
            <w:tcW w:w="214" w:type="pct"/>
            <w:tcBorders>
              <w:top w:val="nil"/>
              <w:left w:val="nil"/>
              <w:bottom w:val="double" w:sz="6" w:space="0" w:color="auto"/>
              <w:right w:val="single" w:sz="4" w:space="0" w:color="auto"/>
            </w:tcBorders>
            <w:shd w:val="clear" w:color="auto" w:fill="auto"/>
            <w:vAlign w:val="center"/>
            <w:hideMark/>
          </w:tcPr>
          <w:p w14:paraId="3F70C1D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3C973C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26C74B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5C7346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563220A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3296DB28"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3D50BD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15</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F33799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18:28:000087</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04CC6AE7"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312DD99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5,6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70230A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A106D1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5,6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336456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4115AC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8D486B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C420A0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C86A02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3BBDA0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8A920A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B56912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430AF03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34AC0046"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0624ABF"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5DA6A96"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1737D73C"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5448CAF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5,6</w:t>
            </w:r>
          </w:p>
        </w:tc>
        <w:tc>
          <w:tcPr>
            <w:tcW w:w="214" w:type="pct"/>
            <w:tcBorders>
              <w:top w:val="nil"/>
              <w:left w:val="nil"/>
              <w:bottom w:val="single" w:sz="4" w:space="0" w:color="auto"/>
              <w:right w:val="single" w:sz="4" w:space="0" w:color="auto"/>
            </w:tcBorders>
            <w:shd w:val="clear" w:color="auto" w:fill="auto"/>
            <w:vAlign w:val="center"/>
            <w:hideMark/>
          </w:tcPr>
          <w:p w14:paraId="07A08D4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55995B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5,6</w:t>
            </w:r>
          </w:p>
        </w:tc>
        <w:tc>
          <w:tcPr>
            <w:tcW w:w="214" w:type="pct"/>
            <w:tcBorders>
              <w:top w:val="nil"/>
              <w:left w:val="nil"/>
              <w:bottom w:val="single" w:sz="4" w:space="0" w:color="auto"/>
              <w:right w:val="single" w:sz="4" w:space="0" w:color="auto"/>
            </w:tcBorders>
            <w:shd w:val="clear" w:color="auto" w:fill="auto"/>
            <w:vAlign w:val="center"/>
            <w:hideMark/>
          </w:tcPr>
          <w:p w14:paraId="48D0958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504F09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98E086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8E5187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7E80D7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C5909E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EDD0EC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18C9C7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A5A851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33B6536"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5934FDA"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F6B308B"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E320FE1"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3197D3E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8A8078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1348C2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7F14EB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F64C1A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76700D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597D64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D05298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A170CE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15743E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BD5A98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ED6408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3062F7D6"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8A68A54"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8159DD1"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20544AF2"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5CCBEE9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68D1E6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ED41F7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AC743E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9861AC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8BD9D4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D46AE8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BA2BB7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CFFEF6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18FE40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82D02A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21CB3CB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56C2C332"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FCA9246"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95A76D8"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1E8E407F"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524CFDB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EAE041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4DF991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100936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7E24531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293EC9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0FE97F2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BC0E56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22C494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804D60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C92C5B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55B72CA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37F2C288"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8C73C3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16</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5E5CF44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18:28:000091</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2F13FE6B"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2D14124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42,5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60F267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E43347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15,6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3408AA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4E14F9B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5BBFC4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7C9143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26,9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81A651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7A40F2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BE5F3B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FC3248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4C5BE96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7AD5B32F"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71DB77D"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A153FA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2C38C70F"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193963E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37,6</w:t>
            </w:r>
          </w:p>
        </w:tc>
        <w:tc>
          <w:tcPr>
            <w:tcW w:w="214" w:type="pct"/>
            <w:tcBorders>
              <w:top w:val="nil"/>
              <w:left w:val="nil"/>
              <w:bottom w:val="single" w:sz="4" w:space="0" w:color="auto"/>
              <w:right w:val="single" w:sz="4" w:space="0" w:color="auto"/>
            </w:tcBorders>
            <w:shd w:val="clear" w:color="auto" w:fill="auto"/>
            <w:vAlign w:val="center"/>
            <w:hideMark/>
          </w:tcPr>
          <w:p w14:paraId="49BADD3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0C4DB8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14,1</w:t>
            </w:r>
          </w:p>
        </w:tc>
        <w:tc>
          <w:tcPr>
            <w:tcW w:w="214" w:type="pct"/>
            <w:tcBorders>
              <w:top w:val="nil"/>
              <w:left w:val="nil"/>
              <w:bottom w:val="single" w:sz="4" w:space="0" w:color="auto"/>
              <w:right w:val="single" w:sz="4" w:space="0" w:color="auto"/>
            </w:tcBorders>
            <w:shd w:val="clear" w:color="auto" w:fill="auto"/>
            <w:vAlign w:val="center"/>
            <w:hideMark/>
          </w:tcPr>
          <w:p w14:paraId="3B26700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CA4C04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770D6F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EF432B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23,5</w:t>
            </w:r>
          </w:p>
        </w:tc>
        <w:tc>
          <w:tcPr>
            <w:tcW w:w="214" w:type="pct"/>
            <w:tcBorders>
              <w:top w:val="nil"/>
              <w:left w:val="nil"/>
              <w:bottom w:val="single" w:sz="4" w:space="0" w:color="auto"/>
              <w:right w:val="single" w:sz="4" w:space="0" w:color="auto"/>
            </w:tcBorders>
            <w:shd w:val="clear" w:color="auto" w:fill="auto"/>
            <w:vAlign w:val="center"/>
            <w:hideMark/>
          </w:tcPr>
          <w:p w14:paraId="2949DCD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1AACA0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0161E4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B95580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3B5FA9A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1A1FD743"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348199E"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00BB2D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4BD9BADA"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7AE20C9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D0AF7E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8D5C93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C950A7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CBF35A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E79E09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4AAF9F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E44808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5028D6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DF8BA7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A16F4C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7DB82B1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103AF84C"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291F31D"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4288E34"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62E44598"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6A4EB6D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1,5</w:t>
            </w:r>
          </w:p>
        </w:tc>
        <w:tc>
          <w:tcPr>
            <w:tcW w:w="214" w:type="pct"/>
            <w:tcBorders>
              <w:top w:val="nil"/>
              <w:left w:val="nil"/>
              <w:bottom w:val="single" w:sz="4" w:space="0" w:color="auto"/>
              <w:right w:val="single" w:sz="4" w:space="0" w:color="auto"/>
            </w:tcBorders>
            <w:shd w:val="clear" w:color="auto" w:fill="auto"/>
            <w:vAlign w:val="center"/>
            <w:hideMark/>
          </w:tcPr>
          <w:p w14:paraId="68C9B2D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CDEE6A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1,5</w:t>
            </w:r>
          </w:p>
        </w:tc>
        <w:tc>
          <w:tcPr>
            <w:tcW w:w="214" w:type="pct"/>
            <w:tcBorders>
              <w:top w:val="nil"/>
              <w:left w:val="nil"/>
              <w:bottom w:val="single" w:sz="4" w:space="0" w:color="auto"/>
              <w:right w:val="single" w:sz="4" w:space="0" w:color="auto"/>
            </w:tcBorders>
            <w:shd w:val="clear" w:color="auto" w:fill="auto"/>
            <w:vAlign w:val="center"/>
            <w:hideMark/>
          </w:tcPr>
          <w:p w14:paraId="2E437AD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DCD8D8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1BC8AE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929A5B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DC8647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BC2C5B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A27652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45F7B8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E13C4E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3DB290A"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1543681"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6BBC3DC"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7C55B652"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7F405B1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3,4</w:t>
            </w:r>
          </w:p>
        </w:tc>
        <w:tc>
          <w:tcPr>
            <w:tcW w:w="214" w:type="pct"/>
            <w:tcBorders>
              <w:top w:val="nil"/>
              <w:left w:val="nil"/>
              <w:bottom w:val="double" w:sz="6" w:space="0" w:color="auto"/>
              <w:right w:val="single" w:sz="4" w:space="0" w:color="auto"/>
            </w:tcBorders>
            <w:shd w:val="clear" w:color="auto" w:fill="auto"/>
            <w:vAlign w:val="center"/>
            <w:hideMark/>
          </w:tcPr>
          <w:p w14:paraId="62F3E34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4162740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90B1A7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3A026DB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A36F6E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79AA6FA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3,4</w:t>
            </w:r>
          </w:p>
        </w:tc>
        <w:tc>
          <w:tcPr>
            <w:tcW w:w="214" w:type="pct"/>
            <w:tcBorders>
              <w:top w:val="nil"/>
              <w:left w:val="nil"/>
              <w:bottom w:val="double" w:sz="6" w:space="0" w:color="auto"/>
              <w:right w:val="single" w:sz="4" w:space="0" w:color="auto"/>
            </w:tcBorders>
            <w:shd w:val="clear" w:color="auto" w:fill="auto"/>
            <w:vAlign w:val="center"/>
            <w:hideMark/>
          </w:tcPr>
          <w:p w14:paraId="1A89556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19ED34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51CD3E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DF99E0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0C30685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18449A0"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29C2252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17</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1817E55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18:28:000092</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67C61FD5"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36C0176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12,6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24FA3C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444A50A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6,3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204BDD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AF46B5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DC6373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4841916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6,3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672D98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F0FFF1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3B9D02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A74186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52D8066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6D28E1CB"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B0954EA"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00B9462"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37486BB6"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7059057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12,6</w:t>
            </w:r>
          </w:p>
        </w:tc>
        <w:tc>
          <w:tcPr>
            <w:tcW w:w="214" w:type="pct"/>
            <w:tcBorders>
              <w:top w:val="nil"/>
              <w:left w:val="nil"/>
              <w:bottom w:val="single" w:sz="4" w:space="0" w:color="auto"/>
              <w:right w:val="single" w:sz="4" w:space="0" w:color="auto"/>
            </w:tcBorders>
            <w:shd w:val="clear" w:color="auto" w:fill="auto"/>
            <w:vAlign w:val="center"/>
            <w:hideMark/>
          </w:tcPr>
          <w:p w14:paraId="2233E36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BA898C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6,3</w:t>
            </w:r>
          </w:p>
        </w:tc>
        <w:tc>
          <w:tcPr>
            <w:tcW w:w="214" w:type="pct"/>
            <w:tcBorders>
              <w:top w:val="nil"/>
              <w:left w:val="nil"/>
              <w:bottom w:val="single" w:sz="4" w:space="0" w:color="auto"/>
              <w:right w:val="single" w:sz="4" w:space="0" w:color="auto"/>
            </w:tcBorders>
            <w:shd w:val="clear" w:color="auto" w:fill="auto"/>
            <w:vAlign w:val="center"/>
            <w:hideMark/>
          </w:tcPr>
          <w:p w14:paraId="4DFABFE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7A0A2B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88EF6E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FA222F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6,3</w:t>
            </w:r>
          </w:p>
        </w:tc>
        <w:tc>
          <w:tcPr>
            <w:tcW w:w="214" w:type="pct"/>
            <w:tcBorders>
              <w:top w:val="nil"/>
              <w:left w:val="nil"/>
              <w:bottom w:val="single" w:sz="4" w:space="0" w:color="auto"/>
              <w:right w:val="single" w:sz="4" w:space="0" w:color="auto"/>
            </w:tcBorders>
            <w:shd w:val="clear" w:color="auto" w:fill="auto"/>
            <w:vAlign w:val="center"/>
            <w:hideMark/>
          </w:tcPr>
          <w:p w14:paraId="0A24B9B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DF5AD1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4FD749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A6E91A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5ED6BAD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1060A90"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46B19F6"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BCFDDE4"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60804067"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3333A1A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ECE907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589E40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5FE9BF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3B32DE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BF3B29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F17C20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D7C02C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982690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B03ECE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0A394E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7E947D6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282F144"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FD027C1"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F91F11A"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CDB520F"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54E7B43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7FA30C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42DE0A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F0FBCB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9C7506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E63974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DAEF99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CAB349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F0D20A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5AA8F6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B4CD32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D4DBD3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62C1E0B"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46E67BC"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A8E93AE"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5AC458D8"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3991401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4559D1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337814D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0C3FFE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1A3E0B0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93AD76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416650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D2D0BA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425357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2805B8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145748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209481B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1FC72831"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5896D2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42E47B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18:28:000095</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3E83092F"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44041CA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7,4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CCBFE9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8F200F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7,4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71B694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1A2C46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C56583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578264C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060443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825AE5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89F5BC9"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4910FB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0C15270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26535388"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65D930D"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EDF3CDA"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152E5CF3"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2EB0A36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7,4</w:t>
            </w:r>
          </w:p>
        </w:tc>
        <w:tc>
          <w:tcPr>
            <w:tcW w:w="214" w:type="pct"/>
            <w:tcBorders>
              <w:top w:val="nil"/>
              <w:left w:val="nil"/>
              <w:bottom w:val="single" w:sz="4" w:space="0" w:color="auto"/>
              <w:right w:val="single" w:sz="4" w:space="0" w:color="auto"/>
            </w:tcBorders>
            <w:shd w:val="clear" w:color="auto" w:fill="auto"/>
            <w:vAlign w:val="center"/>
            <w:hideMark/>
          </w:tcPr>
          <w:p w14:paraId="4978968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234A90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7,4</w:t>
            </w:r>
          </w:p>
        </w:tc>
        <w:tc>
          <w:tcPr>
            <w:tcW w:w="214" w:type="pct"/>
            <w:tcBorders>
              <w:top w:val="nil"/>
              <w:left w:val="nil"/>
              <w:bottom w:val="single" w:sz="4" w:space="0" w:color="auto"/>
              <w:right w:val="single" w:sz="4" w:space="0" w:color="auto"/>
            </w:tcBorders>
            <w:shd w:val="clear" w:color="auto" w:fill="auto"/>
            <w:vAlign w:val="center"/>
            <w:hideMark/>
          </w:tcPr>
          <w:p w14:paraId="2944D9B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161247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6C09AB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5FB00E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95F0CF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E803DD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8D01A3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28BB9E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1566C22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1C26B9D7"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5B84087"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89056C1"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45D108B"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0150639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409491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345916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EE9166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F0CC46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7D8A27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CDD049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6062DD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61A275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463127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7C8100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011B001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14EBA643"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4B429AF"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EAFD815"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1B0173FD"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21CB5E5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1EE261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838F47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C07291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9C0F3B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A524D1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264E37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3764FC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CDF441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C43BBB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D85060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03458E1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5BA71E2"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F5611D0"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3F61841"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630D3839"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0D32CEE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13858D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19B54A0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5AE50C2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0106E2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15E2E7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0529B82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C8B05C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C69EAC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65FB5D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0CF0CB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722675C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79553EE8" w14:textId="77777777" w:rsidTr="0015037B">
        <w:trPr>
          <w:trHeight w:val="20"/>
        </w:trPr>
        <w:tc>
          <w:tcPr>
            <w:tcW w:w="26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CAFB9C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19</w:t>
            </w:r>
          </w:p>
        </w:tc>
        <w:tc>
          <w:tcPr>
            <w:tcW w:w="947"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C76D67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18:28:000097</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760F7976"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4AB38E0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13,0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55CFE4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B94ED0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6,5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B55CE3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05D5791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6994128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098437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6,5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C6259A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415E82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779135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AE8AAC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2AEC85E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7BF8A7E3"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65B428A"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6149682"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5EDE9BB1"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1D07C46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13,0</w:t>
            </w:r>
          </w:p>
        </w:tc>
        <w:tc>
          <w:tcPr>
            <w:tcW w:w="214" w:type="pct"/>
            <w:tcBorders>
              <w:top w:val="nil"/>
              <w:left w:val="nil"/>
              <w:bottom w:val="single" w:sz="4" w:space="0" w:color="auto"/>
              <w:right w:val="single" w:sz="4" w:space="0" w:color="auto"/>
            </w:tcBorders>
            <w:shd w:val="clear" w:color="auto" w:fill="auto"/>
            <w:vAlign w:val="center"/>
            <w:hideMark/>
          </w:tcPr>
          <w:p w14:paraId="4E07250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3241D1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6,5</w:t>
            </w:r>
          </w:p>
        </w:tc>
        <w:tc>
          <w:tcPr>
            <w:tcW w:w="214" w:type="pct"/>
            <w:tcBorders>
              <w:top w:val="nil"/>
              <w:left w:val="nil"/>
              <w:bottom w:val="single" w:sz="4" w:space="0" w:color="auto"/>
              <w:right w:val="single" w:sz="4" w:space="0" w:color="auto"/>
            </w:tcBorders>
            <w:shd w:val="clear" w:color="auto" w:fill="auto"/>
            <w:vAlign w:val="center"/>
            <w:hideMark/>
          </w:tcPr>
          <w:p w14:paraId="1B7CC0E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C00B3E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201D9C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C0C06E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6,5</w:t>
            </w:r>
          </w:p>
        </w:tc>
        <w:tc>
          <w:tcPr>
            <w:tcW w:w="214" w:type="pct"/>
            <w:tcBorders>
              <w:top w:val="nil"/>
              <w:left w:val="nil"/>
              <w:bottom w:val="single" w:sz="4" w:space="0" w:color="auto"/>
              <w:right w:val="single" w:sz="4" w:space="0" w:color="auto"/>
            </w:tcBorders>
            <w:shd w:val="clear" w:color="auto" w:fill="auto"/>
            <w:vAlign w:val="center"/>
            <w:hideMark/>
          </w:tcPr>
          <w:p w14:paraId="747279F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6BD66F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B24368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74B906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78EEEF2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1FB3EAE5"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D4D9D9D"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5A44F7F"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3B8AB592"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5364746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FD1C55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D8C907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48F1AB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100D77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857BDA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913E1C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AC939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4B1C12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24B89F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6F9E8A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3C5F59E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59C7E02"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54470BC3"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49B1700"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0CCE28B4"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5BFC42B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798C26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A667AF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887A99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7822CF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8031C0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A560EE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286AB2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35FEA7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1B2395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D4E76D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632FD0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57DB0123" w14:textId="77777777" w:rsidTr="0015037B">
        <w:trPr>
          <w:trHeight w:val="20"/>
        </w:trPr>
        <w:tc>
          <w:tcPr>
            <w:tcW w:w="26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F9ACA65"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70538351"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4EE1B9BA"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449F05C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3ADDB7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5FC9503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916AAE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05A7AC8D"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C93530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0AE4D0B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0726E30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9E05D6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F6B4A4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20D38F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104F5E4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21CFF2A4" w14:textId="77777777" w:rsidTr="0015037B">
        <w:trPr>
          <w:trHeight w:val="20"/>
        </w:trPr>
        <w:tc>
          <w:tcPr>
            <w:tcW w:w="262"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7C7758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20</w:t>
            </w:r>
          </w:p>
        </w:tc>
        <w:tc>
          <w:tcPr>
            <w:tcW w:w="94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9F59A4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18:28:0000…</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2E2BAF5E"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5CF3775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76,3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33769A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FDC117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896E31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0F93BB0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17BFB0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C5A077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75,2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4DC7A5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94DC12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6F7F0C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20DDB71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74C51C3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2AB1A298" w14:textId="77777777" w:rsidTr="0015037B">
        <w:trPr>
          <w:trHeight w:val="20"/>
        </w:trPr>
        <w:tc>
          <w:tcPr>
            <w:tcW w:w="262" w:type="pct"/>
            <w:vMerge/>
            <w:tcBorders>
              <w:top w:val="nil"/>
              <w:left w:val="single" w:sz="4" w:space="0" w:color="auto"/>
              <w:bottom w:val="double" w:sz="6" w:space="0" w:color="000000"/>
              <w:right w:val="single" w:sz="4" w:space="0" w:color="auto"/>
            </w:tcBorders>
            <w:shd w:val="clear" w:color="auto" w:fill="auto"/>
            <w:vAlign w:val="center"/>
            <w:hideMark/>
          </w:tcPr>
          <w:p w14:paraId="419C40DD"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nil"/>
              <w:left w:val="single" w:sz="4" w:space="0" w:color="auto"/>
              <w:bottom w:val="double" w:sz="6" w:space="0" w:color="000000"/>
              <w:right w:val="single" w:sz="4" w:space="0" w:color="auto"/>
            </w:tcBorders>
            <w:shd w:val="clear" w:color="auto" w:fill="auto"/>
            <w:vAlign w:val="center"/>
            <w:hideMark/>
          </w:tcPr>
          <w:p w14:paraId="22713C79"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6D29ADCB"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72FD3BA8"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76,3</w:t>
            </w:r>
          </w:p>
        </w:tc>
        <w:tc>
          <w:tcPr>
            <w:tcW w:w="214" w:type="pct"/>
            <w:tcBorders>
              <w:top w:val="nil"/>
              <w:left w:val="nil"/>
              <w:bottom w:val="single" w:sz="4" w:space="0" w:color="auto"/>
              <w:right w:val="single" w:sz="4" w:space="0" w:color="auto"/>
            </w:tcBorders>
            <w:shd w:val="clear" w:color="auto" w:fill="auto"/>
            <w:vAlign w:val="center"/>
            <w:hideMark/>
          </w:tcPr>
          <w:p w14:paraId="77E6800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0CBAC2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1,1</w:t>
            </w:r>
          </w:p>
        </w:tc>
        <w:tc>
          <w:tcPr>
            <w:tcW w:w="214" w:type="pct"/>
            <w:tcBorders>
              <w:top w:val="nil"/>
              <w:left w:val="nil"/>
              <w:bottom w:val="single" w:sz="4" w:space="0" w:color="auto"/>
              <w:right w:val="single" w:sz="4" w:space="0" w:color="auto"/>
            </w:tcBorders>
            <w:shd w:val="clear" w:color="auto" w:fill="auto"/>
            <w:vAlign w:val="center"/>
            <w:hideMark/>
          </w:tcPr>
          <w:p w14:paraId="0098DD0B"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364A64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74C670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91996C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75,2</w:t>
            </w:r>
          </w:p>
        </w:tc>
        <w:tc>
          <w:tcPr>
            <w:tcW w:w="214" w:type="pct"/>
            <w:tcBorders>
              <w:top w:val="nil"/>
              <w:left w:val="nil"/>
              <w:bottom w:val="single" w:sz="4" w:space="0" w:color="auto"/>
              <w:right w:val="single" w:sz="4" w:space="0" w:color="auto"/>
            </w:tcBorders>
            <w:shd w:val="clear" w:color="auto" w:fill="auto"/>
            <w:vAlign w:val="center"/>
            <w:hideMark/>
          </w:tcPr>
          <w:p w14:paraId="45BAF87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0DB87D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0F7E27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0B76CA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7D148D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81D58C7" w14:textId="77777777" w:rsidTr="0015037B">
        <w:trPr>
          <w:trHeight w:val="20"/>
        </w:trPr>
        <w:tc>
          <w:tcPr>
            <w:tcW w:w="262" w:type="pct"/>
            <w:vMerge/>
            <w:tcBorders>
              <w:top w:val="nil"/>
              <w:left w:val="single" w:sz="4" w:space="0" w:color="auto"/>
              <w:bottom w:val="double" w:sz="6" w:space="0" w:color="000000"/>
              <w:right w:val="single" w:sz="4" w:space="0" w:color="auto"/>
            </w:tcBorders>
            <w:shd w:val="clear" w:color="auto" w:fill="auto"/>
            <w:vAlign w:val="center"/>
            <w:hideMark/>
          </w:tcPr>
          <w:p w14:paraId="7BB770B7"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nil"/>
              <w:left w:val="single" w:sz="4" w:space="0" w:color="auto"/>
              <w:bottom w:val="double" w:sz="6" w:space="0" w:color="000000"/>
              <w:right w:val="single" w:sz="4" w:space="0" w:color="auto"/>
            </w:tcBorders>
            <w:shd w:val="clear" w:color="auto" w:fill="auto"/>
            <w:vAlign w:val="center"/>
            <w:hideMark/>
          </w:tcPr>
          <w:p w14:paraId="476C11F8"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17FA29BE"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общеобраз</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73201EE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24EB60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0A9D4E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E58874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54A1925"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06B340F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5CFF0C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554490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D8333E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D6A863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AAB1A62"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412002D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6F06E32D" w14:textId="77777777" w:rsidTr="0015037B">
        <w:trPr>
          <w:trHeight w:val="20"/>
        </w:trPr>
        <w:tc>
          <w:tcPr>
            <w:tcW w:w="262" w:type="pct"/>
            <w:vMerge/>
            <w:tcBorders>
              <w:top w:val="nil"/>
              <w:left w:val="single" w:sz="4" w:space="0" w:color="auto"/>
              <w:bottom w:val="double" w:sz="6" w:space="0" w:color="000000"/>
              <w:right w:val="single" w:sz="4" w:space="0" w:color="auto"/>
            </w:tcBorders>
            <w:shd w:val="clear" w:color="auto" w:fill="auto"/>
            <w:vAlign w:val="center"/>
            <w:hideMark/>
          </w:tcPr>
          <w:p w14:paraId="68E370E1"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nil"/>
              <w:left w:val="single" w:sz="4" w:space="0" w:color="auto"/>
              <w:bottom w:val="double" w:sz="6" w:space="0" w:color="000000"/>
              <w:right w:val="single" w:sz="4" w:space="0" w:color="auto"/>
            </w:tcBorders>
            <w:shd w:val="clear" w:color="auto" w:fill="auto"/>
            <w:vAlign w:val="center"/>
            <w:hideMark/>
          </w:tcPr>
          <w:p w14:paraId="786E567B"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3BF8985B"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w:t>
            </w:r>
            <w:proofErr w:type="spellStart"/>
            <w:r w:rsidRPr="00265271">
              <w:rPr>
                <w:color w:val="000000"/>
                <w:sz w:val="20"/>
                <w:szCs w:val="20"/>
                <w:lang w:bidi="ar-SA"/>
              </w:rPr>
              <w:t>дошкол</w:t>
            </w:r>
            <w:proofErr w:type="spellEnd"/>
            <w:r w:rsidRPr="00265271">
              <w:rPr>
                <w:color w:val="000000"/>
                <w:sz w:val="20"/>
                <w:szCs w:val="20"/>
                <w:lang w:bidi="ar-SA"/>
              </w:rPr>
              <w:t xml:space="preserve">. </w:t>
            </w:r>
            <w:proofErr w:type="spellStart"/>
            <w:r w:rsidRPr="00265271">
              <w:rPr>
                <w:color w:val="000000"/>
                <w:sz w:val="20"/>
                <w:szCs w:val="20"/>
                <w:lang w:bidi="ar-SA"/>
              </w:rPr>
              <w:t>уч</w:t>
            </w:r>
            <w:proofErr w:type="spellEnd"/>
            <w:r w:rsidRPr="00265271">
              <w:rPr>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4AF9B5A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8BA6BE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2CB865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4EE961E"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001F22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5B3F2F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37E144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6DBBF8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74E933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C71F57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AE31D2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55E2B7E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059D1F61" w14:textId="77777777" w:rsidTr="0015037B">
        <w:trPr>
          <w:trHeight w:val="20"/>
        </w:trPr>
        <w:tc>
          <w:tcPr>
            <w:tcW w:w="262" w:type="pct"/>
            <w:vMerge/>
            <w:tcBorders>
              <w:top w:val="nil"/>
              <w:left w:val="single" w:sz="4" w:space="0" w:color="auto"/>
              <w:bottom w:val="double" w:sz="6" w:space="0" w:color="000000"/>
              <w:right w:val="single" w:sz="4" w:space="0" w:color="auto"/>
            </w:tcBorders>
            <w:shd w:val="clear" w:color="auto" w:fill="auto"/>
            <w:vAlign w:val="center"/>
            <w:hideMark/>
          </w:tcPr>
          <w:p w14:paraId="764634A6" w14:textId="77777777" w:rsidR="0015037B" w:rsidRPr="00265271" w:rsidRDefault="0015037B" w:rsidP="00265271">
            <w:pPr>
              <w:autoSpaceDE/>
              <w:autoSpaceDN/>
              <w:spacing w:line="240" w:lineRule="auto"/>
              <w:ind w:firstLine="0"/>
              <w:jc w:val="left"/>
              <w:rPr>
                <w:color w:val="000000"/>
                <w:sz w:val="20"/>
                <w:szCs w:val="20"/>
                <w:lang w:bidi="ar-SA"/>
              </w:rPr>
            </w:pPr>
          </w:p>
        </w:tc>
        <w:tc>
          <w:tcPr>
            <w:tcW w:w="947" w:type="pct"/>
            <w:vMerge/>
            <w:tcBorders>
              <w:top w:val="nil"/>
              <w:left w:val="single" w:sz="4" w:space="0" w:color="auto"/>
              <w:bottom w:val="double" w:sz="6" w:space="0" w:color="000000"/>
              <w:right w:val="single" w:sz="4" w:space="0" w:color="auto"/>
            </w:tcBorders>
            <w:shd w:val="clear" w:color="auto" w:fill="auto"/>
            <w:vAlign w:val="center"/>
            <w:hideMark/>
          </w:tcPr>
          <w:p w14:paraId="7E5EB585" w14:textId="77777777" w:rsidR="0015037B" w:rsidRPr="00265271" w:rsidRDefault="0015037B" w:rsidP="00265271">
            <w:pPr>
              <w:autoSpaceDE/>
              <w:autoSpaceDN/>
              <w:spacing w:line="240" w:lineRule="auto"/>
              <w:ind w:firstLine="0"/>
              <w:jc w:val="left"/>
              <w:rPr>
                <w:color w:val="000000"/>
                <w:sz w:val="20"/>
                <w:szCs w:val="20"/>
                <w:lang w:bidi="ar-SA"/>
              </w:rPr>
            </w:pPr>
          </w:p>
        </w:tc>
        <w:tc>
          <w:tcPr>
            <w:tcW w:w="705" w:type="pct"/>
            <w:tcBorders>
              <w:top w:val="nil"/>
              <w:left w:val="nil"/>
              <w:bottom w:val="double" w:sz="6" w:space="0" w:color="auto"/>
              <w:right w:val="single" w:sz="4" w:space="0" w:color="auto"/>
            </w:tcBorders>
            <w:shd w:val="clear" w:color="auto" w:fill="auto"/>
            <w:noWrap/>
            <w:vAlign w:val="center"/>
            <w:hideMark/>
          </w:tcPr>
          <w:p w14:paraId="12669AD7" w14:textId="77777777" w:rsidR="0015037B" w:rsidRPr="00265271" w:rsidRDefault="0015037B" w:rsidP="00265271">
            <w:pPr>
              <w:autoSpaceDE/>
              <w:autoSpaceDN/>
              <w:spacing w:line="240" w:lineRule="auto"/>
              <w:ind w:firstLine="0"/>
              <w:jc w:val="left"/>
              <w:rPr>
                <w:color w:val="000000"/>
                <w:sz w:val="20"/>
                <w:szCs w:val="20"/>
                <w:lang w:bidi="ar-SA"/>
              </w:rPr>
            </w:pPr>
            <w:r w:rsidRPr="00265271">
              <w:rPr>
                <w:color w:val="000000"/>
                <w:sz w:val="20"/>
                <w:szCs w:val="20"/>
                <w:lang w:bidi="ar-SA"/>
              </w:rPr>
              <w:t xml:space="preserve"> — ОДЗ</w:t>
            </w:r>
          </w:p>
        </w:tc>
        <w:tc>
          <w:tcPr>
            <w:tcW w:w="676" w:type="pct"/>
            <w:tcBorders>
              <w:top w:val="nil"/>
              <w:left w:val="nil"/>
              <w:bottom w:val="double" w:sz="6" w:space="0" w:color="auto"/>
              <w:right w:val="single" w:sz="4" w:space="0" w:color="auto"/>
            </w:tcBorders>
            <w:shd w:val="clear" w:color="auto" w:fill="auto"/>
            <w:vAlign w:val="center"/>
            <w:hideMark/>
          </w:tcPr>
          <w:p w14:paraId="054EF6C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415D4359"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31ED8320"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7FCC3BA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5918D453"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28965496"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A37CF91"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A22B5AF"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60A0C367"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1275358A"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4" w:type="pct"/>
            <w:tcBorders>
              <w:top w:val="nil"/>
              <w:left w:val="nil"/>
              <w:bottom w:val="double" w:sz="6" w:space="0" w:color="auto"/>
              <w:right w:val="single" w:sz="4" w:space="0" w:color="auto"/>
            </w:tcBorders>
            <w:shd w:val="clear" w:color="auto" w:fill="auto"/>
            <w:vAlign w:val="center"/>
            <w:hideMark/>
          </w:tcPr>
          <w:p w14:paraId="3593B0EC"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c>
          <w:tcPr>
            <w:tcW w:w="216" w:type="pct"/>
            <w:tcBorders>
              <w:top w:val="nil"/>
              <w:left w:val="nil"/>
              <w:bottom w:val="double" w:sz="6" w:space="0" w:color="auto"/>
              <w:right w:val="single" w:sz="4" w:space="0" w:color="auto"/>
            </w:tcBorders>
            <w:shd w:val="clear" w:color="auto" w:fill="auto"/>
            <w:vAlign w:val="center"/>
            <w:hideMark/>
          </w:tcPr>
          <w:p w14:paraId="7DF713A4" w14:textId="77777777" w:rsidR="0015037B" w:rsidRPr="00265271" w:rsidRDefault="0015037B" w:rsidP="00265271">
            <w:pPr>
              <w:autoSpaceDE/>
              <w:autoSpaceDN/>
              <w:spacing w:line="240" w:lineRule="auto"/>
              <w:ind w:firstLine="0"/>
              <w:jc w:val="center"/>
              <w:rPr>
                <w:color w:val="000000"/>
                <w:sz w:val="20"/>
                <w:szCs w:val="20"/>
                <w:lang w:bidi="ar-SA"/>
              </w:rPr>
            </w:pPr>
            <w:r w:rsidRPr="00265271">
              <w:rPr>
                <w:color w:val="000000"/>
                <w:sz w:val="20"/>
                <w:szCs w:val="20"/>
                <w:lang w:bidi="ar-SA"/>
              </w:rPr>
              <w:t> </w:t>
            </w:r>
          </w:p>
        </w:tc>
      </w:tr>
      <w:tr w:rsidR="0015037B" w:rsidRPr="00265271" w14:paraId="523DCE69" w14:textId="77777777" w:rsidTr="0015037B">
        <w:trPr>
          <w:trHeight w:val="20"/>
        </w:trPr>
        <w:tc>
          <w:tcPr>
            <w:tcW w:w="1209" w:type="pct"/>
            <w:gridSpan w:val="2"/>
            <w:vMerge w:val="restart"/>
            <w:tcBorders>
              <w:top w:val="double" w:sz="6" w:space="0" w:color="auto"/>
              <w:left w:val="single" w:sz="4" w:space="0" w:color="auto"/>
              <w:bottom w:val="single" w:sz="4" w:space="0" w:color="000000"/>
              <w:right w:val="single" w:sz="4" w:space="0" w:color="000000"/>
            </w:tcBorders>
            <w:shd w:val="clear" w:color="auto" w:fill="auto"/>
            <w:noWrap/>
            <w:vAlign w:val="center"/>
            <w:hideMark/>
          </w:tcPr>
          <w:p w14:paraId="77C98388" w14:textId="13F89AAE" w:rsidR="0015037B" w:rsidRPr="00265271" w:rsidRDefault="0015037B" w:rsidP="00081D08">
            <w:pPr>
              <w:autoSpaceDE/>
              <w:autoSpaceDN/>
              <w:spacing w:line="240" w:lineRule="auto"/>
              <w:ind w:firstLine="0"/>
              <w:jc w:val="center"/>
              <w:rPr>
                <w:b/>
                <w:bCs/>
                <w:color w:val="000000"/>
                <w:sz w:val="20"/>
                <w:szCs w:val="20"/>
                <w:lang w:bidi="ar-SA"/>
              </w:rPr>
            </w:pPr>
            <w:r w:rsidRPr="00265271">
              <w:rPr>
                <w:b/>
                <w:bCs/>
                <w:color w:val="000000"/>
                <w:sz w:val="20"/>
                <w:szCs w:val="20"/>
                <w:lang w:bidi="ar-SA"/>
              </w:rPr>
              <w:t xml:space="preserve">Итого по МО </w:t>
            </w:r>
            <w:r>
              <w:rPr>
                <w:b/>
                <w:bCs/>
                <w:color w:val="000000"/>
                <w:sz w:val="20"/>
                <w:szCs w:val="20"/>
                <w:lang w:bidi="ar-SA"/>
              </w:rPr>
              <w:t>«Город Глазов»</w:t>
            </w:r>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14:paraId="08C7FA8F"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Всего в </w:t>
            </w:r>
            <w:proofErr w:type="spellStart"/>
            <w:r w:rsidRPr="00265271">
              <w:rPr>
                <w:b/>
                <w:bCs/>
                <w:color w:val="000000"/>
                <w:sz w:val="20"/>
                <w:szCs w:val="20"/>
                <w:lang w:bidi="ar-SA"/>
              </w:rPr>
              <w:t>т.ч</w:t>
            </w:r>
            <w:proofErr w:type="spellEnd"/>
            <w:r w:rsidRPr="00265271">
              <w:rPr>
                <w:b/>
                <w:bCs/>
                <w:color w:val="000000"/>
                <w:sz w:val="20"/>
                <w:szCs w:val="20"/>
                <w:lang w:bidi="ar-SA"/>
              </w:rPr>
              <w:t>.:</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7AE4070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481,3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18EF8C6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5,5</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38E985C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155,1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1BF39D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501B505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133,9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42E6D67A"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2,5</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2CBEE63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184,3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32932C1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530F533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0DF804D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single" w:sz="4" w:space="0" w:color="auto"/>
              <w:left w:val="nil"/>
              <w:bottom w:val="single" w:sz="4" w:space="0" w:color="auto"/>
              <w:right w:val="single" w:sz="4" w:space="0" w:color="auto"/>
            </w:tcBorders>
            <w:shd w:val="clear" w:color="auto" w:fill="auto"/>
            <w:vAlign w:val="center"/>
            <w:hideMark/>
          </w:tcPr>
          <w:p w14:paraId="7EDDF40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single" w:sz="4" w:space="0" w:color="auto"/>
              <w:left w:val="nil"/>
              <w:bottom w:val="single" w:sz="4" w:space="0" w:color="auto"/>
              <w:right w:val="single" w:sz="4" w:space="0" w:color="auto"/>
            </w:tcBorders>
            <w:shd w:val="clear" w:color="auto" w:fill="auto"/>
            <w:vAlign w:val="center"/>
            <w:hideMark/>
          </w:tcPr>
          <w:p w14:paraId="23E8C26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02691820" w14:textId="77777777" w:rsidTr="0015037B">
        <w:trPr>
          <w:trHeight w:val="20"/>
        </w:trPr>
        <w:tc>
          <w:tcPr>
            <w:tcW w:w="1209" w:type="pct"/>
            <w:gridSpan w:val="2"/>
            <w:vMerge/>
            <w:tcBorders>
              <w:top w:val="double" w:sz="6" w:space="0" w:color="auto"/>
              <w:left w:val="single" w:sz="4" w:space="0" w:color="auto"/>
              <w:bottom w:val="single" w:sz="4" w:space="0" w:color="000000"/>
              <w:right w:val="single" w:sz="4" w:space="0" w:color="000000"/>
            </w:tcBorders>
            <w:shd w:val="clear" w:color="auto" w:fill="auto"/>
            <w:vAlign w:val="center"/>
            <w:hideMark/>
          </w:tcPr>
          <w:p w14:paraId="282475BA" w14:textId="77777777" w:rsidR="0015037B" w:rsidRPr="00265271" w:rsidRDefault="0015037B" w:rsidP="00265271">
            <w:pPr>
              <w:autoSpaceDE/>
              <w:autoSpaceDN/>
              <w:spacing w:line="240" w:lineRule="auto"/>
              <w:ind w:firstLine="0"/>
              <w:jc w:val="left"/>
              <w:rPr>
                <w:b/>
                <w:bCs/>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19C52369"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 — жилая застройка</w:t>
            </w:r>
          </w:p>
        </w:tc>
        <w:tc>
          <w:tcPr>
            <w:tcW w:w="676" w:type="pct"/>
            <w:tcBorders>
              <w:top w:val="nil"/>
              <w:left w:val="nil"/>
              <w:bottom w:val="single" w:sz="4" w:space="0" w:color="auto"/>
              <w:right w:val="single" w:sz="4" w:space="0" w:color="auto"/>
            </w:tcBorders>
            <w:shd w:val="clear" w:color="auto" w:fill="auto"/>
            <w:vAlign w:val="center"/>
            <w:hideMark/>
          </w:tcPr>
          <w:p w14:paraId="3AEC278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435,4</w:t>
            </w:r>
          </w:p>
        </w:tc>
        <w:tc>
          <w:tcPr>
            <w:tcW w:w="214" w:type="pct"/>
            <w:tcBorders>
              <w:top w:val="nil"/>
              <w:left w:val="nil"/>
              <w:bottom w:val="single" w:sz="4" w:space="0" w:color="auto"/>
              <w:right w:val="single" w:sz="4" w:space="0" w:color="auto"/>
            </w:tcBorders>
            <w:shd w:val="clear" w:color="auto" w:fill="auto"/>
            <w:vAlign w:val="center"/>
            <w:hideMark/>
          </w:tcPr>
          <w:p w14:paraId="10B4F1E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8B0396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126,5</w:t>
            </w:r>
          </w:p>
        </w:tc>
        <w:tc>
          <w:tcPr>
            <w:tcW w:w="214" w:type="pct"/>
            <w:tcBorders>
              <w:top w:val="nil"/>
              <w:left w:val="nil"/>
              <w:bottom w:val="single" w:sz="4" w:space="0" w:color="auto"/>
              <w:right w:val="single" w:sz="4" w:space="0" w:color="auto"/>
            </w:tcBorders>
            <w:shd w:val="clear" w:color="auto" w:fill="auto"/>
            <w:vAlign w:val="center"/>
            <w:hideMark/>
          </w:tcPr>
          <w:p w14:paraId="6B96F72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993E7F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133,9</w:t>
            </w:r>
          </w:p>
        </w:tc>
        <w:tc>
          <w:tcPr>
            <w:tcW w:w="214" w:type="pct"/>
            <w:tcBorders>
              <w:top w:val="nil"/>
              <w:left w:val="nil"/>
              <w:bottom w:val="single" w:sz="4" w:space="0" w:color="auto"/>
              <w:right w:val="single" w:sz="4" w:space="0" w:color="auto"/>
            </w:tcBorders>
            <w:shd w:val="clear" w:color="auto" w:fill="auto"/>
            <w:vAlign w:val="center"/>
            <w:hideMark/>
          </w:tcPr>
          <w:p w14:paraId="5A359D2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5DADF7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175,0</w:t>
            </w:r>
          </w:p>
        </w:tc>
        <w:tc>
          <w:tcPr>
            <w:tcW w:w="214" w:type="pct"/>
            <w:tcBorders>
              <w:top w:val="nil"/>
              <w:left w:val="nil"/>
              <w:bottom w:val="single" w:sz="4" w:space="0" w:color="auto"/>
              <w:right w:val="single" w:sz="4" w:space="0" w:color="auto"/>
            </w:tcBorders>
            <w:shd w:val="clear" w:color="auto" w:fill="auto"/>
            <w:vAlign w:val="center"/>
            <w:hideMark/>
          </w:tcPr>
          <w:p w14:paraId="48BCEE6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3134C3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65F056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65E7E0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5215D54B"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10564767" w14:textId="77777777" w:rsidTr="0015037B">
        <w:trPr>
          <w:trHeight w:val="20"/>
        </w:trPr>
        <w:tc>
          <w:tcPr>
            <w:tcW w:w="1209" w:type="pct"/>
            <w:gridSpan w:val="2"/>
            <w:vMerge/>
            <w:tcBorders>
              <w:top w:val="double" w:sz="6" w:space="0" w:color="auto"/>
              <w:left w:val="single" w:sz="4" w:space="0" w:color="auto"/>
              <w:bottom w:val="single" w:sz="4" w:space="0" w:color="000000"/>
              <w:right w:val="single" w:sz="4" w:space="0" w:color="000000"/>
            </w:tcBorders>
            <w:shd w:val="clear" w:color="auto" w:fill="auto"/>
            <w:vAlign w:val="center"/>
            <w:hideMark/>
          </w:tcPr>
          <w:p w14:paraId="14CF383A" w14:textId="77777777" w:rsidR="0015037B" w:rsidRPr="00265271" w:rsidRDefault="0015037B" w:rsidP="00265271">
            <w:pPr>
              <w:autoSpaceDE/>
              <w:autoSpaceDN/>
              <w:spacing w:line="240" w:lineRule="auto"/>
              <w:ind w:firstLine="0"/>
              <w:jc w:val="left"/>
              <w:rPr>
                <w:b/>
                <w:bCs/>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6CACD02D"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 — </w:t>
            </w:r>
            <w:proofErr w:type="spellStart"/>
            <w:r w:rsidRPr="00265271">
              <w:rPr>
                <w:b/>
                <w:bCs/>
                <w:color w:val="000000"/>
                <w:sz w:val="20"/>
                <w:szCs w:val="20"/>
                <w:lang w:bidi="ar-SA"/>
              </w:rPr>
              <w:t>общеобраз</w:t>
            </w:r>
            <w:proofErr w:type="spellEnd"/>
            <w:r w:rsidRPr="00265271">
              <w:rPr>
                <w:b/>
                <w:bCs/>
                <w:color w:val="000000"/>
                <w:sz w:val="20"/>
                <w:szCs w:val="20"/>
                <w:lang w:bidi="ar-SA"/>
              </w:rPr>
              <w:t xml:space="preserve">. </w:t>
            </w:r>
            <w:proofErr w:type="spellStart"/>
            <w:r w:rsidRPr="00265271">
              <w:rPr>
                <w:b/>
                <w:bCs/>
                <w:color w:val="000000"/>
                <w:sz w:val="20"/>
                <w:szCs w:val="20"/>
                <w:lang w:bidi="ar-SA"/>
              </w:rPr>
              <w:t>уч</w:t>
            </w:r>
            <w:proofErr w:type="spellEnd"/>
            <w:r w:rsidRPr="00265271">
              <w:rPr>
                <w:b/>
                <w:bCs/>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3CBB4DA7"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5,0</w:t>
            </w:r>
          </w:p>
        </w:tc>
        <w:tc>
          <w:tcPr>
            <w:tcW w:w="214" w:type="pct"/>
            <w:tcBorders>
              <w:top w:val="nil"/>
              <w:left w:val="nil"/>
              <w:bottom w:val="single" w:sz="4" w:space="0" w:color="auto"/>
              <w:right w:val="single" w:sz="4" w:space="0" w:color="auto"/>
            </w:tcBorders>
            <w:shd w:val="clear" w:color="auto" w:fill="auto"/>
            <w:vAlign w:val="center"/>
            <w:hideMark/>
          </w:tcPr>
          <w:p w14:paraId="789ECA8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2,5</w:t>
            </w:r>
          </w:p>
        </w:tc>
        <w:tc>
          <w:tcPr>
            <w:tcW w:w="232" w:type="pct"/>
            <w:tcBorders>
              <w:top w:val="nil"/>
              <w:left w:val="nil"/>
              <w:bottom w:val="single" w:sz="4" w:space="0" w:color="auto"/>
              <w:right w:val="single" w:sz="4" w:space="0" w:color="auto"/>
            </w:tcBorders>
            <w:shd w:val="clear" w:color="auto" w:fill="auto"/>
            <w:vAlign w:val="center"/>
            <w:hideMark/>
          </w:tcPr>
          <w:p w14:paraId="7ECC3BC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C1D93F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5C2226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53AEA1C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2,5</w:t>
            </w:r>
          </w:p>
        </w:tc>
        <w:tc>
          <w:tcPr>
            <w:tcW w:w="232" w:type="pct"/>
            <w:tcBorders>
              <w:top w:val="nil"/>
              <w:left w:val="nil"/>
              <w:bottom w:val="single" w:sz="4" w:space="0" w:color="auto"/>
              <w:right w:val="single" w:sz="4" w:space="0" w:color="auto"/>
            </w:tcBorders>
            <w:shd w:val="clear" w:color="auto" w:fill="auto"/>
            <w:vAlign w:val="center"/>
            <w:hideMark/>
          </w:tcPr>
          <w:p w14:paraId="6D806F3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73382FE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D91B7E9"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A49322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515A0B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79C450B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49B8291E" w14:textId="77777777" w:rsidTr="0015037B">
        <w:trPr>
          <w:trHeight w:val="20"/>
        </w:trPr>
        <w:tc>
          <w:tcPr>
            <w:tcW w:w="1209" w:type="pct"/>
            <w:gridSpan w:val="2"/>
            <w:vMerge/>
            <w:tcBorders>
              <w:top w:val="double" w:sz="6" w:space="0" w:color="auto"/>
              <w:left w:val="single" w:sz="4" w:space="0" w:color="auto"/>
              <w:bottom w:val="single" w:sz="4" w:space="0" w:color="000000"/>
              <w:right w:val="single" w:sz="4" w:space="0" w:color="000000"/>
            </w:tcBorders>
            <w:shd w:val="clear" w:color="auto" w:fill="auto"/>
            <w:vAlign w:val="center"/>
            <w:hideMark/>
          </w:tcPr>
          <w:p w14:paraId="58FE0545" w14:textId="77777777" w:rsidR="0015037B" w:rsidRPr="00265271" w:rsidRDefault="0015037B" w:rsidP="00265271">
            <w:pPr>
              <w:autoSpaceDE/>
              <w:autoSpaceDN/>
              <w:spacing w:line="240" w:lineRule="auto"/>
              <w:ind w:firstLine="0"/>
              <w:jc w:val="left"/>
              <w:rPr>
                <w:b/>
                <w:bCs/>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241D1384"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 — </w:t>
            </w:r>
            <w:proofErr w:type="spellStart"/>
            <w:r w:rsidRPr="00265271">
              <w:rPr>
                <w:b/>
                <w:bCs/>
                <w:color w:val="000000"/>
                <w:sz w:val="20"/>
                <w:szCs w:val="20"/>
                <w:lang w:bidi="ar-SA"/>
              </w:rPr>
              <w:t>дошкол</w:t>
            </w:r>
            <w:proofErr w:type="spellEnd"/>
            <w:r w:rsidRPr="00265271">
              <w:rPr>
                <w:b/>
                <w:bCs/>
                <w:color w:val="000000"/>
                <w:sz w:val="20"/>
                <w:szCs w:val="20"/>
                <w:lang w:bidi="ar-SA"/>
              </w:rPr>
              <w:t xml:space="preserve">. </w:t>
            </w:r>
            <w:proofErr w:type="spellStart"/>
            <w:r w:rsidRPr="00265271">
              <w:rPr>
                <w:b/>
                <w:bCs/>
                <w:color w:val="000000"/>
                <w:sz w:val="20"/>
                <w:szCs w:val="20"/>
                <w:lang w:bidi="ar-SA"/>
              </w:rPr>
              <w:t>уч</w:t>
            </w:r>
            <w:proofErr w:type="spellEnd"/>
            <w:r w:rsidRPr="00265271">
              <w:rPr>
                <w:b/>
                <w:bCs/>
                <w:color w:val="000000"/>
                <w:sz w:val="20"/>
                <w:szCs w:val="20"/>
                <w:lang w:bidi="ar-SA"/>
              </w:rPr>
              <w:t>-я</w:t>
            </w:r>
          </w:p>
        </w:tc>
        <w:tc>
          <w:tcPr>
            <w:tcW w:w="676" w:type="pct"/>
            <w:tcBorders>
              <w:top w:val="nil"/>
              <w:left w:val="nil"/>
              <w:bottom w:val="single" w:sz="4" w:space="0" w:color="auto"/>
              <w:right w:val="single" w:sz="4" w:space="0" w:color="auto"/>
            </w:tcBorders>
            <w:shd w:val="clear" w:color="auto" w:fill="auto"/>
            <w:vAlign w:val="center"/>
            <w:hideMark/>
          </w:tcPr>
          <w:p w14:paraId="0A82749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26,1</w:t>
            </w:r>
          </w:p>
        </w:tc>
        <w:tc>
          <w:tcPr>
            <w:tcW w:w="214" w:type="pct"/>
            <w:tcBorders>
              <w:top w:val="nil"/>
              <w:left w:val="nil"/>
              <w:bottom w:val="single" w:sz="4" w:space="0" w:color="auto"/>
              <w:right w:val="single" w:sz="4" w:space="0" w:color="auto"/>
            </w:tcBorders>
            <w:shd w:val="clear" w:color="auto" w:fill="auto"/>
            <w:vAlign w:val="center"/>
            <w:hideMark/>
          </w:tcPr>
          <w:p w14:paraId="49BE885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D8124C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23,6</w:t>
            </w:r>
          </w:p>
        </w:tc>
        <w:tc>
          <w:tcPr>
            <w:tcW w:w="214" w:type="pct"/>
            <w:tcBorders>
              <w:top w:val="nil"/>
              <w:left w:val="nil"/>
              <w:bottom w:val="single" w:sz="4" w:space="0" w:color="auto"/>
              <w:right w:val="single" w:sz="4" w:space="0" w:color="auto"/>
            </w:tcBorders>
            <w:shd w:val="clear" w:color="auto" w:fill="auto"/>
            <w:vAlign w:val="center"/>
            <w:hideMark/>
          </w:tcPr>
          <w:p w14:paraId="4E6CE8D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32C83CD"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DC91C3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74BAA5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2,5</w:t>
            </w:r>
          </w:p>
        </w:tc>
        <w:tc>
          <w:tcPr>
            <w:tcW w:w="214" w:type="pct"/>
            <w:tcBorders>
              <w:top w:val="nil"/>
              <w:left w:val="nil"/>
              <w:bottom w:val="single" w:sz="4" w:space="0" w:color="auto"/>
              <w:right w:val="single" w:sz="4" w:space="0" w:color="auto"/>
            </w:tcBorders>
            <w:shd w:val="clear" w:color="auto" w:fill="auto"/>
            <w:vAlign w:val="center"/>
            <w:hideMark/>
          </w:tcPr>
          <w:p w14:paraId="3CD3A9D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F26B6A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B3AFF70"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1166377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1969B608"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r w:rsidR="0015037B" w:rsidRPr="00265271" w14:paraId="274EEA74" w14:textId="77777777" w:rsidTr="0015037B">
        <w:trPr>
          <w:trHeight w:val="20"/>
        </w:trPr>
        <w:tc>
          <w:tcPr>
            <w:tcW w:w="1209" w:type="pct"/>
            <w:gridSpan w:val="2"/>
            <w:vMerge/>
            <w:tcBorders>
              <w:top w:val="double" w:sz="6" w:space="0" w:color="auto"/>
              <w:left w:val="single" w:sz="4" w:space="0" w:color="auto"/>
              <w:bottom w:val="single" w:sz="4" w:space="0" w:color="000000"/>
              <w:right w:val="single" w:sz="4" w:space="0" w:color="000000"/>
            </w:tcBorders>
            <w:shd w:val="clear" w:color="auto" w:fill="auto"/>
            <w:vAlign w:val="center"/>
            <w:hideMark/>
          </w:tcPr>
          <w:p w14:paraId="390E398B" w14:textId="77777777" w:rsidR="0015037B" w:rsidRPr="00265271" w:rsidRDefault="0015037B" w:rsidP="00265271">
            <w:pPr>
              <w:autoSpaceDE/>
              <w:autoSpaceDN/>
              <w:spacing w:line="240" w:lineRule="auto"/>
              <w:ind w:firstLine="0"/>
              <w:jc w:val="left"/>
              <w:rPr>
                <w:b/>
                <w:bCs/>
                <w:color w:val="000000"/>
                <w:sz w:val="20"/>
                <w:szCs w:val="20"/>
                <w:lang w:bidi="ar-SA"/>
              </w:rPr>
            </w:pPr>
          </w:p>
        </w:tc>
        <w:tc>
          <w:tcPr>
            <w:tcW w:w="705" w:type="pct"/>
            <w:tcBorders>
              <w:top w:val="nil"/>
              <w:left w:val="nil"/>
              <w:bottom w:val="single" w:sz="4" w:space="0" w:color="auto"/>
              <w:right w:val="single" w:sz="4" w:space="0" w:color="auto"/>
            </w:tcBorders>
            <w:shd w:val="clear" w:color="auto" w:fill="auto"/>
            <w:noWrap/>
            <w:vAlign w:val="center"/>
            <w:hideMark/>
          </w:tcPr>
          <w:p w14:paraId="71C25492" w14:textId="77777777" w:rsidR="0015037B" w:rsidRPr="00265271" w:rsidRDefault="0015037B" w:rsidP="00265271">
            <w:pPr>
              <w:autoSpaceDE/>
              <w:autoSpaceDN/>
              <w:spacing w:line="240" w:lineRule="auto"/>
              <w:ind w:firstLine="0"/>
              <w:jc w:val="left"/>
              <w:rPr>
                <w:b/>
                <w:bCs/>
                <w:color w:val="000000"/>
                <w:sz w:val="20"/>
                <w:szCs w:val="20"/>
                <w:lang w:bidi="ar-SA"/>
              </w:rPr>
            </w:pPr>
            <w:r w:rsidRPr="00265271">
              <w:rPr>
                <w:b/>
                <w:bCs/>
                <w:color w:val="000000"/>
                <w:sz w:val="20"/>
                <w:szCs w:val="20"/>
                <w:lang w:bidi="ar-SA"/>
              </w:rPr>
              <w:t xml:space="preserve"> — ОДЗ</w:t>
            </w:r>
          </w:p>
        </w:tc>
        <w:tc>
          <w:tcPr>
            <w:tcW w:w="676" w:type="pct"/>
            <w:tcBorders>
              <w:top w:val="nil"/>
              <w:left w:val="nil"/>
              <w:bottom w:val="single" w:sz="4" w:space="0" w:color="auto"/>
              <w:right w:val="single" w:sz="4" w:space="0" w:color="auto"/>
            </w:tcBorders>
            <w:shd w:val="clear" w:color="auto" w:fill="auto"/>
            <w:vAlign w:val="center"/>
            <w:hideMark/>
          </w:tcPr>
          <w:p w14:paraId="4733656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14,8</w:t>
            </w:r>
          </w:p>
        </w:tc>
        <w:tc>
          <w:tcPr>
            <w:tcW w:w="214" w:type="pct"/>
            <w:tcBorders>
              <w:top w:val="nil"/>
              <w:left w:val="nil"/>
              <w:bottom w:val="single" w:sz="4" w:space="0" w:color="auto"/>
              <w:right w:val="single" w:sz="4" w:space="0" w:color="auto"/>
            </w:tcBorders>
            <w:shd w:val="clear" w:color="auto" w:fill="auto"/>
            <w:vAlign w:val="center"/>
            <w:hideMark/>
          </w:tcPr>
          <w:p w14:paraId="19C58D04"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3,0</w:t>
            </w:r>
          </w:p>
        </w:tc>
        <w:tc>
          <w:tcPr>
            <w:tcW w:w="232" w:type="pct"/>
            <w:tcBorders>
              <w:top w:val="nil"/>
              <w:left w:val="nil"/>
              <w:bottom w:val="single" w:sz="4" w:space="0" w:color="auto"/>
              <w:right w:val="single" w:sz="4" w:space="0" w:color="auto"/>
            </w:tcBorders>
            <w:shd w:val="clear" w:color="auto" w:fill="auto"/>
            <w:vAlign w:val="center"/>
            <w:hideMark/>
          </w:tcPr>
          <w:p w14:paraId="4ABF843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5,0</w:t>
            </w:r>
          </w:p>
        </w:tc>
        <w:tc>
          <w:tcPr>
            <w:tcW w:w="214" w:type="pct"/>
            <w:tcBorders>
              <w:top w:val="nil"/>
              <w:left w:val="nil"/>
              <w:bottom w:val="single" w:sz="4" w:space="0" w:color="auto"/>
              <w:right w:val="single" w:sz="4" w:space="0" w:color="auto"/>
            </w:tcBorders>
            <w:shd w:val="clear" w:color="auto" w:fill="auto"/>
            <w:vAlign w:val="center"/>
            <w:hideMark/>
          </w:tcPr>
          <w:p w14:paraId="303FB01C"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653E74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2BDB9496"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1E00E85"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6,8</w:t>
            </w:r>
          </w:p>
        </w:tc>
        <w:tc>
          <w:tcPr>
            <w:tcW w:w="214" w:type="pct"/>
            <w:tcBorders>
              <w:top w:val="nil"/>
              <w:left w:val="nil"/>
              <w:bottom w:val="single" w:sz="4" w:space="0" w:color="auto"/>
              <w:right w:val="single" w:sz="4" w:space="0" w:color="auto"/>
            </w:tcBorders>
            <w:shd w:val="clear" w:color="auto" w:fill="auto"/>
            <w:vAlign w:val="center"/>
            <w:hideMark/>
          </w:tcPr>
          <w:p w14:paraId="2B99B77E"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432138EF"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6C9212B2"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4" w:type="pct"/>
            <w:tcBorders>
              <w:top w:val="nil"/>
              <w:left w:val="nil"/>
              <w:bottom w:val="single" w:sz="4" w:space="0" w:color="auto"/>
              <w:right w:val="single" w:sz="4" w:space="0" w:color="auto"/>
            </w:tcBorders>
            <w:shd w:val="clear" w:color="auto" w:fill="auto"/>
            <w:vAlign w:val="center"/>
            <w:hideMark/>
          </w:tcPr>
          <w:p w14:paraId="3AE429C1"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c>
          <w:tcPr>
            <w:tcW w:w="216" w:type="pct"/>
            <w:tcBorders>
              <w:top w:val="nil"/>
              <w:left w:val="nil"/>
              <w:bottom w:val="single" w:sz="4" w:space="0" w:color="auto"/>
              <w:right w:val="single" w:sz="4" w:space="0" w:color="auto"/>
            </w:tcBorders>
            <w:shd w:val="clear" w:color="auto" w:fill="auto"/>
            <w:vAlign w:val="center"/>
            <w:hideMark/>
          </w:tcPr>
          <w:p w14:paraId="5E22AAF3" w14:textId="77777777" w:rsidR="0015037B" w:rsidRPr="00265271" w:rsidRDefault="0015037B" w:rsidP="00265271">
            <w:pPr>
              <w:autoSpaceDE/>
              <w:autoSpaceDN/>
              <w:spacing w:line="240" w:lineRule="auto"/>
              <w:ind w:firstLine="0"/>
              <w:jc w:val="center"/>
              <w:rPr>
                <w:b/>
                <w:bCs/>
                <w:color w:val="000000"/>
                <w:sz w:val="20"/>
                <w:szCs w:val="20"/>
                <w:lang w:bidi="ar-SA"/>
              </w:rPr>
            </w:pPr>
            <w:r w:rsidRPr="00265271">
              <w:rPr>
                <w:b/>
                <w:bCs/>
                <w:color w:val="000000"/>
                <w:sz w:val="20"/>
                <w:szCs w:val="20"/>
                <w:lang w:bidi="ar-SA"/>
              </w:rPr>
              <w:t> </w:t>
            </w:r>
          </w:p>
        </w:tc>
      </w:tr>
    </w:tbl>
    <w:p w14:paraId="1C208B32" w14:textId="77777777" w:rsidR="00265271" w:rsidRDefault="00265271" w:rsidP="0096060D">
      <w:pPr>
        <w:rPr>
          <w:highlight w:val="yellow"/>
          <w:lang w:eastAsia="en-US" w:bidi="ar-SA"/>
        </w:rPr>
      </w:pPr>
    </w:p>
    <w:p w14:paraId="1A754A07" w14:textId="77777777" w:rsidR="003931E8" w:rsidRDefault="003931E8" w:rsidP="0096060D">
      <w:pPr>
        <w:rPr>
          <w:highlight w:val="yellow"/>
          <w:lang w:eastAsia="en-US" w:bidi="ar-SA"/>
        </w:rPr>
        <w:sectPr w:rsidR="003931E8" w:rsidSect="003931E8">
          <w:pgSz w:w="16840" w:h="11907" w:orient="landscape" w:code="9"/>
          <w:pgMar w:top="1701" w:right="567" w:bottom="567" w:left="567" w:header="0" w:footer="590" w:gutter="0"/>
          <w:cols w:space="720"/>
          <w:docGrid w:linePitch="299"/>
        </w:sectPr>
      </w:pPr>
    </w:p>
    <w:p w14:paraId="789481A1" w14:textId="1E8FB867" w:rsidR="003931E8" w:rsidRPr="003931E8" w:rsidRDefault="003931E8" w:rsidP="003931E8">
      <w:pPr>
        <w:pStyle w:val="af4"/>
        <w:rPr>
          <w:lang w:eastAsia="en-US" w:bidi="ar-SA"/>
        </w:rPr>
      </w:pPr>
      <w:r w:rsidRPr="003931E8">
        <w:lastRenderedPageBreak/>
        <w:t>Таблица </w:t>
      </w:r>
      <w:r w:rsidRPr="003931E8">
        <w:fldChar w:fldCharType="begin"/>
      </w:r>
      <w:r w:rsidRPr="003931E8">
        <w:instrText xml:space="preserve"> SEQ Таблица \* ARABIC </w:instrText>
      </w:r>
      <w:r w:rsidRPr="003931E8">
        <w:fldChar w:fldCharType="separate"/>
      </w:r>
      <w:r w:rsidR="0073345B">
        <w:rPr>
          <w:noProof/>
        </w:rPr>
        <w:t>6</w:t>
      </w:r>
      <w:r w:rsidRPr="003931E8">
        <w:fldChar w:fldCharType="end"/>
      </w:r>
      <w:r w:rsidRPr="003931E8">
        <w:t xml:space="preserve">. Сводный прогноз прироста </w:t>
      </w:r>
      <w:r>
        <w:t>тепловых нагрузок в</w:t>
      </w:r>
      <w:r w:rsidRPr="003931E8">
        <w:t xml:space="preserve"> г. Глазов</w:t>
      </w:r>
      <w:r w:rsidR="00D14898">
        <w:t xml:space="preserve"> из предыдущей актуализации схемы теплоснабжения</w:t>
      </w:r>
    </w:p>
    <w:tbl>
      <w:tblPr>
        <w:tblW w:w="5000" w:type="pct"/>
        <w:tblLook w:val="04A0" w:firstRow="1" w:lastRow="0" w:firstColumn="1" w:lastColumn="0" w:noHBand="0" w:noVBand="1"/>
      </w:tblPr>
      <w:tblGrid>
        <w:gridCol w:w="825"/>
        <w:gridCol w:w="2815"/>
        <w:gridCol w:w="2560"/>
        <w:gridCol w:w="2105"/>
        <w:gridCol w:w="729"/>
        <w:gridCol w:w="729"/>
        <w:gridCol w:w="672"/>
        <w:gridCol w:w="729"/>
        <w:gridCol w:w="672"/>
        <w:gridCol w:w="729"/>
        <w:gridCol w:w="672"/>
        <w:gridCol w:w="672"/>
        <w:gridCol w:w="672"/>
        <w:gridCol w:w="672"/>
        <w:gridCol w:w="669"/>
      </w:tblGrid>
      <w:tr w:rsidR="003264DB" w:rsidRPr="003264DB" w14:paraId="6FED3206" w14:textId="77777777" w:rsidTr="0015037B">
        <w:trPr>
          <w:trHeight w:val="20"/>
          <w:tblHeader/>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9A7D55" w14:textId="77777777" w:rsidR="003264DB" w:rsidRPr="003264DB" w:rsidRDefault="003264D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xml:space="preserve">№ </w:t>
            </w:r>
            <w:proofErr w:type="gramStart"/>
            <w:r w:rsidRPr="003264DB">
              <w:rPr>
                <w:b/>
                <w:bCs/>
                <w:color w:val="000000"/>
                <w:sz w:val="20"/>
                <w:szCs w:val="20"/>
                <w:lang w:bidi="ar-SA"/>
              </w:rPr>
              <w:t>п</w:t>
            </w:r>
            <w:proofErr w:type="gramEnd"/>
            <w:r w:rsidRPr="003264DB">
              <w:rPr>
                <w:b/>
                <w:bCs/>
                <w:color w:val="000000"/>
                <w:sz w:val="20"/>
                <w:szCs w:val="20"/>
                <w:lang w:bidi="ar-SA"/>
              </w:rPr>
              <w:t>/п</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C6EAF7" w14:textId="77777777" w:rsidR="003264DB" w:rsidRPr="003264DB" w:rsidRDefault="003264D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кадастрового квартала</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30CB56" w14:textId="77777777" w:rsidR="003264DB" w:rsidRPr="003264DB" w:rsidRDefault="003264D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Тип тепловой нагрузки</w:t>
            </w:r>
          </w:p>
        </w:tc>
        <w:tc>
          <w:tcPr>
            <w:tcW w:w="3053" w:type="pct"/>
            <w:gridSpan w:val="12"/>
            <w:tcBorders>
              <w:top w:val="single" w:sz="4" w:space="0" w:color="auto"/>
              <w:left w:val="nil"/>
              <w:bottom w:val="single" w:sz="4" w:space="0" w:color="auto"/>
              <w:right w:val="single" w:sz="4" w:space="0" w:color="000000"/>
            </w:tcBorders>
            <w:shd w:val="clear" w:color="auto" w:fill="auto"/>
            <w:noWrap/>
            <w:vAlign w:val="center"/>
            <w:hideMark/>
          </w:tcPr>
          <w:p w14:paraId="33F598A1" w14:textId="0B468C7C" w:rsidR="003264DB" w:rsidRPr="003264DB" w:rsidRDefault="003264D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xml:space="preserve"> Сводный прогноз прироста тепловых нагрузок в г. Глазов на период до 203</w:t>
            </w:r>
            <w:r w:rsidR="0015037B">
              <w:rPr>
                <w:b/>
                <w:bCs/>
                <w:color w:val="000000"/>
                <w:sz w:val="20"/>
                <w:szCs w:val="20"/>
                <w:lang w:bidi="ar-SA"/>
              </w:rPr>
              <w:t>0</w:t>
            </w:r>
            <w:r w:rsidRPr="003264DB">
              <w:rPr>
                <w:b/>
                <w:bCs/>
                <w:color w:val="000000"/>
                <w:sz w:val="20"/>
                <w:szCs w:val="20"/>
                <w:lang w:bidi="ar-SA"/>
              </w:rPr>
              <w:t xml:space="preserve"> г., Гкал/</w:t>
            </w:r>
            <w:proofErr w:type="gramStart"/>
            <w:r w:rsidRPr="003264DB">
              <w:rPr>
                <w:b/>
                <w:bCs/>
                <w:color w:val="000000"/>
                <w:sz w:val="20"/>
                <w:szCs w:val="20"/>
                <w:lang w:bidi="ar-SA"/>
              </w:rPr>
              <w:t>ч</w:t>
            </w:r>
            <w:proofErr w:type="gramEnd"/>
          </w:p>
        </w:tc>
      </w:tr>
      <w:tr w:rsidR="00594928" w:rsidRPr="003264DB" w14:paraId="21495317" w14:textId="77777777" w:rsidTr="0015037B">
        <w:trPr>
          <w:trHeight w:val="20"/>
          <w:tblHeader/>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A512B4" w14:textId="77777777" w:rsidR="0015037B" w:rsidRPr="003264DB" w:rsidRDefault="0015037B" w:rsidP="003264DB">
            <w:pPr>
              <w:autoSpaceDE/>
              <w:autoSpaceDN/>
              <w:spacing w:line="240" w:lineRule="auto"/>
              <w:ind w:firstLine="0"/>
              <w:jc w:val="left"/>
              <w:rPr>
                <w:b/>
                <w:bCs/>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CB6D6A" w14:textId="77777777" w:rsidR="0015037B" w:rsidRPr="003264DB" w:rsidRDefault="0015037B" w:rsidP="003264DB">
            <w:pPr>
              <w:autoSpaceDE/>
              <w:autoSpaceDN/>
              <w:spacing w:line="240" w:lineRule="auto"/>
              <w:ind w:firstLine="0"/>
              <w:jc w:val="left"/>
              <w:rPr>
                <w:b/>
                <w:bCs/>
                <w:color w:val="000000"/>
                <w:sz w:val="20"/>
                <w:szCs w:val="20"/>
                <w:lang w:bidi="ar-SA"/>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31563F" w14:textId="77777777" w:rsidR="0015037B" w:rsidRPr="003264DB" w:rsidRDefault="0015037B" w:rsidP="003264DB">
            <w:pPr>
              <w:autoSpaceDE/>
              <w:autoSpaceDN/>
              <w:spacing w:line="240" w:lineRule="auto"/>
              <w:ind w:firstLine="0"/>
              <w:jc w:val="left"/>
              <w:rPr>
                <w:b/>
                <w:bCs/>
                <w:color w:val="000000"/>
                <w:sz w:val="20"/>
                <w:szCs w:val="20"/>
                <w:lang w:bidi="ar-SA"/>
              </w:rPr>
            </w:pPr>
          </w:p>
        </w:tc>
        <w:tc>
          <w:tcPr>
            <w:tcW w:w="661" w:type="pct"/>
            <w:tcBorders>
              <w:top w:val="nil"/>
              <w:left w:val="nil"/>
              <w:bottom w:val="single" w:sz="4" w:space="0" w:color="auto"/>
              <w:right w:val="single" w:sz="4" w:space="0" w:color="auto"/>
            </w:tcBorders>
            <w:shd w:val="clear" w:color="auto" w:fill="auto"/>
            <w:vAlign w:val="center"/>
            <w:hideMark/>
          </w:tcPr>
          <w:p w14:paraId="06C6877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Итоговый прирост</w:t>
            </w:r>
          </w:p>
        </w:tc>
        <w:tc>
          <w:tcPr>
            <w:tcW w:w="229" w:type="pct"/>
            <w:tcBorders>
              <w:top w:val="nil"/>
              <w:left w:val="nil"/>
              <w:bottom w:val="single" w:sz="4" w:space="0" w:color="auto"/>
              <w:right w:val="single" w:sz="4" w:space="0" w:color="auto"/>
            </w:tcBorders>
            <w:shd w:val="clear" w:color="auto" w:fill="auto"/>
            <w:vAlign w:val="center"/>
            <w:hideMark/>
          </w:tcPr>
          <w:p w14:paraId="09473B7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2020</w:t>
            </w:r>
          </w:p>
        </w:tc>
        <w:tc>
          <w:tcPr>
            <w:tcW w:w="229" w:type="pct"/>
            <w:tcBorders>
              <w:top w:val="nil"/>
              <w:left w:val="nil"/>
              <w:bottom w:val="single" w:sz="4" w:space="0" w:color="auto"/>
              <w:right w:val="single" w:sz="4" w:space="0" w:color="auto"/>
            </w:tcBorders>
            <w:shd w:val="clear" w:color="auto" w:fill="auto"/>
            <w:vAlign w:val="center"/>
            <w:hideMark/>
          </w:tcPr>
          <w:p w14:paraId="0CC030C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2021</w:t>
            </w:r>
          </w:p>
        </w:tc>
        <w:tc>
          <w:tcPr>
            <w:tcW w:w="211" w:type="pct"/>
            <w:tcBorders>
              <w:top w:val="nil"/>
              <w:left w:val="nil"/>
              <w:bottom w:val="single" w:sz="4" w:space="0" w:color="auto"/>
              <w:right w:val="single" w:sz="4" w:space="0" w:color="auto"/>
            </w:tcBorders>
            <w:shd w:val="clear" w:color="auto" w:fill="auto"/>
            <w:vAlign w:val="center"/>
            <w:hideMark/>
          </w:tcPr>
          <w:p w14:paraId="441BE3C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2022</w:t>
            </w:r>
          </w:p>
        </w:tc>
        <w:tc>
          <w:tcPr>
            <w:tcW w:w="229" w:type="pct"/>
            <w:tcBorders>
              <w:top w:val="nil"/>
              <w:left w:val="nil"/>
              <w:bottom w:val="single" w:sz="4" w:space="0" w:color="auto"/>
              <w:right w:val="single" w:sz="4" w:space="0" w:color="auto"/>
            </w:tcBorders>
            <w:shd w:val="clear" w:color="auto" w:fill="auto"/>
            <w:vAlign w:val="center"/>
            <w:hideMark/>
          </w:tcPr>
          <w:p w14:paraId="7CFE774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2023</w:t>
            </w:r>
          </w:p>
        </w:tc>
        <w:tc>
          <w:tcPr>
            <w:tcW w:w="211" w:type="pct"/>
            <w:tcBorders>
              <w:top w:val="nil"/>
              <w:left w:val="nil"/>
              <w:bottom w:val="single" w:sz="4" w:space="0" w:color="auto"/>
              <w:right w:val="single" w:sz="4" w:space="0" w:color="auto"/>
            </w:tcBorders>
            <w:shd w:val="clear" w:color="auto" w:fill="auto"/>
            <w:vAlign w:val="center"/>
            <w:hideMark/>
          </w:tcPr>
          <w:p w14:paraId="4932AFC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2024</w:t>
            </w:r>
          </w:p>
        </w:tc>
        <w:tc>
          <w:tcPr>
            <w:tcW w:w="229" w:type="pct"/>
            <w:tcBorders>
              <w:top w:val="nil"/>
              <w:left w:val="nil"/>
              <w:bottom w:val="single" w:sz="4" w:space="0" w:color="auto"/>
              <w:right w:val="single" w:sz="4" w:space="0" w:color="auto"/>
            </w:tcBorders>
            <w:shd w:val="clear" w:color="auto" w:fill="auto"/>
            <w:vAlign w:val="center"/>
            <w:hideMark/>
          </w:tcPr>
          <w:p w14:paraId="388EBFD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2025</w:t>
            </w:r>
          </w:p>
        </w:tc>
        <w:tc>
          <w:tcPr>
            <w:tcW w:w="211" w:type="pct"/>
            <w:tcBorders>
              <w:top w:val="nil"/>
              <w:left w:val="nil"/>
              <w:bottom w:val="single" w:sz="4" w:space="0" w:color="auto"/>
              <w:right w:val="single" w:sz="4" w:space="0" w:color="auto"/>
            </w:tcBorders>
            <w:shd w:val="clear" w:color="auto" w:fill="auto"/>
            <w:vAlign w:val="center"/>
            <w:hideMark/>
          </w:tcPr>
          <w:p w14:paraId="57632ED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2026</w:t>
            </w:r>
          </w:p>
        </w:tc>
        <w:tc>
          <w:tcPr>
            <w:tcW w:w="211" w:type="pct"/>
            <w:tcBorders>
              <w:top w:val="nil"/>
              <w:left w:val="nil"/>
              <w:bottom w:val="single" w:sz="4" w:space="0" w:color="auto"/>
              <w:right w:val="single" w:sz="4" w:space="0" w:color="auto"/>
            </w:tcBorders>
            <w:shd w:val="clear" w:color="auto" w:fill="auto"/>
            <w:vAlign w:val="center"/>
            <w:hideMark/>
          </w:tcPr>
          <w:p w14:paraId="1308D8B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2027</w:t>
            </w:r>
          </w:p>
        </w:tc>
        <w:tc>
          <w:tcPr>
            <w:tcW w:w="211" w:type="pct"/>
            <w:tcBorders>
              <w:top w:val="nil"/>
              <w:left w:val="nil"/>
              <w:bottom w:val="single" w:sz="4" w:space="0" w:color="auto"/>
              <w:right w:val="single" w:sz="4" w:space="0" w:color="auto"/>
            </w:tcBorders>
            <w:shd w:val="clear" w:color="auto" w:fill="auto"/>
            <w:vAlign w:val="center"/>
            <w:hideMark/>
          </w:tcPr>
          <w:p w14:paraId="556F439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2028</w:t>
            </w:r>
          </w:p>
        </w:tc>
        <w:tc>
          <w:tcPr>
            <w:tcW w:w="211" w:type="pct"/>
            <w:tcBorders>
              <w:top w:val="nil"/>
              <w:left w:val="nil"/>
              <w:bottom w:val="single" w:sz="4" w:space="0" w:color="auto"/>
              <w:right w:val="single" w:sz="4" w:space="0" w:color="auto"/>
            </w:tcBorders>
            <w:shd w:val="clear" w:color="auto" w:fill="auto"/>
            <w:vAlign w:val="center"/>
            <w:hideMark/>
          </w:tcPr>
          <w:p w14:paraId="2881DB6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2029</w:t>
            </w:r>
          </w:p>
        </w:tc>
        <w:tc>
          <w:tcPr>
            <w:tcW w:w="211" w:type="pct"/>
            <w:tcBorders>
              <w:top w:val="nil"/>
              <w:left w:val="nil"/>
              <w:bottom w:val="single" w:sz="4" w:space="0" w:color="auto"/>
              <w:right w:val="single" w:sz="4" w:space="0" w:color="auto"/>
            </w:tcBorders>
            <w:shd w:val="clear" w:color="auto" w:fill="auto"/>
            <w:vAlign w:val="center"/>
            <w:hideMark/>
          </w:tcPr>
          <w:p w14:paraId="18CA60C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2030</w:t>
            </w:r>
          </w:p>
        </w:tc>
      </w:tr>
      <w:tr w:rsidR="00594928" w:rsidRPr="003264DB" w14:paraId="25D81463" w14:textId="77777777" w:rsidTr="0015037B">
        <w:trPr>
          <w:trHeight w:val="20"/>
        </w:trPr>
        <w:tc>
          <w:tcPr>
            <w:tcW w:w="25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505517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w:t>
            </w:r>
          </w:p>
        </w:tc>
        <w:tc>
          <w:tcPr>
            <w:tcW w:w="88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813910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18:28:000014</w:t>
            </w:r>
          </w:p>
        </w:tc>
        <w:tc>
          <w:tcPr>
            <w:tcW w:w="804" w:type="pct"/>
            <w:tcBorders>
              <w:top w:val="nil"/>
              <w:left w:val="nil"/>
              <w:bottom w:val="single" w:sz="4" w:space="0" w:color="auto"/>
              <w:right w:val="single" w:sz="4" w:space="0" w:color="auto"/>
            </w:tcBorders>
            <w:shd w:val="clear" w:color="auto" w:fill="auto"/>
            <w:noWrap/>
            <w:vAlign w:val="center"/>
            <w:hideMark/>
          </w:tcPr>
          <w:p w14:paraId="71AFC655"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nil"/>
              <w:left w:val="nil"/>
              <w:bottom w:val="single" w:sz="4" w:space="0" w:color="auto"/>
              <w:right w:val="single" w:sz="4" w:space="0" w:color="auto"/>
            </w:tcBorders>
            <w:shd w:val="clear" w:color="auto" w:fill="auto"/>
            <w:vAlign w:val="center"/>
            <w:hideMark/>
          </w:tcPr>
          <w:p w14:paraId="7F58905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6,009</w:t>
            </w:r>
          </w:p>
        </w:tc>
        <w:tc>
          <w:tcPr>
            <w:tcW w:w="229" w:type="pct"/>
            <w:tcBorders>
              <w:top w:val="nil"/>
              <w:left w:val="nil"/>
              <w:bottom w:val="single" w:sz="4" w:space="0" w:color="auto"/>
              <w:right w:val="single" w:sz="4" w:space="0" w:color="auto"/>
            </w:tcBorders>
            <w:shd w:val="clear" w:color="auto" w:fill="auto"/>
            <w:vAlign w:val="center"/>
            <w:hideMark/>
          </w:tcPr>
          <w:p w14:paraId="03A5E4A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E40763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1,087</w:t>
            </w:r>
          </w:p>
        </w:tc>
        <w:tc>
          <w:tcPr>
            <w:tcW w:w="211" w:type="pct"/>
            <w:tcBorders>
              <w:top w:val="nil"/>
              <w:left w:val="nil"/>
              <w:bottom w:val="single" w:sz="4" w:space="0" w:color="auto"/>
              <w:right w:val="single" w:sz="4" w:space="0" w:color="auto"/>
            </w:tcBorders>
            <w:shd w:val="clear" w:color="auto" w:fill="auto"/>
            <w:vAlign w:val="center"/>
            <w:hideMark/>
          </w:tcPr>
          <w:p w14:paraId="5A03D64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040216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4,405</w:t>
            </w:r>
          </w:p>
        </w:tc>
        <w:tc>
          <w:tcPr>
            <w:tcW w:w="211" w:type="pct"/>
            <w:tcBorders>
              <w:top w:val="nil"/>
              <w:left w:val="nil"/>
              <w:bottom w:val="single" w:sz="4" w:space="0" w:color="auto"/>
              <w:right w:val="single" w:sz="4" w:space="0" w:color="auto"/>
            </w:tcBorders>
            <w:shd w:val="clear" w:color="auto" w:fill="auto"/>
            <w:vAlign w:val="center"/>
            <w:hideMark/>
          </w:tcPr>
          <w:p w14:paraId="174E74C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7E3335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0,517</w:t>
            </w:r>
          </w:p>
        </w:tc>
        <w:tc>
          <w:tcPr>
            <w:tcW w:w="211" w:type="pct"/>
            <w:tcBorders>
              <w:top w:val="nil"/>
              <w:left w:val="nil"/>
              <w:bottom w:val="single" w:sz="4" w:space="0" w:color="auto"/>
              <w:right w:val="single" w:sz="4" w:space="0" w:color="auto"/>
            </w:tcBorders>
            <w:shd w:val="clear" w:color="auto" w:fill="auto"/>
            <w:vAlign w:val="center"/>
            <w:hideMark/>
          </w:tcPr>
          <w:p w14:paraId="22354EC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21CB8C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2EAA8B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F57C50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52DA49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33721617" w14:textId="77777777" w:rsidTr="0015037B">
        <w:trPr>
          <w:trHeight w:val="20"/>
        </w:trPr>
        <w:tc>
          <w:tcPr>
            <w:tcW w:w="259" w:type="pct"/>
            <w:vMerge/>
            <w:tcBorders>
              <w:top w:val="nil"/>
              <w:left w:val="single" w:sz="4" w:space="0" w:color="auto"/>
              <w:bottom w:val="single" w:sz="4" w:space="0" w:color="auto"/>
              <w:right w:val="single" w:sz="4" w:space="0" w:color="auto"/>
            </w:tcBorders>
            <w:shd w:val="clear" w:color="auto" w:fill="auto"/>
            <w:vAlign w:val="center"/>
            <w:hideMark/>
          </w:tcPr>
          <w:p w14:paraId="6D92D621"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nil"/>
              <w:left w:val="single" w:sz="4" w:space="0" w:color="auto"/>
              <w:bottom w:val="single" w:sz="4" w:space="0" w:color="auto"/>
              <w:right w:val="single" w:sz="4" w:space="0" w:color="auto"/>
            </w:tcBorders>
            <w:shd w:val="clear" w:color="auto" w:fill="auto"/>
            <w:vAlign w:val="center"/>
            <w:hideMark/>
          </w:tcPr>
          <w:p w14:paraId="352DAAB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33FB4310"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49489E1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4,198</w:t>
            </w:r>
          </w:p>
        </w:tc>
        <w:tc>
          <w:tcPr>
            <w:tcW w:w="229" w:type="pct"/>
            <w:tcBorders>
              <w:top w:val="nil"/>
              <w:left w:val="nil"/>
              <w:bottom w:val="single" w:sz="4" w:space="0" w:color="auto"/>
              <w:right w:val="single" w:sz="4" w:space="0" w:color="auto"/>
            </w:tcBorders>
            <w:shd w:val="clear" w:color="auto" w:fill="auto"/>
            <w:vAlign w:val="center"/>
            <w:hideMark/>
          </w:tcPr>
          <w:p w14:paraId="01E4E98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5E0142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0,772</w:t>
            </w:r>
          </w:p>
        </w:tc>
        <w:tc>
          <w:tcPr>
            <w:tcW w:w="211" w:type="pct"/>
            <w:tcBorders>
              <w:top w:val="nil"/>
              <w:left w:val="nil"/>
              <w:bottom w:val="single" w:sz="4" w:space="0" w:color="auto"/>
              <w:right w:val="single" w:sz="4" w:space="0" w:color="auto"/>
            </w:tcBorders>
            <w:shd w:val="clear" w:color="auto" w:fill="auto"/>
            <w:vAlign w:val="center"/>
            <w:hideMark/>
          </w:tcPr>
          <w:p w14:paraId="4072A8F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9C7DE9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3,066</w:t>
            </w:r>
          </w:p>
        </w:tc>
        <w:tc>
          <w:tcPr>
            <w:tcW w:w="211" w:type="pct"/>
            <w:tcBorders>
              <w:top w:val="nil"/>
              <w:left w:val="nil"/>
              <w:bottom w:val="single" w:sz="4" w:space="0" w:color="auto"/>
              <w:right w:val="single" w:sz="4" w:space="0" w:color="auto"/>
            </w:tcBorders>
            <w:shd w:val="clear" w:color="auto" w:fill="auto"/>
            <w:vAlign w:val="center"/>
            <w:hideMark/>
          </w:tcPr>
          <w:p w14:paraId="53B269A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E8BBA4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0,360</w:t>
            </w:r>
          </w:p>
        </w:tc>
        <w:tc>
          <w:tcPr>
            <w:tcW w:w="211" w:type="pct"/>
            <w:tcBorders>
              <w:top w:val="nil"/>
              <w:left w:val="nil"/>
              <w:bottom w:val="single" w:sz="4" w:space="0" w:color="auto"/>
              <w:right w:val="single" w:sz="4" w:space="0" w:color="auto"/>
            </w:tcBorders>
            <w:shd w:val="clear" w:color="auto" w:fill="auto"/>
            <w:vAlign w:val="center"/>
            <w:hideMark/>
          </w:tcPr>
          <w:p w14:paraId="51761FB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BAC8FD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6181B4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5DC492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EEEC0B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10CA8BFE" w14:textId="77777777" w:rsidTr="0015037B">
        <w:trPr>
          <w:trHeight w:val="20"/>
        </w:trPr>
        <w:tc>
          <w:tcPr>
            <w:tcW w:w="259" w:type="pct"/>
            <w:vMerge/>
            <w:tcBorders>
              <w:top w:val="nil"/>
              <w:left w:val="single" w:sz="4" w:space="0" w:color="auto"/>
              <w:bottom w:val="single" w:sz="4" w:space="0" w:color="auto"/>
              <w:right w:val="single" w:sz="4" w:space="0" w:color="auto"/>
            </w:tcBorders>
            <w:shd w:val="clear" w:color="auto" w:fill="auto"/>
            <w:vAlign w:val="center"/>
            <w:hideMark/>
          </w:tcPr>
          <w:p w14:paraId="3AC62E7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nil"/>
              <w:left w:val="single" w:sz="4" w:space="0" w:color="auto"/>
              <w:bottom w:val="single" w:sz="4" w:space="0" w:color="auto"/>
              <w:right w:val="single" w:sz="4" w:space="0" w:color="auto"/>
            </w:tcBorders>
            <w:shd w:val="clear" w:color="auto" w:fill="auto"/>
            <w:vAlign w:val="center"/>
            <w:hideMark/>
          </w:tcPr>
          <w:p w14:paraId="5FF1A1AF"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53D4AC96"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20EDD38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ED9B8F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19AA9E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5752DF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B71C3F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6777CA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0F6B74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3E16AF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9D0851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F8E2ED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CA7375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6029A3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1C5002B1" w14:textId="77777777" w:rsidTr="0015037B">
        <w:trPr>
          <w:trHeight w:val="20"/>
        </w:trPr>
        <w:tc>
          <w:tcPr>
            <w:tcW w:w="259" w:type="pct"/>
            <w:vMerge/>
            <w:tcBorders>
              <w:top w:val="nil"/>
              <w:left w:val="single" w:sz="4" w:space="0" w:color="auto"/>
              <w:bottom w:val="single" w:sz="4" w:space="0" w:color="auto"/>
              <w:right w:val="single" w:sz="4" w:space="0" w:color="auto"/>
            </w:tcBorders>
            <w:shd w:val="clear" w:color="auto" w:fill="auto"/>
            <w:vAlign w:val="center"/>
            <w:hideMark/>
          </w:tcPr>
          <w:p w14:paraId="45693B1B"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nil"/>
              <w:left w:val="single" w:sz="4" w:space="0" w:color="auto"/>
              <w:bottom w:val="single" w:sz="4" w:space="0" w:color="auto"/>
              <w:right w:val="single" w:sz="4" w:space="0" w:color="auto"/>
            </w:tcBorders>
            <w:shd w:val="clear" w:color="auto" w:fill="auto"/>
            <w:vAlign w:val="center"/>
            <w:hideMark/>
          </w:tcPr>
          <w:p w14:paraId="710D5E9C"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28F384C7"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213994B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1,811</w:t>
            </w:r>
          </w:p>
        </w:tc>
        <w:tc>
          <w:tcPr>
            <w:tcW w:w="229" w:type="pct"/>
            <w:tcBorders>
              <w:top w:val="nil"/>
              <w:left w:val="nil"/>
              <w:bottom w:val="single" w:sz="4" w:space="0" w:color="auto"/>
              <w:right w:val="single" w:sz="4" w:space="0" w:color="auto"/>
            </w:tcBorders>
            <w:shd w:val="clear" w:color="auto" w:fill="auto"/>
            <w:vAlign w:val="center"/>
            <w:hideMark/>
          </w:tcPr>
          <w:p w14:paraId="390C1DA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0DB823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0,315</w:t>
            </w:r>
          </w:p>
        </w:tc>
        <w:tc>
          <w:tcPr>
            <w:tcW w:w="211" w:type="pct"/>
            <w:tcBorders>
              <w:top w:val="nil"/>
              <w:left w:val="nil"/>
              <w:bottom w:val="single" w:sz="4" w:space="0" w:color="auto"/>
              <w:right w:val="single" w:sz="4" w:space="0" w:color="auto"/>
            </w:tcBorders>
            <w:shd w:val="clear" w:color="auto" w:fill="auto"/>
            <w:vAlign w:val="center"/>
            <w:hideMark/>
          </w:tcPr>
          <w:p w14:paraId="201E4D7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58DD85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1,339</w:t>
            </w:r>
          </w:p>
        </w:tc>
        <w:tc>
          <w:tcPr>
            <w:tcW w:w="211" w:type="pct"/>
            <w:tcBorders>
              <w:top w:val="nil"/>
              <w:left w:val="nil"/>
              <w:bottom w:val="single" w:sz="4" w:space="0" w:color="auto"/>
              <w:right w:val="single" w:sz="4" w:space="0" w:color="auto"/>
            </w:tcBorders>
            <w:shd w:val="clear" w:color="auto" w:fill="auto"/>
            <w:vAlign w:val="center"/>
            <w:hideMark/>
          </w:tcPr>
          <w:p w14:paraId="6DB272B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1E7341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0,157</w:t>
            </w:r>
          </w:p>
        </w:tc>
        <w:tc>
          <w:tcPr>
            <w:tcW w:w="211" w:type="pct"/>
            <w:tcBorders>
              <w:top w:val="nil"/>
              <w:left w:val="nil"/>
              <w:bottom w:val="single" w:sz="4" w:space="0" w:color="auto"/>
              <w:right w:val="single" w:sz="4" w:space="0" w:color="auto"/>
            </w:tcBorders>
            <w:shd w:val="clear" w:color="auto" w:fill="auto"/>
            <w:vAlign w:val="center"/>
            <w:hideMark/>
          </w:tcPr>
          <w:p w14:paraId="4DC621F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511987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F1396C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D8C1FF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3B23D9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FA8AB19"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3F84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2</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8633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18:28:000024</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2962B090"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4A1C42A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0,091</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935DF4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2C4769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0,033</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6078FF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B2A1D1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9ABD87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09B715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0,058</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65908D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0B4732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5B25EB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6E820C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23EE55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1E66841F"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B899E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F3FE4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536E5304"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4A7391E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0,077</w:t>
            </w:r>
          </w:p>
        </w:tc>
        <w:tc>
          <w:tcPr>
            <w:tcW w:w="229" w:type="pct"/>
            <w:tcBorders>
              <w:top w:val="nil"/>
              <w:left w:val="nil"/>
              <w:bottom w:val="single" w:sz="4" w:space="0" w:color="auto"/>
              <w:right w:val="single" w:sz="4" w:space="0" w:color="auto"/>
            </w:tcBorders>
            <w:shd w:val="clear" w:color="auto" w:fill="auto"/>
            <w:vAlign w:val="center"/>
            <w:hideMark/>
          </w:tcPr>
          <w:p w14:paraId="4EB10F6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9A8BD0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0,030</w:t>
            </w:r>
          </w:p>
        </w:tc>
        <w:tc>
          <w:tcPr>
            <w:tcW w:w="211" w:type="pct"/>
            <w:tcBorders>
              <w:top w:val="nil"/>
              <w:left w:val="nil"/>
              <w:bottom w:val="single" w:sz="4" w:space="0" w:color="auto"/>
              <w:right w:val="single" w:sz="4" w:space="0" w:color="auto"/>
            </w:tcBorders>
            <w:shd w:val="clear" w:color="auto" w:fill="auto"/>
            <w:vAlign w:val="center"/>
            <w:hideMark/>
          </w:tcPr>
          <w:p w14:paraId="5967C05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C4B399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CED9AE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25CF86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0,047</w:t>
            </w:r>
          </w:p>
        </w:tc>
        <w:tc>
          <w:tcPr>
            <w:tcW w:w="211" w:type="pct"/>
            <w:tcBorders>
              <w:top w:val="nil"/>
              <w:left w:val="nil"/>
              <w:bottom w:val="single" w:sz="4" w:space="0" w:color="auto"/>
              <w:right w:val="single" w:sz="4" w:space="0" w:color="auto"/>
            </w:tcBorders>
            <w:shd w:val="clear" w:color="auto" w:fill="auto"/>
            <w:vAlign w:val="center"/>
            <w:hideMark/>
          </w:tcPr>
          <w:p w14:paraId="73B312F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7EC3FF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D5EA84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36B1C9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F35851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21D9A66"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E766E3"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62F333"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1C18B21D"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7A75BA0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16F9BC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1B8025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B3E0C9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6768A1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C9BDDB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295E32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B389DE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60E39A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AC67EE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BFE54F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70DFEF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7AA35889"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B8E8B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C3732C"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5926112F"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246E2CB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0,013</w:t>
            </w:r>
          </w:p>
        </w:tc>
        <w:tc>
          <w:tcPr>
            <w:tcW w:w="229" w:type="pct"/>
            <w:tcBorders>
              <w:top w:val="nil"/>
              <w:left w:val="nil"/>
              <w:bottom w:val="single" w:sz="4" w:space="0" w:color="auto"/>
              <w:right w:val="single" w:sz="4" w:space="0" w:color="auto"/>
            </w:tcBorders>
            <w:shd w:val="clear" w:color="auto" w:fill="auto"/>
            <w:vAlign w:val="center"/>
            <w:hideMark/>
          </w:tcPr>
          <w:p w14:paraId="31B7216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988747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0,002</w:t>
            </w:r>
          </w:p>
        </w:tc>
        <w:tc>
          <w:tcPr>
            <w:tcW w:w="211" w:type="pct"/>
            <w:tcBorders>
              <w:top w:val="nil"/>
              <w:left w:val="nil"/>
              <w:bottom w:val="single" w:sz="4" w:space="0" w:color="auto"/>
              <w:right w:val="single" w:sz="4" w:space="0" w:color="auto"/>
            </w:tcBorders>
            <w:shd w:val="clear" w:color="auto" w:fill="auto"/>
            <w:vAlign w:val="center"/>
            <w:hideMark/>
          </w:tcPr>
          <w:p w14:paraId="62E88DC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E9342D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277F32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EB79F6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0,011</w:t>
            </w:r>
          </w:p>
        </w:tc>
        <w:tc>
          <w:tcPr>
            <w:tcW w:w="211" w:type="pct"/>
            <w:tcBorders>
              <w:top w:val="nil"/>
              <w:left w:val="nil"/>
              <w:bottom w:val="single" w:sz="4" w:space="0" w:color="auto"/>
              <w:right w:val="single" w:sz="4" w:space="0" w:color="auto"/>
            </w:tcBorders>
            <w:shd w:val="clear" w:color="auto" w:fill="auto"/>
            <w:vAlign w:val="center"/>
            <w:hideMark/>
          </w:tcPr>
          <w:p w14:paraId="356AAE1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8A4D43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66DF62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3883A0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C265FC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3E1B980"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8787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3</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2D22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18:28:000029</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2AC45F2F"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4A84593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0,165</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25FE70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42ED30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0,165</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362AB6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B57666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300C6F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FDE2FD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9DD84A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2379E3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ABD74C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134E29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4E653F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134A940F"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9608BF"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DA360E"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3958AE40"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1A21A72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0,118</w:t>
            </w:r>
          </w:p>
        </w:tc>
        <w:tc>
          <w:tcPr>
            <w:tcW w:w="229" w:type="pct"/>
            <w:tcBorders>
              <w:top w:val="nil"/>
              <w:left w:val="nil"/>
              <w:bottom w:val="single" w:sz="4" w:space="0" w:color="auto"/>
              <w:right w:val="single" w:sz="4" w:space="0" w:color="auto"/>
            </w:tcBorders>
            <w:shd w:val="clear" w:color="auto" w:fill="auto"/>
            <w:vAlign w:val="center"/>
            <w:hideMark/>
          </w:tcPr>
          <w:p w14:paraId="1816CEE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E0C22D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0,118</w:t>
            </w:r>
          </w:p>
        </w:tc>
        <w:tc>
          <w:tcPr>
            <w:tcW w:w="211" w:type="pct"/>
            <w:tcBorders>
              <w:top w:val="nil"/>
              <w:left w:val="nil"/>
              <w:bottom w:val="single" w:sz="4" w:space="0" w:color="auto"/>
              <w:right w:val="single" w:sz="4" w:space="0" w:color="auto"/>
            </w:tcBorders>
            <w:shd w:val="clear" w:color="auto" w:fill="auto"/>
            <w:vAlign w:val="center"/>
            <w:hideMark/>
          </w:tcPr>
          <w:p w14:paraId="72A0C74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D08D0D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640CC3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EE6C9A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6D2A85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A91E76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A68332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A7FA1A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D6A7EB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3AB6F72A"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1EAD8F"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F523EF"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4570719F"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05C3CCE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397D81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348AF1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672A21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6C0E27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0BC92B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D56871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B8A930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E36E9B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BB1664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FAD863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F03A0D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3C97E76"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34E96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EA60B8"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A8D3FF1"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17DAFD3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0,047</w:t>
            </w:r>
          </w:p>
        </w:tc>
        <w:tc>
          <w:tcPr>
            <w:tcW w:w="229" w:type="pct"/>
            <w:tcBorders>
              <w:top w:val="nil"/>
              <w:left w:val="nil"/>
              <w:bottom w:val="single" w:sz="4" w:space="0" w:color="auto"/>
              <w:right w:val="single" w:sz="4" w:space="0" w:color="auto"/>
            </w:tcBorders>
            <w:shd w:val="clear" w:color="auto" w:fill="auto"/>
            <w:vAlign w:val="center"/>
            <w:hideMark/>
          </w:tcPr>
          <w:p w14:paraId="4731A3D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668308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0,047</w:t>
            </w:r>
          </w:p>
        </w:tc>
        <w:tc>
          <w:tcPr>
            <w:tcW w:w="211" w:type="pct"/>
            <w:tcBorders>
              <w:top w:val="nil"/>
              <w:left w:val="nil"/>
              <w:bottom w:val="single" w:sz="4" w:space="0" w:color="auto"/>
              <w:right w:val="single" w:sz="4" w:space="0" w:color="auto"/>
            </w:tcBorders>
            <w:shd w:val="clear" w:color="auto" w:fill="auto"/>
            <w:vAlign w:val="center"/>
            <w:hideMark/>
          </w:tcPr>
          <w:p w14:paraId="761B4DD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08608E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1111B1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848A3D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5C20CD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073F0C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AE9FCA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D8F83F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5C7668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1EB2AE50"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5312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4</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CBA6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18:28:000046</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52C70111"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3780BD3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0,158</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0E8EC1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2B5C56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0,158</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2640B1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309598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8BD501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1B5477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284507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90EC43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68A183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ACF023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294DFD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39940D4A"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D5FA9E"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FC6B2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4CA74BEC"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491882B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C5B621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8D02F9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5BE255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AAA8B7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BB605F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10EA59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9F4B20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B5DCA1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81FE77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AFFC92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1D3A4F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48F82AB5"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CEA91E"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3AF0EA"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0E391528"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3EED525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17C669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C777A6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EA098D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2134F0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9CAEBB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8C1020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F78864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DC3948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324DC8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82CDB6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BEA706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6B1209C"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8B30A7"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D65AC6"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63652B2E"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3B3667F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0,048</w:t>
            </w:r>
          </w:p>
        </w:tc>
        <w:tc>
          <w:tcPr>
            <w:tcW w:w="229" w:type="pct"/>
            <w:tcBorders>
              <w:top w:val="nil"/>
              <w:left w:val="nil"/>
              <w:bottom w:val="single" w:sz="4" w:space="0" w:color="auto"/>
              <w:right w:val="single" w:sz="4" w:space="0" w:color="auto"/>
            </w:tcBorders>
            <w:shd w:val="clear" w:color="auto" w:fill="auto"/>
            <w:vAlign w:val="center"/>
            <w:hideMark/>
          </w:tcPr>
          <w:p w14:paraId="313F49E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403986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0,048</w:t>
            </w:r>
          </w:p>
        </w:tc>
        <w:tc>
          <w:tcPr>
            <w:tcW w:w="211" w:type="pct"/>
            <w:tcBorders>
              <w:top w:val="nil"/>
              <w:left w:val="nil"/>
              <w:bottom w:val="single" w:sz="4" w:space="0" w:color="auto"/>
              <w:right w:val="single" w:sz="4" w:space="0" w:color="auto"/>
            </w:tcBorders>
            <w:shd w:val="clear" w:color="auto" w:fill="auto"/>
            <w:vAlign w:val="center"/>
            <w:hideMark/>
          </w:tcPr>
          <w:p w14:paraId="78F9C38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0CF5A1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DC070A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AAFD03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5D4151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438F86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89E6F5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1225A5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DF0674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7FD11241"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CA3D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5</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543A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18:28:000047</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08E1E08D"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5C70242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0,178</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527454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E99AA9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0,178</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831DE4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C296D4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C52706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1AEBB9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75F751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41B8FA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063D30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0A2FAE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780171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15C48A81"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B6331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D1B291"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1BC68FF"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6414F67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0,124</w:t>
            </w:r>
          </w:p>
        </w:tc>
        <w:tc>
          <w:tcPr>
            <w:tcW w:w="229" w:type="pct"/>
            <w:tcBorders>
              <w:top w:val="nil"/>
              <w:left w:val="nil"/>
              <w:bottom w:val="single" w:sz="4" w:space="0" w:color="auto"/>
              <w:right w:val="single" w:sz="4" w:space="0" w:color="auto"/>
            </w:tcBorders>
            <w:shd w:val="clear" w:color="auto" w:fill="auto"/>
            <w:vAlign w:val="center"/>
            <w:hideMark/>
          </w:tcPr>
          <w:p w14:paraId="133F5E5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112EAC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0,124</w:t>
            </w:r>
          </w:p>
        </w:tc>
        <w:tc>
          <w:tcPr>
            <w:tcW w:w="211" w:type="pct"/>
            <w:tcBorders>
              <w:top w:val="nil"/>
              <w:left w:val="nil"/>
              <w:bottom w:val="single" w:sz="4" w:space="0" w:color="auto"/>
              <w:right w:val="single" w:sz="4" w:space="0" w:color="auto"/>
            </w:tcBorders>
            <w:shd w:val="clear" w:color="auto" w:fill="auto"/>
            <w:vAlign w:val="center"/>
            <w:hideMark/>
          </w:tcPr>
          <w:p w14:paraId="4DC680F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34EF41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6F7635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BAB991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11BD01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30A843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57F93B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A539E5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4EF346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75A2CB30"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0236B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F967F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E154623"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1130B8C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52CB0B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E830AF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4491E1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415442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EE3A10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DA5208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2DE6BB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9D6D83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231B18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774C2C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560A58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2DE6F3AA"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59EE52"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187942"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2FF0BF08"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41DD640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0,054</w:t>
            </w:r>
          </w:p>
        </w:tc>
        <w:tc>
          <w:tcPr>
            <w:tcW w:w="229" w:type="pct"/>
            <w:tcBorders>
              <w:top w:val="nil"/>
              <w:left w:val="nil"/>
              <w:bottom w:val="single" w:sz="4" w:space="0" w:color="auto"/>
              <w:right w:val="single" w:sz="4" w:space="0" w:color="auto"/>
            </w:tcBorders>
            <w:shd w:val="clear" w:color="auto" w:fill="auto"/>
            <w:vAlign w:val="center"/>
            <w:hideMark/>
          </w:tcPr>
          <w:p w14:paraId="6554583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FC9C5E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0,054</w:t>
            </w:r>
          </w:p>
        </w:tc>
        <w:tc>
          <w:tcPr>
            <w:tcW w:w="211" w:type="pct"/>
            <w:tcBorders>
              <w:top w:val="nil"/>
              <w:left w:val="nil"/>
              <w:bottom w:val="single" w:sz="4" w:space="0" w:color="auto"/>
              <w:right w:val="single" w:sz="4" w:space="0" w:color="auto"/>
            </w:tcBorders>
            <w:shd w:val="clear" w:color="auto" w:fill="auto"/>
            <w:vAlign w:val="center"/>
            <w:hideMark/>
          </w:tcPr>
          <w:p w14:paraId="2AB9C2B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36F251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9EDE76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6D409C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F88E91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2622B1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B1BB2C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0A6303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294A97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7AA27883"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E9DB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6</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66BD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18:28:000050</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02B3436A"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322DF11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1,318</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787759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2B78FD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1,318</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716FD9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80B8C6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E16BF0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9AC0D2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882145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153591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58EDC5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4A7ECE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937C74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676D9679"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F628DC"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8A4FB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482130D7"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3C5B90A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1,113</w:t>
            </w:r>
          </w:p>
        </w:tc>
        <w:tc>
          <w:tcPr>
            <w:tcW w:w="229" w:type="pct"/>
            <w:tcBorders>
              <w:top w:val="nil"/>
              <w:left w:val="nil"/>
              <w:bottom w:val="single" w:sz="4" w:space="0" w:color="auto"/>
              <w:right w:val="single" w:sz="4" w:space="0" w:color="auto"/>
            </w:tcBorders>
            <w:shd w:val="clear" w:color="auto" w:fill="auto"/>
            <w:vAlign w:val="center"/>
            <w:hideMark/>
          </w:tcPr>
          <w:p w14:paraId="1FC8593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414507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1,113</w:t>
            </w:r>
          </w:p>
        </w:tc>
        <w:tc>
          <w:tcPr>
            <w:tcW w:w="211" w:type="pct"/>
            <w:tcBorders>
              <w:top w:val="nil"/>
              <w:left w:val="nil"/>
              <w:bottom w:val="single" w:sz="4" w:space="0" w:color="auto"/>
              <w:right w:val="single" w:sz="4" w:space="0" w:color="auto"/>
            </w:tcBorders>
            <w:shd w:val="clear" w:color="auto" w:fill="auto"/>
            <w:vAlign w:val="center"/>
            <w:hideMark/>
          </w:tcPr>
          <w:p w14:paraId="7A5F3D1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2B6A79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44833C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0F7570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BD2531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EC9EE3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3C3E7E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DA3F16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57061D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63DB07F4"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3289AE"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D8BD5E"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0E57B03"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2EAD275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3CA006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77E4F2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3B0507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E0A790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2D2F9E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2CA21B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F7CE4B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55F1BE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CBDEAB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CE370F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C71637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1655BD24"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CCFD7F"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25D385"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1305BBF"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673CA4B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0,205</w:t>
            </w:r>
          </w:p>
        </w:tc>
        <w:tc>
          <w:tcPr>
            <w:tcW w:w="229" w:type="pct"/>
            <w:tcBorders>
              <w:top w:val="nil"/>
              <w:left w:val="nil"/>
              <w:bottom w:val="single" w:sz="4" w:space="0" w:color="auto"/>
              <w:right w:val="single" w:sz="4" w:space="0" w:color="auto"/>
            </w:tcBorders>
            <w:shd w:val="clear" w:color="auto" w:fill="auto"/>
            <w:vAlign w:val="center"/>
            <w:hideMark/>
          </w:tcPr>
          <w:p w14:paraId="1C8739A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ABC62B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0,205</w:t>
            </w:r>
          </w:p>
        </w:tc>
        <w:tc>
          <w:tcPr>
            <w:tcW w:w="211" w:type="pct"/>
            <w:tcBorders>
              <w:top w:val="nil"/>
              <w:left w:val="nil"/>
              <w:bottom w:val="single" w:sz="4" w:space="0" w:color="auto"/>
              <w:right w:val="single" w:sz="4" w:space="0" w:color="auto"/>
            </w:tcBorders>
            <w:shd w:val="clear" w:color="auto" w:fill="auto"/>
            <w:vAlign w:val="center"/>
            <w:hideMark/>
          </w:tcPr>
          <w:p w14:paraId="7824ABA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1DADC7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448D28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8C0F38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D4AAF1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52C290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A2DB37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64A236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53E3F4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22E5B0D9"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5CC5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7</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D23A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18:28:000056</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450CEBC5"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1BBDD06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0,116</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BF04E6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CFD1A4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0,116</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4E6644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5A2822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66854D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B8B457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8F5017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A46B35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559BF8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F168CF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F2ACC8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70C88DAE"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BE2EC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14653F"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587D187F"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5221AEA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0,094</w:t>
            </w:r>
          </w:p>
        </w:tc>
        <w:tc>
          <w:tcPr>
            <w:tcW w:w="229" w:type="pct"/>
            <w:tcBorders>
              <w:top w:val="nil"/>
              <w:left w:val="nil"/>
              <w:bottom w:val="single" w:sz="4" w:space="0" w:color="auto"/>
              <w:right w:val="single" w:sz="4" w:space="0" w:color="auto"/>
            </w:tcBorders>
            <w:shd w:val="clear" w:color="auto" w:fill="auto"/>
            <w:vAlign w:val="center"/>
            <w:hideMark/>
          </w:tcPr>
          <w:p w14:paraId="713639C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8542DF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0,094</w:t>
            </w:r>
          </w:p>
        </w:tc>
        <w:tc>
          <w:tcPr>
            <w:tcW w:w="211" w:type="pct"/>
            <w:tcBorders>
              <w:top w:val="nil"/>
              <w:left w:val="nil"/>
              <w:bottom w:val="single" w:sz="4" w:space="0" w:color="auto"/>
              <w:right w:val="single" w:sz="4" w:space="0" w:color="auto"/>
            </w:tcBorders>
            <w:shd w:val="clear" w:color="auto" w:fill="auto"/>
            <w:vAlign w:val="center"/>
            <w:hideMark/>
          </w:tcPr>
          <w:p w14:paraId="6075058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461AB8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1FDA58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AC3AC7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FBD3B0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98F8DC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33E271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26F62F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63593D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4B26425C"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F042D2"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4060D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04CEBBF8"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0A0DD99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061F83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97BEE7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278CDB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F79721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11B09E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557547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24FE42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DF1336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94D612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894657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0045ED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1AF7FD3"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CCA3DC"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B6F0A2"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133A5C28"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40EE343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0,022</w:t>
            </w:r>
          </w:p>
        </w:tc>
        <w:tc>
          <w:tcPr>
            <w:tcW w:w="229" w:type="pct"/>
            <w:tcBorders>
              <w:top w:val="nil"/>
              <w:left w:val="nil"/>
              <w:bottom w:val="single" w:sz="4" w:space="0" w:color="auto"/>
              <w:right w:val="single" w:sz="4" w:space="0" w:color="auto"/>
            </w:tcBorders>
            <w:shd w:val="clear" w:color="auto" w:fill="auto"/>
            <w:vAlign w:val="center"/>
            <w:hideMark/>
          </w:tcPr>
          <w:p w14:paraId="0D54DE1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BDA061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0,022</w:t>
            </w:r>
          </w:p>
        </w:tc>
        <w:tc>
          <w:tcPr>
            <w:tcW w:w="211" w:type="pct"/>
            <w:tcBorders>
              <w:top w:val="nil"/>
              <w:left w:val="nil"/>
              <w:bottom w:val="single" w:sz="4" w:space="0" w:color="auto"/>
              <w:right w:val="single" w:sz="4" w:space="0" w:color="auto"/>
            </w:tcBorders>
            <w:shd w:val="clear" w:color="auto" w:fill="auto"/>
            <w:vAlign w:val="center"/>
            <w:hideMark/>
          </w:tcPr>
          <w:p w14:paraId="46281DA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C06A18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570912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A7DC42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5DB32E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53BE7C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637E22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8EB239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FC05D2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CF16612"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774D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8</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9C52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18:28:000057</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676E5039"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0E0884B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0,116</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77D8D49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0,116</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460C32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F2C8E3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B58609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87D884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2E29B7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A73AFA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32657B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0FFA3E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A3EC28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4B8D1E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50AC4818"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E576A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052A9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22401231"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0F0696C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0,112</w:t>
            </w:r>
          </w:p>
        </w:tc>
        <w:tc>
          <w:tcPr>
            <w:tcW w:w="229" w:type="pct"/>
            <w:tcBorders>
              <w:top w:val="nil"/>
              <w:left w:val="nil"/>
              <w:bottom w:val="single" w:sz="4" w:space="0" w:color="auto"/>
              <w:right w:val="single" w:sz="4" w:space="0" w:color="auto"/>
            </w:tcBorders>
            <w:shd w:val="clear" w:color="auto" w:fill="auto"/>
            <w:vAlign w:val="center"/>
            <w:hideMark/>
          </w:tcPr>
          <w:p w14:paraId="0AD313E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0,112</w:t>
            </w:r>
          </w:p>
        </w:tc>
        <w:tc>
          <w:tcPr>
            <w:tcW w:w="229" w:type="pct"/>
            <w:tcBorders>
              <w:top w:val="nil"/>
              <w:left w:val="nil"/>
              <w:bottom w:val="single" w:sz="4" w:space="0" w:color="auto"/>
              <w:right w:val="single" w:sz="4" w:space="0" w:color="auto"/>
            </w:tcBorders>
            <w:shd w:val="clear" w:color="auto" w:fill="auto"/>
            <w:vAlign w:val="center"/>
            <w:hideMark/>
          </w:tcPr>
          <w:p w14:paraId="5EAE726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568E20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3B4920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15385D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C434F4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D44D7B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513820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87059E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936BDF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421FFD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EE3FA47"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569FE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404871"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1727D877"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6EA816A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17A2B8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6E4EE0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78C526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D429E7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FC66C5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A37EE8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EC744B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DA3911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703230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E63E2C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8FF528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69E9ECA6"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054165"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AAA418"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46615D7"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0B60D35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0,005</w:t>
            </w:r>
          </w:p>
        </w:tc>
        <w:tc>
          <w:tcPr>
            <w:tcW w:w="229" w:type="pct"/>
            <w:tcBorders>
              <w:top w:val="nil"/>
              <w:left w:val="nil"/>
              <w:bottom w:val="single" w:sz="4" w:space="0" w:color="auto"/>
              <w:right w:val="single" w:sz="4" w:space="0" w:color="auto"/>
            </w:tcBorders>
            <w:shd w:val="clear" w:color="auto" w:fill="auto"/>
            <w:vAlign w:val="center"/>
            <w:hideMark/>
          </w:tcPr>
          <w:p w14:paraId="1C9787C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0,005</w:t>
            </w:r>
          </w:p>
        </w:tc>
        <w:tc>
          <w:tcPr>
            <w:tcW w:w="229" w:type="pct"/>
            <w:tcBorders>
              <w:top w:val="nil"/>
              <w:left w:val="nil"/>
              <w:bottom w:val="single" w:sz="4" w:space="0" w:color="auto"/>
              <w:right w:val="single" w:sz="4" w:space="0" w:color="auto"/>
            </w:tcBorders>
            <w:shd w:val="clear" w:color="auto" w:fill="auto"/>
            <w:vAlign w:val="center"/>
            <w:hideMark/>
          </w:tcPr>
          <w:p w14:paraId="7C41478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F618BC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C3D83F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EFBF5F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316F14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232D24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2BA1BC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8C8727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CDB280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E9B594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3B0EDFCF"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89A5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9</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59CA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18:28:000058</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00476A1E"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4EBEC44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0,165</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77BFD2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AAACB7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0,165</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54C13A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299F64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78B00F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AB14D3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EEBFB0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E099F9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23C6D9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34474B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43DB7C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5AEB3D00"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ACCC02"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1B515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170BCCE0"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3ABF5A2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0,118</w:t>
            </w:r>
          </w:p>
        </w:tc>
        <w:tc>
          <w:tcPr>
            <w:tcW w:w="229" w:type="pct"/>
            <w:tcBorders>
              <w:top w:val="nil"/>
              <w:left w:val="nil"/>
              <w:bottom w:val="single" w:sz="4" w:space="0" w:color="auto"/>
              <w:right w:val="single" w:sz="4" w:space="0" w:color="auto"/>
            </w:tcBorders>
            <w:shd w:val="clear" w:color="auto" w:fill="auto"/>
            <w:vAlign w:val="center"/>
            <w:hideMark/>
          </w:tcPr>
          <w:p w14:paraId="59F3886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EC3B9C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0,118</w:t>
            </w:r>
          </w:p>
        </w:tc>
        <w:tc>
          <w:tcPr>
            <w:tcW w:w="211" w:type="pct"/>
            <w:tcBorders>
              <w:top w:val="nil"/>
              <w:left w:val="nil"/>
              <w:bottom w:val="single" w:sz="4" w:space="0" w:color="auto"/>
              <w:right w:val="single" w:sz="4" w:space="0" w:color="auto"/>
            </w:tcBorders>
            <w:shd w:val="clear" w:color="auto" w:fill="auto"/>
            <w:vAlign w:val="center"/>
            <w:hideMark/>
          </w:tcPr>
          <w:p w14:paraId="65BA8DC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0DF36E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E4A540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48639A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C5F975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A3D90E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6EC3BC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FBEA0C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F2BD24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55D4E722"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8FFDBF"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064C92"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54B4621E"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2724F40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FB1EC2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7BCB46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D61F4B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1F6D35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516CB4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680793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9B735C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497FF3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626E9F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DE9EA9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1DA731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574C0276"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B3D5C5"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1CDF48"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3FAE722C"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225ED17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0,047</w:t>
            </w:r>
          </w:p>
        </w:tc>
        <w:tc>
          <w:tcPr>
            <w:tcW w:w="229" w:type="pct"/>
            <w:tcBorders>
              <w:top w:val="nil"/>
              <w:left w:val="nil"/>
              <w:bottom w:val="single" w:sz="4" w:space="0" w:color="auto"/>
              <w:right w:val="single" w:sz="4" w:space="0" w:color="auto"/>
            </w:tcBorders>
            <w:shd w:val="clear" w:color="auto" w:fill="auto"/>
            <w:vAlign w:val="center"/>
            <w:hideMark/>
          </w:tcPr>
          <w:p w14:paraId="2A97512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A11D7A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0,047</w:t>
            </w:r>
          </w:p>
        </w:tc>
        <w:tc>
          <w:tcPr>
            <w:tcW w:w="211" w:type="pct"/>
            <w:tcBorders>
              <w:top w:val="nil"/>
              <w:left w:val="nil"/>
              <w:bottom w:val="single" w:sz="4" w:space="0" w:color="auto"/>
              <w:right w:val="single" w:sz="4" w:space="0" w:color="auto"/>
            </w:tcBorders>
            <w:shd w:val="clear" w:color="auto" w:fill="auto"/>
            <w:vAlign w:val="center"/>
            <w:hideMark/>
          </w:tcPr>
          <w:p w14:paraId="698A22B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363920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DE65A4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9215A8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F9B1B5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C742C0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FC9B91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8CEC28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F09BC1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2F8826EF"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7602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10</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0989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18:28:000059</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39EB1D05"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0BC510D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2,378</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223377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C1458C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1,203</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39F989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CAEF80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F6E36E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723C25C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1,175</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881836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B99FC7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D779EC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113E73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39A843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66693E03"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4A67E2"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800066"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639C24D7"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783E397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1,742</w:t>
            </w:r>
          </w:p>
        </w:tc>
        <w:tc>
          <w:tcPr>
            <w:tcW w:w="229" w:type="pct"/>
            <w:tcBorders>
              <w:top w:val="nil"/>
              <w:left w:val="nil"/>
              <w:bottom w:val="single" w:sz="4" w:space="0" w:color="auto"/>
              <w:right w:val="single" w:sz="4" w:space="0" w:color="auto"/>
            </w:tcBorders>
            <w:shd w:val="clear" w:color="auto" w:fill="auto"/>
            <w:vAlign w:val="center"/>
            <w:hideMark/>
          </w:tcPr>
          <w:p w14:paraId="0630C4D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7FBF76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0,884</w:t>
            </w:r>
          </w:p>
        </w:tc>
        <w:tc>
          <w:tcPr>
            <w:tcW w:w="211" w:type="pct"/>
            <w:tcBorders>
              <w:top w:val="nil"/>
              <w:left w:val="nil"/>
              <w:bottom w:val="single" w:sz="4" w:space="0" w:color="auto"/>
              <w:right w:val="single" w:sz="4" w:space="0" w:color="auto"/>
            </w:tcBorders>
            <w:shd w:val="clear" w:color="auto" w:fill="auto"/>
            <w:vAlign w:val="center"/>
            <w:hideMark/>
          </w:tcPr>
          <w:p w14:paraId="384FAE1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3D7A47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2CD54D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A3C1C8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0,858</w:t>
            </w:r>
          </w:p>
        </w:tc>
        <w:tc>
          <w:tcPr>
            <w:tcW w:w="211" w:type="pct"/>
            <w:tcBorders>
              <w:top w:val="nil"/>
              <w:left w:val="nil"/>
              <w:bottom w:val="single" w:sz="4" w:space="0" w:color="auto"/>
              <w:right w:val="single" w:sz="4" w:space="0" w:color="auto"/>
            </w:tcBorders>
            <w:shd w:val="clear" w:color="auto" w:fill="auto"/>
            <w:vAlign w:val="center"/>
            <w:hideMark/>
          </w:tcPr>
          <w:p w14:paraId="6F20881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E11DB2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E1170A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E1BE92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FCC23E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744851DC"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7CD45A"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EB63AD"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25BBBBC"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443E1DF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E10AAE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0794AC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8361BC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ED5056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D3C15E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520490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29F82A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C639E6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4C1952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1833BF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29FCA1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5601950C"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79597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68E28B"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31C7EBED"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5DB2BFA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0,635</w:t>
            </w:r>
          </w:p>
        </w:tc>
        <w:tc>
          <w:tcPr>
            <w:tcW w:w="229" w:type="pct"/>
            <w:tcBorders>
              <w:top w:val="nil"/>
              <w:left w:val="nil"/>
              <w:bottom w:val="single" w:sz="4" w:space="0" w:color="auto"/>
              <w:right w:val="single" w:sz="4" w:space="0" w:color="auto"/>
            </w:tcBorders>
            <w:shd w:val="clear" w:color="auto" w:fill="auto"/>
            <w:vAlign w:val="center"/>
            <w:hideMark/>
          </w:tcPr>
          <w:p w14:paraId="2D6E903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59EF96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0,319</w:t>
            </w:r>
          </w:p>
        </w:tc>
        <w:tc>
          <w:tcPr>
            <w:tcW w:w="211" w:type="pct"/>
            <w:tcBorders>
              <w:top w:val="nil"/>
              <w:left w:val="nil"/>
              <w:bottom w:val="single" w:sz="4" w:space="0" w:color="auto"/>
              <w:right w:val="single" w:sz="4" w:space="0" w:color="auto"/>
            </w:tcBorders>
            <w:shd w:val="clear" w:color="auto" w:fill="auto"/>
            <w:vAlign w:val="center"/>
            <w:hideMark/>
          </w:tcPr>
          <w:p w14:paraId="3ED1B39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DE367E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81687D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365813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0,316</w:t>
            </w:r>
          </w:p>
        </w:tc>
        <w:tc>
          <w:tcPr>
            <w:tcW w:w="211" w:type="pct"/>
            <w:tcBorders>
              <w:top w:val="nil"/>
              <w:left w:val="nil"/>
              <w:bottom w:val="single" w:sz="4" w:space="0" w:color="auto"/>
              <w:right w:val="single" w:sz="4" w:space="0" w:color="auto"/>
            </w:tcBorders>
            <w:shd w:val="clear" w:color="auto" w:fill="auto"/>
            <w:vAlign w:val="center"/>
            <w:hideMark/>
          </w:tcPr>
          <w:p w14:paraId="281C0E5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75E681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BCBD6F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6031D7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08F617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77AB35EA"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FD8B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11</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A62E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18:28:000062</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69E26554"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2D56471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0,480</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1F3308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99A653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0,240</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329E09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89928F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6C5631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D7787F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0,240</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DA8701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1E1F0C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3DE35B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EBF954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6CDCE6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774ACF35"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404146"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15109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D2A5BED"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5D15829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0,356</w:t>
            </w:r>
          </w:p>
        </w:tc>
        <w:tc>
          <w:tcPr>
            <w:tcW w:w="229" w:type="pct"/>
            <w:tcBorders>
              <w:top w:val="nil"/>
              <w:left w:val="nil"/>
              <w:bottom w:val="single" w:sz="4" w:space="0" w:color="auto"/>
              <w:right w:val="single" w:sz="4" w:space="0" w:color="auto"/>
            </w:tcBorders>
            <w:shd w:val="clear" w:color="auto" w:fill="auto"/>
            <w:vAlign w:val="center"/>
            <w:hideMark/>
          </w:tcPr>
          <w:p w14:paraId="1D3FD69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51727E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0,178</w:t>
            </w:r>
          </w:p>
        </w:tc>
        <w:tc>
          <w:tcPr>
            <w:tcW w:w="211" w:type="pct"/>
            <w:tcBorders>
              <w:top w:val="nil"/>
              <w:left w:val="nil"/>
              <w:bottom w:val="single" w:sz="4" w:space="0" w:color="auto"/>
              <w:right w:val="single" w:sz="4" w:space="0" w:color="auto"/>
            </w:tcBorders>
            <w:shd w:val="clear" w:color="auto" w:fill="auto"/>
            <w:vAlign w:val="center"/>
            <w:hideMark/>
          </w:tcPr>
          <w:p w14:paraId="5461CD3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70A6EB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646B4C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193178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0,178</w:t>
            </w:r>
          </w:p>
        </w:tc>
        <w:tc>
          <w:tcPr>
            <w:tcW w:w="211" w:type="pct"/>
            <w:tcBorders>
              <w:top w:val="nil"/>
              <w:left w:val="nil"/>
              <w:bottom w:val="single" w:sz="4" w:space="0" w:color="auto"/>
              <w:right w:val="single" w:sz="4" w:space="0" w:color="auto"/>
            </w:tcBorders>
            <w:shd w:val="clear" w:color="auto" w:fill="auto"/>
            <w:vAlign w:val="center"/>
            <w:hideMark/>
          </w:tcPr>
          <w:p w14:paraId="52F9939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B9FFEF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40628C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B56E6E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FE4335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1C5D16D"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FC2F06"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A4BBF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1ECAE053"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680C867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38FC43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D687B2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C487D7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401844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93DBB3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0450CC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407B3E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68DE36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C591C7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1A5D05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13705B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39C71A82"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FFE4D8"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FAE653"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762BCF0"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21F74BA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0,126</w:t>
            </w:r>
          </w:p>
        </w:tc>
        <w:tc>
          <w:tcPr>
            <w:tcW w:w="229" w:type="pct"/>
            <w:tcBorders>
              <w:top w:val="nil"/>
              <w:left w:val="nil"/>
              <w:bottom w:val="single" w:sz="4" w:space="0" w:color="auto"/>
              <w:right w:val="single" w:sz="4" w:space="0" w:color="auto"/>
            </w:tcBorders>
            <w:shd w:val="clear" w:color="auto" w:fill="auto"/>
            <w:vAlign w:val="center"/>
            <w:hideMark/>
          </w:tcPr>
          <w:p w14:paraId="271D56D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B99AA3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0,063</w:t>
            </w:r>
          </w:p>
        </w:tc>
        <w:tc>
          <w:tcPr>
            <w:tcW w:w="211" w:type="pct"/>
            <w:tcBorders>
              <w:top w:val="nil"/>
              <w:left w:val="nil"/>
              <w:bottom w:val="single" w:sz="4" w:space="0" w:color="auto"/>
              <w:right w:val="single" w:sz="4" w:space="0" w:color="auto"/>
            </w:tcBorders>
            <w:shd w:val="clear" w:color="auto" w:fill="auto"/>
            <w:vAlign w:val="center"/>
            <w:hideMark/>
          </w:tcPr>
          <w:p w14:paraId="41248CC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2386A2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94C5FA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1FEB0E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0,063</w:t>
            </w:r>
          </w:p>
        </w:tc>
        <w:tc>
          <w:tcPr>
            <w:tcW w:w="211" w:type="pct"/>
            <w:tcBorders>
              <w:top w:val="nil"/>
              <w:left w:val="nil"/>
              <w:bottom w:val="single" w:sz="4" w:space="0" w:color="auto"/>
              <w:right w:val="single" w:sz="4" w:space="0" w:color="auto"/>
            </w:tcBorders>
            <w:shd w:val="clear" w:color="auto" w:fill="auto"/>
            <w:vAlign w:val="center"/>
            <w:hideMark/>
          </w:tcPr>
          <w:p w14:paraId="62D59E4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826F10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8F85E9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B51E60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FF186B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53739B68"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0B83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12</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8827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18:28:000063</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1E717FDF"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03435EC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0,342</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A982E8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B3D749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0,342</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FADBDC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755A89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C30D4D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862E46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4DFF24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E5F02A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DF5D7F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B6A54D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946054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043FB7F7"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1DC6B7"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5D1D78"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394046E8"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71ED029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0,297</w:t>
            </w:r>
          </w:p>
        </w:tc>
        <w:tc>
          <w:tcPr>
            <w:tcW w:w="229" w:type="pct"/>
            <w:tcBorders>
              <w:top w:val="nil"/>
              <w:left w:val="nil"/>
              <w:bottom w:val="single" w:sz="4" w:space="0" w:color="auto"/>
              <w:right w:val="single" w:sz="4" w:space="0" w:color="auto"/>
            </w:tcBorders>
            <w:shd w:val="clear" w:color="auto" w:fill="auto"/>
            <w:vAlign w:val="center"/>
            <w:hideMark/>
          </w:tcPr>
          <w:p w14:paraId="2C89C35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C186C2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0,297</w:t>
            </w:r>
          </w:p>
        </w:tc>
        <w:tc>
          <w:tcPr>
            <w:tcW w:w="211" w:type="pct"/>
            <w:tcBorders>
              <w:top w:val="nil"/>
              <w:left w:val="nil"/>
              <w:bottom w:val="single" w:sz="4" w:space="0" w:color="auto"/>
              <w:right w:val="single" w:sz="4" w:space="0" w:color="auto"/>
            </w:tcBorders>
            <w:shd w:val="clear" w:color="auto" w:fill="auto"/>
            <w:vAlign w:val="center"/>
            <w:hideMark/>
          </w:tcPr>
          <w:p w14:paraId="0FFAC65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2973F0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F5A10C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D42EB0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B3F369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31F4BB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2A9E47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AAD4E8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5A9EFC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3DC86114"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8124DF"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7043F2"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21EB78F4"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618BDA8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D4BDF4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2C1D6B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15763E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0A16A8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B80279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E7C8DD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B599EA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82980E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B431C3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89F805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A0A7EC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7AF8CA77"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4111FC"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5BC29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4D451716"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6E9386F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0,046</w:t>
            </w:r>
          </w:p>
        </w:tc>
        <w:tc>
          <w:tcPr>
            <w:tcW w:w="229" w:type="pct"/>
            <w:tcBorders>
              <w:top w:val="nil"/>
              <w:left w:val="nil"/>
              <w:bottom w:val="single" w:sz="4" w:space="0" w:color="auto"/>
              <w:right w:val="single" w:sz="4" w:space="0" w:color="auto"/>
            </w:tcBorders>
            <w:shd w:val="clear" w:color="auto" w:fill="auto"/>
            <w:vAlign w:val="center"/>
            <w:hideMark/>
          </w:tcPr>
          <w:p w14:paraId="2CADF27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83AE02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0,046</w:t>
            </w:r>
          </w:p>
        </w:tc>
        <w:tc>
          <w:tcPr>
            <w:tcW w:w="211" w:type="pct"/>
            <w:tcBorders>
              <w:top w:val="nil"/>
              <w:left w:val="nil"/>
              <w:bottom w:val="single" w:sz="4" w:space="0" w:color="auto"/>
              <w:right w:val="single" w:sz="4" w:space="0" w:color="auto"/>
            </w:tcBorders>
            <w:shd w:val="clear" w:color="auto" w:fill="auto"/>
            <w:vAlign w:val="center"/>
            <w:hideMark/>
          </w:tcPr>
          <w:p w14:paraId="75B5D86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C3B2BD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50E149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839199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197477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39D6E0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9920B2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2C3D65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E03111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7D24F4F1"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C40F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13</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47EB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18:28:000081</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450E4DE2"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50CEA67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0,180</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2D4715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B0C7E6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95A1BE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0EDF2C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388293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9A20A2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0,180</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86C7EF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54EB84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800FFC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961F3D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DD3C0C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6847D3ED"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D5BC83"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ADA3E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2F7615EF"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6034481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0,133</w:t>
            </w:r>
          </w:p>
        </w:tc>
        <w:tc>
          <w:tcPr>
            <w:tcW w:w="229" w:type="pct"/>
            <w:tcBorders>
              <w:top w:val="nil"/>
              <w:left w:val="nil"/>
              <w:bottom w:val="single" w:sz="4" w:space="0" w:color="auto"/>
              <w:right w:val="single" w:sz="4" w:space="0" w:color="auto"/>
            </w:tcBorders>
            <w:shd w:val="clear" w:color="auto" w:fill="auto"/>
            <w:vAlign w:val="center"/>
            <w:hideMark/>
          </w:tcPr>
          <w:p w14:paraId="50BD90A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3629C9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91E7C3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18F18C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9B64DE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1D6846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0,133</w:t>
            </w:r>
          </w:p>
        </w:tc>
        <w:tc>
          <w:tcPr>
            <w:tcW w:w="211" w:type="pct"/>
            <w:tcBorders>
              <w:top w:val="nil"/>
              <w:left w:val="nil"/>
              <w:bottom w:val="single" w:sz="4" w:space="0" w:color="auto"/>
              <w:right w:val="single" w:sz="4" w:space="0" w:color="auto"/>
            </w:tcBorders>
            <w:shd w:val="clear" w:color="auto" w:fill="auto"/>
            <w:vAlign w:val="center"/>
            <w:hideMark/>
          </w:tcPr>
          <w:p w14:paraId="5DA36C0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174B40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52BDFD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F38014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29581B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6696E948"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9A1007"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65A9B7"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A2CD520"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24F9326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70E493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A1ABF1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F2254A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315C54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53E53D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324370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F5FD70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AC9902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1AAC7E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FC3F68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BD5A4E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A9C25C2"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805176"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C201B2"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04C7DDBD"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0292477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0,047</w:t>
            </w:r>
          </w:p>
        </w:tc>
        <w:tc>
          <w:tcPr>
            <w:tcW w:w="229" w:type="pct"/>
            <w:tcBorders>
              <w:top w:val="nil"/>
              <w:left w:val="nil"/>
              <w:bottom w:val="single" w:sz="4" w:space="0" w:color="auto"/>
              <w:right w:val="single" w:sz="4" w:space="0" w:color="auto"/>
            </w:tcBorders>
            <w:shd w:val="clear" w:color="auto" w:fill="auto"/>
            <w:vAlign w:val="center"/>
            <w:hideMark/>
          </w:tcPr>
          <w:p w14:paraId="40CD909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930558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E4D419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4DAA7E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369406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7D7D12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0,047</w:t>
            </w:r>
          </w:p>
        </w:tc>
        <w:tc>
          <w:tcPr>
            <w:tcW w:w="211" w:type="pct"/>
            <w:tcBorders>
              <w:top w:val="nil"/>
              <w:left w:val="nil"/>
              <w:bottom w:val="single" w:sz="4" w:space="0" w:color="auto"/>
              <w:right w:val="single" w:sz="4" w:space="0" w:color="auto"/>
            </w:tcBorders>
            <w:shd w:val="clear" w:color="auto" w:fill="auto"/>
            <w:vAlign w:val="center"/>
            <w:hideMark/>
          </w:tcPr>
          <w:p w14:paraId="6D7FD86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C9DBE5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A9BB7B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2E2E1F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50359F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34A319C7"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141A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14</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10DD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18:28:000084</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401BFCD1"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0CBEBB5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0,520</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C26A5A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1AE648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0,186</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A52FC2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CA0936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74490F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C7A41C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0,334</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93B28D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D9BACD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843301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498B6B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1A6C54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61F5F83F"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20A79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C9D32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6CB53DED"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00159BF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0,415</w:t>
            </w:r>
          </w:p>
        </w:tc>
        <w:tc>
          <w:tcPr>
            <w:tcW w:w="229" w:type="pct"/>
            <w:tcBorders>
              <w:top w:val="nil"/>
              <w:left w:val="nil"/>
              <w:bottom w:val="single" w:sz="4" w:space="0" w:color="auto"/>
              <w:right w:val="single" w:sz="4" w:space="0" w:color="auto"/>
            </w:tcBorders>
            <w:shd w:val="clear" w:color="auto" w:fill="auto"/>
            <w:vAlign w:val="center"/>
            <w:hideMark/>
          </w:tcPr>
          <w:p w14:paraId="580E328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3B4EA9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0,137</w:t>
            </w:r>
          </w:p>
        </w:tc>
        <w:tc>
          <w:tcPr>
            <w:tcW w:w="211" w:type="pct"/>
            <w:tcBorders>
              <w:top w:val="nil"/>
              <w:left w:val="nil"/>
              <w:bottom w:val="single" w:sz="4" w:space="0" w:color="auto"/>
              <w:right w:val="single" w:sz="4" w:space="0" w:color="auto"/>
            </w:tcBorders>
            <w:shd w:val="clear" w:color="auto" w:fill="auto"/>
            <w:vAlign w:val="center"/>
            <w:hideMark/>
          </w:tcPr>
          <w:p w14:paraId="3E9874E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9C997C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5D0DA0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848261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0,278</w:t>
            </w:r>
          </w:p>
        </w:tc>
        <w:tc>
          <w:tcPr>
            <w:tcW w:w="211" w:type="pct"/>
            <w:tcBorders>
              <w:top w:val="nil"/>
              <w:left w:val="nil"/>
              <w:bottom w:val="single" w:sz="4" w:space="0" w:color="auto"/>
              <w:right w:val="single" w:sz="4" w:space="0" w:color="auto"/>
            </w:tcBorders>
            <w:shd w:val="clear" w:color="auto" w:fill="auto"/>
            <w:vAlign w:val="center"/>
            <w:hideMark/>
          </w:tcPr>
          <w:p w14:paraId="02E91B8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3D1596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16015C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E30046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324C09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4F3C8EE5"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417C3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469F45"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635905BD"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693DFE2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A4CC80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EA1CF6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09E00E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896568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A81FEA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8138B2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0CD8D3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8AF461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7214C7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37EF0D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7EADEE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2FAB3857"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42CDFE"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E56B3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2E4E933E"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177373D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0,103</w:t>
            </w:r>
          </w:p>
        </w:tc>
        <w:tc>
          <w:tcPr>
            <w:tcW w:w="229" w:type="pct"/>
            <w:tcBorders>
              <w:top w:val="nil"/>
              <w:left w:val="nil"/>
              <w:bottom w:val="single" w:sz="4" w:space="0" w:color="auto"/>
              <w:right w:val="single" w:sz="4" w:space="0" w:color="auto"/>
            </w:tcBorders>
            <w:shd w:val="clear" w:color="auto" w:fill="auto"/>
            <w:vAlign w:val="center"/>
            <w:hideMark/>
          </w:tcPr>
          <w:p w14:paraId="432FA91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675C03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0,048</w:t>
            </w:r>
          </w:p>
        </w:tc>
        <w:tc>
          <w:tcPr>
            <w:tcW w:w="211" w:type="pct"/>
            <w:tcBorders>
              <w:top w:val="nil"/>
              <w:left w:val="nil"/>
              <w:bottom w:val="single" w:sz="4" w:space="0" w:color="auto"/>
              <w:right w:val="single" w:sz="4" w:space="0" w:color="auto"/>
            </w:tcBorders>
            <w:shd w:val="clear" w:color="auto" w:fill="auto"/>
            <w:vAlign w:val="center"/>
            <w:hideMark/>
          </w:tcPr>
          <w:p w14:paraId="3E5C3CC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39356C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674357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33483D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0,055</w:t>
            </w:r>
          </w:p>
        </w:tc>
        <w:tc>
          <w:tcPr>
            <w:tcW w:w="211" w:type="pct"/>
            <w:tcBorders>
              <w:top w:val="nil"/>
              <w:left w:val="nil"/>
              <w:bottom w:val="single" w:sz="4" w:space="0" w:color="auto"/>
              <w:right w:val="single" w:sz="4" w:space="0" w:color="auto"/>
            </w:tcBorders>
            <w:shd w:val="clear" w:color="auto" w:fill="auto"/>
            <w:vAlign w:val="center"/>
            <w:hideMark/>
          </w:tcPr>
          <w:p w14:paraId="70B2354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FB1E54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6B535D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0DF9F1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DE65C3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2AE14723"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D232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15</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AFFF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18:28:000087</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6F1B5ECE"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0810F32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D4C213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CA307D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571445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755760A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42480A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7767416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F441C7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305401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B77E4E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1946CA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617FB4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343B4800"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72CB3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EA5A4B"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66969EE6"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3B5ACB7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53CCCB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885F6E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65CAEE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CAF220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5B9F47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9E32A8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AE26B1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B32E4C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A7EE86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1A68FE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DEBA50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15269A59"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460908"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D55A5C"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51F86F2F"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42CE504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FEA13A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200A41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DA2F53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FA6456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8C1552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BECF08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BD3E40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ADEAAF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B52A7B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CF80DD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337B11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4657457D"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FC1727"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10DAB1"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5FA29E3D"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7C9D7BE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0A71C6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5FA041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37B002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0C1BB4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33B385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1EE14E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5A41EC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43DD91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3BE19B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EECD9C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F6B2A1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5DDCE29"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1AF8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16</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826E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18:28:000091</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64489F90"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511E53F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1,599</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3891AB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DD246A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0,573</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6ED57A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A48531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3A9A19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DA98CE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1,026</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C8E57F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BD2BDA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EC3B9B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5B884E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2CFB9E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45975BFA"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3AA9E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93CBF1"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2303C707"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62F70F4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1,217</w:t>
            </w:r>
          </w:p>
        </w:tc>
        <w:tc>
          <w:tcPr>
            <w:tcW w:w="229" w:type="pct"/>
            <w:tcBorders>
              <w:top w:val="nil"/>
              <w:left w:val="nil"/>
              <w:bottom w:val="single" w:sz="4" w:space="0" w:color="auto"/>
              <w:right w:val="single" w:sz="4" w:space="0" w:color="auto"/>
            </w:tcBorders>
            <w:shd w:val="clear" w:color="auto" w:fill="auto"/>
            <w:vAlign w:val="center"/>
            <w:hideMark/>
          </w:tcPr>
          <w:p w14:paraId="3B12691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C57789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0,430</w:t>
            </w:r>
          </w:p>
        </w:tc>
        <w:tc>
          <w:tcPr>
            <w:tcW w:w="211" w:type="pct"/>
            <w:tcBorders>
              <w:top w:val="nil"/>
              <w:left w:val="nil"/>
              <w:bottom w:val="single" w:sz="4" w:space="0" w:color="auto"/>
              <w:right w:val="single" w:sz="4" w:space="0" w:color="auto"/>
            </w:tcBorders>
            <w:shd w:val="clear" w:color="auto" w:fill="auto"/>
            <w:vAlign w:val="center"/>
            <w:hideMark/>
          </w:tcPr>
          <w:p w14:paraId="52B9364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66344D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953BA4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C1EF48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0,787</w:t>
            </w:r>
          </w:p>
        </w:tc>
        <w:tc>
          <w:tcPr>
            <w:tcW w:w="211" w:type="pct"/>
            <w:tcBorders>
              <w:top w:val="nil"/>
              <w:left w:val="nil"/>
              <w:bottom w:val="single" w:sz="4" w:space="0" w:color="auto"/>
              <w:right w:val="single" w:sz="4" w:space="0" w:color="auto"/>
            </w:tcBorders>
            <w:shd w:val="clear" w:color="auto" w:fill="auto"/>
            <w:vAlign w:val="center"/>
            <w:hideMark/>
          </w:tcPr>
          <w:p w14:paraId="3A98206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921150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531353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BD3605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722B50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4E1BA0B2"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B0710B"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ED8A1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5CD66433"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27CED0F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432944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36F42C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E60D39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3A1E36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49EC6C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A3DB07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BA89B9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E65536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03CAF8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327324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1C08BE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C78C730"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F0A8C1"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86B0A7"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1D33EDE2"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6C39AA4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0,383</w:t>
            </w:r>
          </w:p>
        </w:tc>
        <w:tc>
          <w:tcPr>
            <w:tcW w:w="229" w:type="pct"/>
            <w:tcBorders>
              <w:top w:val="nil"/>
              <w:left w:val="nil"/>
              <w:bottom w:val="single" w:sz="4" w:space="0" w:color="auto"/>
              <w:right w:val="single" w:sz="4" w:space="0" w:color="auto"/>
            </w:tcBorders>
            <w:shd w:val="clear" w:color="auto" w:fill="auto"/>
            <w:vAlign w:val="center"/>
            <w:hideMark/>
          </w:tcPr>
          <w:p w14:paraId="7B4641F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15D17A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0,143</w:t>
            </w:r>
          </w:p>
        </w:tc>
        <w:tc>
          <w:tcPr>
            <w:tcW w:w="211" w:type="pct"/>
            <w:tcBorders>
              <w:top w:val="nil"/>
              <w:left w:val="nil"/>
              <w:bottom w:val="single" w:sz="4" w:space="0" w:color="auto"/>
              <w:right w:val="single" w:sz="4" w:space="0" w:color="auto"/>
            </w:tcBorders>
            <w:shd w:val="clear" w:color="auto" w:fill="auto"/>
            <w:vAlign w:val="center"/>
            <w:hideMark/>
          </w:tcPr>
          <w:p w14:paraId="7B61AF7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D9673B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FE18ED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B31AED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0,240</w:t>
            </w:r>
          </w:p>
        </w:tc>
        <w:tc>
          <w:tcPr>
            <w:tcW w:w="211" w:type="pct"/>
            <w:tcBorders>
              <w:top w:val="nil"/>
              <w:left w:val="nil"/>
              <w:bottom w:val="single" w:sz="4" w:space="0" w:color="auto"/>
              <w:right w:val="single" w:sz="4" w:space="0" w:color="auto"/>
            </w:tcBorders>
            <w:shd w:val="clear" w:color="auto" w:fill="auto"/>
            <w:vAlign w:val="center"/>
            <w:hideMark/>
          </w:tcPr>
          <w:p w14:paraId="4C0D34B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1AB21D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D3D65F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77E2F3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EE6337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704FD70"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E290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17</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8819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18:28:000092</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228FDFA9"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0484288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0,480</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D132CC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3AA1D3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0,240</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030C7E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A712CA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2CBC13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DBF2E3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0,240</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A5C134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95B5BF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0E4B54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10C344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C3D369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69B00075"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7B5A85"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4CA04B"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3EAE4060"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3DE888A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0,356</w:t>
            </w:r>
          </w:p>
        </w:tc>
        <w:tc>
          <w:tcPr>
            <w:tcW w:w="229" w:type="pct"/>
            <w:tcBorders>
              <w:top w:val="nil"/>
              <w:left w:val="nil"/>
              <w:bottom w:val="single" w:sz="4" w:space="0" w:color="auto"/>
              <w:right w:val="single" w:sz="4" w:space="0" w:color="auto"/>
            </w:tcBorders>
            <w:shd w:val="clear" w:color="auto" w:fill="auto"/>
            <w:vAlign w:val="center"/>
            <w:hideMark/>
          </w:tcPr>
          <w:p w14:paraId="1CCE559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2B6582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0,178</w:t>
            </w:r>
          </w:p>
        </w:tc>
        <w:tc>
          <w:tcPr>
            <w:tcW w:w="211" w:type="pct"/>
            <w:tcBorders>
              <w:top w:val="nil"/>
              <w:left w:val="nil"/>
              <w:bottom w:val="single" w:sz="4" w:space="0" w:color="auto"/>
              <w:right w:val="single" w:sz="4" w:space="0" w:color="auto"/>
            </w:tcBorders>
            <w:shd w:val="clear" w:color="auto" w:fill="auto"/>
            <w:vAlign w:val="center"/>
            <w:hideMark/>
          </w:tcPr>
          <w:p w14:paraId="1861736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D9584C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C135C8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DD23EC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0,178</w:t>
            </w:r>
          </w:p>
        </w:tc>
        <w:tc>
          <w:tcPr>
            <w:tcW w:w="211" w:type="pct"/>
            <w:tcBorders>
              <w:top w:val="nil"/>
              <w:left w:val="nil"/>
              <w:bottom w:val="single" w:sz="4" w:space="0" w:color="auto"/>
              <w:right w:val="single" w:sz="4" w:space="0" w:color="auto"/>
            </w:tcBorders>
            <w:shd w:val="clear" w:color="auto" w:fill="auto"/>
            <w:vAlign w:val="center"/>
            <w:hideMark/>
          </w:tcPr>
          <w:p w14:paraId="75BE280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B13BF4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F9D31E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C90261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112ED0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3BE64433"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0E692A"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E52FDF"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6A6A6004"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0DF269C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7D08F1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70F68F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53A70E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E09DEA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BAE8D7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27528C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3AA366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3F50A2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A92FE4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432365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55BC98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0FFDFF4"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D335E4"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C72BBE"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33E5EF8A"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172360F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0,126</w:t>
            </w:r>
          </w:p>
        </w:tc>
        <w:tc>
          <w:tcPr>
            <w:tcW w:w="229" w:type="pct"/>
            <w:tcBorders>
              <w:top w:val="nil"/>
              <w:left w:val="nil"/>
              <w:bottom w:val="single" w:sz="4" w:space="0" w:color="auto"/>
              <w:right w:val="single" w:sz="4" w:space="0" w:color="auto"/>
            </w:tcBorders>
            <w:shd w:val="clear" w:color="auto" w:fill="auto"/>
            <w:vAlign w:val="center"/>
            <w:hideMark/>
          </w:tcPr>
          <w:p w14:paraId="434BC9C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D88E6A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0,063</w:t>
            </w:r>
          </w:p>
        </w:tc>
        <w:tc>
          <w:tcPr>
            <w:tcW w:w="211" w:type="pct"/>
            <w:tcBorders>
              <w:top w:val="nil"/>
              <w:left w:val="nil"/>
              <w:bottom w:val="single" w:sz="4" w:space="0" w:color="auto"/>
              <w:right w:val="single" w:sz="4" w:space="0" w:color="auto"/>
            </w:tcBorders>
            <w:shd w:val="clear" w:color="auto" w:fill="auto"/>
            <w:vAlign w:val="center"/>
            <w:hideMark/>
          </w:tcPr>
          <w:p w14:paraId="18049AB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3AF108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E18F20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E0A46E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0,063</w:t>
            </w:r>
          </w:p>
        </w:tc>
        <w:tc>
          <w:tcPr>
            <w:tcW w:w="211" w:type="pct"/>
            <w:tcBorders>
              <w:top w:val="nil"/>
              <w:left w:val="nil"/>
              <w:bottom w:val="single" w:sz="4" w:space="0" w:color="auto"/>
              <w:right w:val="single" w:sz="4" w:space="0" w:color="auto"/>
            </w:tcBorders>
            <w:shd w:val="clear" w:color="auto" w:fill="auto"/>
            <w:vAlign w:val="center"/>
            <w:hideMark/>
          </w:tcPr>
          <w:p w14:paraId="7B4F84C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4A4C2B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FCEE82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FAE16A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4A8251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5F0085B0"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F432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FCDE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18:28:000095</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5C8BC268"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78ADEA4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0,284</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302294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44F616C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0,284</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FD5B56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49CFEB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5E4AB9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096A18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DBFBFA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028ADC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39EAC8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94D10E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C8E5CA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34F67242"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159AF6"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E6AA0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0915C682"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236D154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0,210</w:t>
            </w:r>
          </w:p>
        </w:tc>
        <w:tc>
          <w:tcPr>
            <w:tcW w:w="229" w:type="pct"/>
            <w:tcBorders>
              <w:top w:val="nil"/>
              <w:left w:val="nil"/>
              <w:bottom w:val="single" w:sz="4" w:space="0" w:color="auto"/>
              <w:right w:val="single" w:sz="4" w:space="0" w:color="auto"/>
            </w:tcBorders>
            <w:shd w:val="clear" w:color="auto" w:fill="auto"/>
            <w:vAlign w:val="center"/>
            <w:hideMark/>
          </w:tcPr>
          <w:p w14:paraId="2AD67AD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134235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0,210</w:t>
            </w:r>
          </w:p>
        </w:tc>
        <w:tc>
          <w:tcPr>
            <w:tcW w:w="211" w:type="pct"/>
            <w:tcBorders>
              <w:top w:val="nil"/>
              <w:left w:val="nil"/>
              <w:bottom w:val="single" w:sz="4" w:space="0" w:color="auto"/>
              <w:right w:val="single" w:sz="4" w:space="0" w:color="auto"/>
            </w:tcBorders>
            <w:shd w:val="clear" w:color="auto" w:fill="auto"/>
            <w:vAlign w:val="center"/>
            <w:hideMark/>
          </w:tcPr>
          <w:p w14:paraId="483CF23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525519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3B798C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56D918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77452C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497EC9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35B357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D1EF85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828E5F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2B7E2888"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8A15FB"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7A2D6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1B2BAAFF"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754BBA6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53BAD8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D7C19D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CF7F6D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FC5769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5643D1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187EC3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67E3D3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4005B0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CAFEE6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459083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69CB49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6EA62012"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E5BF2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E200AD"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4A409C5A"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2BBB08A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0,074</w:t>
            </w:r>
          </w:p>
        </w:tc>
        <w:tc>
          <w:tcPr>
            <w:tcW w:w="229" w:type="pct"/>
            <w:tcBorders>
              <w:top w:val="nil"/>
              <w:left w:val="nil"/>
              <w:bottom w:val="single" w:sz="4" w:space="0" w:color="auto"/>
              <w:right w:val="single" w:sz="4" w:space="0" w:color="auto"/>
            </w:tcBorders>
            <w:shd w:val="clear" w:color="auto" w:fill="auto"/>
            <w:vAlign w:val="center"/>
            <w:hideMark/>
          </w:tcPr>
          <w:p w14:paraId="4148C8D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04D9A7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0,074</w:t>
            </w:r>
          </w:p>
        </w:tc>
        <w:tc>
          <w:tcPr>
            <w:tcW w:w="211" w:type="pct"/>
            <w:tcBorders>
              <w:top w:val="nil"/>
              <w:left w:val="nil"/>
              <w:bottom w:val="single" w:sz="4" w:space="0" w:color="auto"/>
              <w:right w:val="single" w:sz="4" w:space="0" w:color="auto"/>
            </w:tcBorders>
            <w:shd w:val="clear" w:color="auto" w:fill="auto"/>
            <w:vAlign w:val="center"/>
            <w:hideMark/>
          </w:tcPr>
          <w:p w14:paraId="5C2C00E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F2B7BC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239582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CF8244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6950D5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F2D900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1FA688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E89E28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AC4582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5DD149E5" w14:textId="77777777" w:rsidTr="0015037B">
        <w:trPr>
          <w:trHeight w:val="20"/>
        </w:trPr>
        <w:tc>
          <w:tcPr>
            <w:tcW w:w="2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955B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19</w:t>
            </w:r>
          </w:p>
        </w:tc>
        <w:tc>
          <w:tcPr>
            <w:tcW w:w="8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B0F9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18:28:000097</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4B2235A0"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7A701B2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0,688</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9CFAEA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F6CB2C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0,344</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8147D2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5110AD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9DAC31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87BE88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0,344</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2495724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44D7D0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BC19B8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D796AA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5FD816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63409769"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0CCBAE"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EEA4DC"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38374CD0"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3C8A869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0,558</w:t>
            </w:r>
          </w:p>
        </w:tc>
        <w:tc>
          <w:tcPr>
            <w:tcW w:w="229" w:type="pct"/>
            <w:tcBorders>
              <w:top w:val="nil"/>
              <w:left w:val="nil"/>
              <w:bottom w:val="single" w:sz="4" w:space="0" w:color="auto"/>
              <w:right w:val="single" w:sz="4" w:space="0" w:color="auto"/>
            </w:tcBorders>
            <w:shd w:val="clear" w:color="auto" w:fill="auto"/>
            <w:vAlign w:val="center"/>
            <w:hideMark/>
          </w:tcPr>
          <w:p w14:paraId="2959AC6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0373CE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0,279</w:t>
            </w:r>
          </w:p>
        </w:tc>
        <w:tc>
          <w:tcPr>
            <w:tcW w:w="211" w:type="pct"/>
            <w:tcBorders>
              <w:top w:val="nil"/>
              <w:left w:val="nil"/>
              <w:bottom w:val="single" w:sz="4" w:space="0" w:color="auto"/>
              <w:right w:val="single" w:sz="4" w:space="0" w:color="auto"/>
            </w:tcBorders>
            <w:shd w:val="clear" w:color="auto" w:fill="auto"/>
            <w:vAlign w:val="center"/>
            <w:hideMark/>
          </w:tcPr>
          <w:p w14:paraId="1227B20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7E556D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441349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48B97C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0,279</w:t>
            </w:r>
          </w:p>
        </w:tc>
        <w:tc>
          <w:tcPr>
            <w:tcW w:w="211" w:type="pct"/>
            <w:tcBorders>
              <w:top w:val="nil"/>
              <w:left w:val="nil"/>
              <w:bottom w:val="single" w:sz="4" w:space="0" w:color="auto"/>
              <w:right w:val="single" w:sz="4" w:space="0" w:color="auto"/>
            </w:tcBorders>
            <w:shd w:val="clear" w:color="auto" w:fill="auto"/>
            <w:vAlign w:val="center"/>
            <w:hideMark/>
          </w:tcPr>
          <w:p w14:paraId="5A4B01C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A90815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4BDDF9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3374B3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B4C7E8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874BF64"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FD8451"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C9E3D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0B370687"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590224E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24EDD8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694760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881C8E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605539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5654DA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A60F28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44536B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E50756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FB5AED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8022D1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688151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25416438" w14:textId="77777777" w:rsidTr="0015037B">
        <w:trPr>
          <w:trHeight w:val="20"/>
        </w:trPr>
        <w:tc>
          <w:tcPr>
            <w:tcW w:w="25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DF0FA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687FF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75010735"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437E781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0,130</w:t>
            </w:r>
          </w:p>
        </w:tc>
        <w:tc>
          <w:tcPr>
            <w:tcW w:w="229" w:type="pct"/>
            <w:tcBorders>
              <w:top w:val="nil"/>
              <w:left w:val="nil"/>
              <w:bottom w:val="single" w:sz="4" w:space="0" w:color="auto"/>
              <w:right w:val="single" w:sz="4" w:space="0" w:color="auto"/>
            </w:tcBorders>
            <w:shd w:val="clear" w:color="auto" w:fill="auto"/>
            <w:vAlign w:val="center"/>
            <w:hideMark/>
          </w:tcPr>
          <w:p w14:paraId="65D2ADC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E6087F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0,065</w:t>
            </w:r>
          </w:p>
        </w:tc>
        <w:tc>
          <w:tcPr>
            <w:tcW w:w="211" w:type="pct"/>
            <w:tcBorders>
              <w:top w:val="nil"/>
              <w:left w:val="nil"/>
              <w:bottom w:val="single" w:sz="4" w:space="0" w:color="auto"/>
              <w:right w:val="single" w:sz="4" w:space="0" w:color="auto"/>
            </w:tcBorders>
            <w:shd w:val="clear" w:color="auto" w:fill="auto"/>
            <w:vAlign w:val="center"/>
            <w:hideMark/>
          </w:tcPr>
          <w:p w14:paraId="384C500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2A6820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8D6C81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2C7F99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0,065</w:t>
            </w:r>
          </w:p>
        </w:tc>
        <w:tc>
          <w:tcPr>
            <w:tcW w:w="211" w:type="pct"/>
            <w:tcBorders>
              <w:top w:val="nil"/>
              <w:left w:val="nil"/>
              <w:bottom w:val="single" w:sz="4" w:space="0" w:color="auto"/>
              <w:right w:val="single" w:sz="4" w:space="0" w:color="auto"/>
            </w:tcBorders>
            <w:shd w:val="clear" w:color="auto" w:fill="auto"/>
            <w:vAlign w:val="center"/>
            <w:hideMark/>
          </w:tcPr>
          <w:p w14:paraId="5CC0109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F4A5EA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31E240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65907F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0929BD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3E88BD9C" w14:textId="77777777" w:rsidTr="0015037B">
        <w:trPr>
          <w:trHeight w:val="20"/>
        </w:trPr>
        <w:tc>
          <w:tcPr>
            <w:tcW w:w="25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8AE77F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20</w:t>
            </w:r>
          </w:p>
        </w:tc>
        <w:tc>
          <w:tcPr>
            <w:tcW w:w="88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83E43F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18:28:0000…</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47C17607" w14:textId="77777777" w:rsidR="0015037B" w:rsidRPr="003264DB" w:rsidRDefault="0015037B" w:rsidP="003264DB">
            <w:pPr>
              <w:autoSpaceDE/>
              <w:autoSpaceDN/>
              <w:spacing w:line="240" w:lineRule="auto"/>
              <w:ind w:firstLine="0"/>
              <w:jc w:val="left"/>
              <w:rPr>
                <w:b/>
                <w:bCs/>
                <w:color w:val="000000"/>
                <w:sz w:val="20"/>
                <w:szCs w:val="20"/>
                <w:lang w:bidi="ar-SA"/>
              </w:rPr>
            </w:pPr>
            <w:r w:rsidRPr="003264DB">
              <w:rPr>
                <w:b/>
                <w:bCs/>
                <w:color w:val="000000"/>
                <w:sz w:val="20"/>
                <w:szCs w:val="20"/>
                <w:lang w:bidi="ar-SA"/>
              </w:rPr>
              <w:t xml:space="preserve">Суммарно, в </w:t>
            </w:r>
            <w:proofErr w:type="spellStart"/>
            <w:r w:rsidRPr="003264DB">
              <w:rPr>
                <w:b/>
                <w:bCs/>
                <w:color w:val="000000"/>
                <w:sz w:val="20"/>
                <w:szCs w:val="20"/>
                <w:lang w:bidi="ar-SA"/>
              </w:rPr>
              <w:t>т.ч</w:t>
            </w:r>
            <w:proofErr w:type="spellEnd"/>
            <w:r w:rsidRPr="003264DB">
              <w:rPr>
                <w:b/>
                <w:bCs/>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63D9BF9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397BD8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F4F9ED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C8C948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82B3918"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D3A01B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560CBE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D7C4C7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048D62D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F16B3F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503ECD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2A1DE9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748F855C" w14:textId="77777777" w:rsidTr="0015037B">
        <w:trPr>
          <w:trHeight w:val="20"/>
        </w:trPr>
        <w:tc>
          <w:tcPr>
            <w:tcW w:w="259" w:type="pct"/>
            <w:vMerge/>
            <w:tcBorders>
              <w:top w:val="nil"/>
              <w:left w:val="single" w:sz="4" w:space="0" w:color="auto"/>
              <w:bottom w:val="single" w:sz="4" w:space="0" w:color="auto"/>
              <w:right w:val="single" w:sz="4" w:space="0" w:color="auto"/>
            </w:tcBorders>
            <w:shd w:val="clear" w:color="auto" w:fill="auto"/>
            <w:vAlign w:val="center"/>
            <w:hideMark/>
          </w:tcPr>
          <w:p w14:paraId="1EDEDE6B"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nil"/>
              <w:left w:val="single" w:sz="4" w:space="0" w:color="auto"/>
              <w:bottom w:val="single" w:sz="4" w:space="0" w:color="auto"/>
              <w:right w:val="single" w:sz="4" w:space="0" w:color="auto"/>
            </w:tcBorders>
            <w:shd w:val="clear" w:color="auto" w:fill="auto"/>
            <w:vAlign w:val="center"/>
            <w:hideMark/>
          </w:tcPr>
          <w:p w14:paraId="6707730E"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23D5C52B"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5AF9B75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8FC8C8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BA903A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DFDA58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6C45561"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50C578F"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587E36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92B300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8DE0E9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9E2FB2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3CA769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9335944"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7275CDF" w14:textId="77777777" w:rsidTr="0015037B">
        <w:trPr>
          <w:trHeight w:val="20"/>
        </w:trPr>
        <w:tc>
          <w:tcPr>
            <w:tcW w:w="259" w:type="pct"/>
            <w:vMerge/>
            <w:tcBorders>
              <w:top w:val="nil"/>
              <w:left w:val="single" w:sz="4" w:space="0" w:color="auto"/>
              <w:bottom w:val="single" w:sz="4" w:space="0" w:color="auto"/>
              <w:right w:val="single" w:sz="4" w:space="0" w:color="auto"/>
            </w:tcBorders>
            <w:shd w:val="clear" w:color="auto" w:fill="auto"/>
            <w:vAlign w:val="center"/>
            <w:hideMark/>
          </w:tcPr>
          <w:p w14:paraId="40FC03D9"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nil"/>
              <w:left w:val="single" w:sz="4" w:space="0" w:color="auto"/>
              <w:bottom w:val="single" w:sz="4" w:space="0" w:color="auto"/>
              <w:right w:val="single" w:sz="4" w:space="0" w:color="auto"/>
            </w:tcBorders>
            <w:shd w:val="clear" w:color="auto" w:fill="auto"/>
            <w:vAlign w:val="center"/>
            <w:hideMark/>
          </w:tcPr>
          <w:p w14:paraId="1F2C6530"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0532B59D"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056DECF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528FB5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03F7EF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EF5B5D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34D243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1730D2E"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5CD3DD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DCAD17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8D30F3D"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3FC497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09A22F5"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43BDF9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67A26D6E" w14:textId="77777777" w:rsidTr="0015037B">
        <w:trPr>
          <w:trHeight w:val="20"/>
        </w:trPr>
        <w:tc>
          <w:tcPr>
            <w:tcW w:w="259" w:type="pct"/>
            <w:vMerge/>
            <w:tcBorders>
              <w:top w:val="nil"/>
              <w:left w:val="single" w:sz="4" w:space="0" w:color="auto"/>
              <w:bottom w:val="single" w:sz="4" w:space="0" w:color="auto"/>
              <w:right w:val="single" w:sz="4" w:space="0" w:color="auto"/>
            </w:tcBorders>
            <w:shd w:val="clear" w:color="auto" w:fill="auto"/>
            <w:vAlign w:val="center"/>
            <w:hideMark/>
          </w:tcPr>
          <w:p w14:paraId="0C229368" w14:textId="77777777" w:rsidR="0015037B" w:rsidRPr="003264DB" w:rsidRDefault="0015037B" w:rsidP="003264DB">
            <w:pPr>
              <w:autoSpaceDE/>
              <w:autoSpaceDN/>
              <w:spacing w:line="240" w:lineRule="auto"/>
              <w:ind w:firstLine="0"/>
              <w:jc w:val="left"/>
              <w:rPr>
                <w:color w:val="000000"/>
                <w:sz w:val="20"/>
                <w:szCs w:val="20"/>
                <w:lang w:bidi="ar-SA"/>
              </w:rPr>
            </w:pPr>
          </w:p>
        </w:tc>
        <w:tc>
          <w:tcPr>
            <w:tcW w:w="883" w:type="pct"/>
            <w:vMerge/>
            <w:tcBorders>
              <w:top w:val="nil"/>
              <w:left w:val="single" w:sz="4" w:space="0" w:color="auto"/>
              <w:bottom w:val="single" w:sz="4" w:space="0" w:color="auto"/>
              <w:right w:val="single" w:sz="4" w:space="0" w:color="auto"/>
            </w:tcBorders>
            <w:shd w:val="clear" w:color="auto" w:fill="auto"/>
            <w:vAlign w:val="center"/>
            <w:hideMark/>
          </w:tcPr>
          <w:p w14:paraId="257DBFB2" w14:textId="77777777" w:rsidR="0015037B" w:rsidRPr="003264DB" w:rsidRDefault="0015037B" w:rsidP="003264DB">
            <w:pPr>
              <w:autoSpaceDE/>
              <w:autoSpaceDN/>
              <w:spacing w:line="240" w:lineRule="auto"/>
              <w:ind w:firstLine="0"/>
              <w:jc w:val="left"/>
              <w:rPr>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642FCB01"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188BE02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923C6A9"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C891097"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14E70D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94B7E83"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04126FA"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E813848"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E591ED6"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C00DB2B"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7E50252"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2796EDD0"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642E1F4C" w14:textId="77777777" w:rsidR="0015037B" w:rsidRPr="003264DB" w:rsidRDefault="0015037B" w:rsidP="003264DB">
            <w:pPr>
              <w:autoSpaceDE/>
              <w:autoSpaceDN/>
              <w:spacing w:line="240" w:lineRule="auto"/>
              <w:ind w:firstLine="0"/>
              <w:jc w:val="center"/>
              <w:rPr>
                <w:color w:val="000000"/>
                <w:sz w:val="20"/>
                <w:szCs w:val="20"/>
                <w:lang w:bidi="ar-SA"/>
              </w:rPr>
            </w:pPr>
            <w:r w:rsidRPr="003264DB">
              <w:rPr>
                <w:color w:val="000000"/>
                <w:sz w:val="20"/>
                <w:szCs w:val="20"/>
                <w:lang w:bidi="ar-SA"/>
              </w:rPr>
              <w:t> </w:t>
            </w:r>
          </w:p>
        </w:tc>
      </w:tr>
      <w:tr w:rsidR="00594928" w:rsidRPr="003264DB" w14:paraId="0FAA483D" w14:textId="77777777" w:rsidTr="0015037B">
        <w:trPr>
          <w:trHeight w:val="20"/>
        </w:trPr>
        <w:tc>
          <w:tcPr>
            <w:tcW w:w="1143" w:type="pct"/>
            <w:gridSpan w:val="2"/>
            <w:vMerge w:val="restart"/>
            <w:tcBorders>
              <w:top w:val="double" w:sz="6" w:space="0" w:color="auto"/>
              <w:left w:val="single" w:sz="4" w:space="0" w:color="auto"/>
              <w:bottom w:val="single" w:sz="4" w:space="0" w:color="000000"/>
              <w:right w:val="single" w:sz="4" w:space="0" w:color="000000"/>
            </w:tcBorders>
            <w:shd w:val="clear" w:color="auto" w:fill="auto"/>
            <w:noWrap/>
            <w:vAlign w:val="center"/>
            <w:hideMark/>
          </w:tcPr>
          <w:p w14:paraId="681F590E" w14:textId="15A85DE2" w:rsidR="00594928"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xml:space="preserve">Итого по МО </w:t>
            </w:r>
            <w:r w:rsidR="00594928">
              <w:rPr>
                <w:b/>
                <w:bCs/>
                <w:color w:val="000000"/>
                <w:sz w:val="20"/>
                <w:szCs w:val="20"/>
                <w:lang w:bidi="ar-SA"/>
              </w:rPr>
              <w:t xml:space="preserve">«Городской округ </w:t>
            </w:r>
          </w:p>
          <w:p w14:paraId="45DDE14D" w14:textId="77777777" w:rsidR="00594928" w:rsidRDefault="0015037B" w:rsidP="003264DB">
            <w:pPr>
              <w:autoSpaceDE/>
              <w:autoSpaceDN/>
              <w:spacing w:line="240" w:lineRule="auto"/>
              <w:ind w:firstLine="0"/>
              <w:jc w:val="center"/>
              <w:rPr>
                <w:b/>
                <w:bCs/>
                <w:color w:val="000000"/>
                <w:sz w:val="20"/>
                <w:szCs w:val="20"/>
                <w:lang w:bidi="ar-SA"/>
              </w:rPr>
            </w:pPr>
            <w:r>
              <w:rPr>
                <w:b/>
                <w:bCs/>
                <w:color w:val="000000"/>
                <w:sz w:val="20"/>
                <w:szCs w:val="20"/>
                <w:lang w:bidi="ar-SA"/>
              </w:rPr>
              <w:t>«Город Глазов»</w:t>
            </w:r>
            <w:r w:rsidR="00594928">
              <w:rPr>
                <w:b/>
                <w:bCs/>
                <w:color w:val="000000"/>
                <w:sz w:val="20"/>
                <w:szCs w:val="20"/>
                <w:lang w:bidi="ar-SA"/>
              </w:rPr>
              <w:t xml:space="preserve"> </w:t>
            </w:r>
          </w:p>
          <w:p w14:paraId="5D4D0E0B" w14:textId="6C192B00" w:rsidR="0015037B" w:rsidRPr="003264DB" w:rsidRDefault="00594928" w:rsidP="003264DB">
            <w:pPr>
              <w:autoSpaceDE/>
              <w:autoSpaceDN/>
              <w:spacing w:line="240" w:lineRule="auto"/>
              <w:ind w:firstLine="0"/>
              <w:jc w:val="center"/>
              <w:rPr>
                <w:b/>
                <w:bCs/>
                <w:color w:val="000000"/>
                <w:sz w:val="20"/>
                <w:szCs w:val="20"/>
                <w:lang w:bidi="ar-SA"/>
              </w:rPr>
            </w:pPr>
            <w:r>
              <w:rPr>
                <w:b/>
                <w:bCs/>
                <w:color w:val="000000"/>
                <w:sz w:val="20"/>
                <w:szCs w:val="20"/>
                <w:lang w:bidi="ar-SA"/>
              </w:rPr>
              <w:t>Удмуртской Республики»</w:t>
            </w:r>
          </w:p>
        </w:tc>
        <w:tc>
          <w:tcPr>
            <w:tcW w:w="804" w:type="pct"/>
            <w:tcBorders>
              <w:top w:val="single" w:sz="4" w:space="0" w:color="auto"/>
              <w:left w:val="nil"/>
              <w:bottom w:val="single" w:sz="4" w:space="0" w:color="auto"/>
              <w:right w:val="single" w:sz="4" w:space="0" w:color="auto"/>
            </w:tcBorders>
            <w:shd w:val="clear" w:color="auto" w:fill="auto"/>
            <w:noWrap/>
            <w:vAlign w:val="center"/>
            <w:hideMark/>
          </w:tcPr>
          <w:p w14:paraId="7020AA37"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Суммарно, в </w:t>
            </w:r>
            <w:proofErr w:type="spellStart"/>
            <w:r w:rsidRPr="003264DB">
              <w:rPr>
                <w:color w:val="000000"/>
                <w:sz w:val="20"/>
                <w:szCs w:val="20"/>
                <w:lang w:bidi="ar-SA"/>
              </w:rPr>
              <w:t>т.ч</w:t>
            </w:r>
            <w:proofErr w:type="spellEnd"/>
            <w:r w:rsidRPr="003264DB">
              <w:rPr>
                <w:color w:val="000000"/>
                <w:sz w:val="20"/>
                <w:szCs w:val="20"/>
                <w:lang w:bidi="ar-SA"/>
              </w:rPr>
              <w:t>.:</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302EE13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15,160</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183B25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0,117</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45C4FA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6,523</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469648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A438B1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4,405</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C3B62E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D4DC2D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4,115</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B39395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6D59295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10933EE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7BDFFC9A"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AEA88F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4F5C7B5B" w14:textId="77777777" w:rsidTr="0015037B">
        <w:trPr>
          <w:trHeight w:val="20"/>
        </w:trPr>
        <w:tc>
          <w:tcPr>
            <w:tcW w:w="1143" w:type="pct"/>
            <w:gridSpan w:val="2"/>
            <w:vMerge/>
            <w:tcBorders>
              <w:top w:val="double" w:sz="6" w:space="0" w:color="auto"/>
              <w:left w:val="single" w:sz="4" w:space="0" w:color="auto"/>
              <w:bottom w:val="single" w:sz="4" w:space="0" w:color="000000"/>
              <w:right w:val="single" w:sz="4" w:space="0" w:color="000000"/>
            </w:tcBorders>
            <w:shd w:val="clear" w:color="auto" w:fill="auto"/>
            <w:vAlign w:val="center"/>
            <w:hideMark/>
          </w:tcPr>
          <w:p w14:paraId="12A2119F" w14:textId="77777777" w:rsidR="0015037B" w:rsidRPr="003264DB" w:rsidRDefault="0015037B" w:rsidP="003264DB">
            <w:pPr>
              <w:autoSpaceDE/>
              <w:autoSpaceDN/>
              <w:spacing w:line="240" w:lineRule="auto"/>
              <w:ind w:firstLine="0"/>
              <w:jc w:val="left"/>
              <w:rPr>
                <w:b/>
                <w:bCs/>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6E8AC2D9"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отопление</w:t>
            </w:r>
          </w:p>
        </w:tc>
        <w:tc>
          <w:tcPr>
            <w:tcW w:w="661" w:type="pct"/>
            <w:tcBorders>
              <w:top w:val="nil"/>
              <w:left w:val="nil"/>
              <w:bottom w:val="single" w:sz="4" w:space="0" w:color="auto"/>
              <w:right w:val="single" w:sz="4" w:space="0" w:color="auto"/>
            </w:tcBorders>
            <w:shd w:val="clear" w:color="auto" w:fill="auto"/>
            <w:vAlign w:val="center"/>
            <w:hideMark/>
          </w:tcPr>
          <w:p w14:paraId="5C61E09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11,238</w:t>
            </w:r>
          </w:p>
        </w:tc>
        <w:tc>
          <w:tcPr>
            <w:tcW w:w="229" w:type="pct"/>
            <w:tcBorders>
              <w:top w:val="nil"/>
              <w:left w:val="nil"/>
              <w:bottom w:val="single" w:sz="4" w:space="0" w:color="auto"/>
              <w:right w:val="single" w:sz="4" w:space="0" w:color="auto"/>
            </w:tcBorders>
            <w:shd w:val="clear" w:color="auto" w:fill="auto"/>
            <w:vAlign w:val="center"/>
            <w:hideMark/>
          </w:tcPr>
          <w:p w14:paraId="31F2C28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0,112</w:t>
            </w:r>
          </w:p>
        </w:tc>
        <w:tc>
          <w:tcPr>
            <w:tcW w:w="229" w:type="pct"/>
            <w:tcBorders>
              <w:top w:val="nil"/>
              <w:left w:val="nil"/>
              <w:bottom w:val="single" w:sz="4" w:space="0" w:color="auto"/>
              <w:right w:val="single" w:sz="4" w:space="0" w:color="auto"/>
            </w:tcBorders>
            <w:shd w:val="clear" w:color="auto" w:fill="auto"/>
            <w:vAlign w:val="center"/>
            <w:hideMark/>
          </w:tcPr>
          <w:p w14:paraId="491D603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4,962</w:t>
            </w:r>
          </w:p>
        </w:tc>
        <w:tc>
          <w:tcPr>
            <w:tcW w:w="211" w:type="pct"/>
            <w:tcBorders>
              <w:top w:val="nil"/>
              <w:left w:val="nil"/>
              <w:bottom w:val="single" w:sz="4" w:space="0" w:color="auto"/>
              <w:right w:val="single" w:sz="4" w:space="0" w:color="auto"/>
            </w:tcBorders>
            <w:shd w:val="clear" w:color="auto" w:fill="auto"/>
            <w:vAlign w:val="center"/>
            <w:hideMark/>
          </w:tcPr>
          <w:p w14:paraId="0700765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7C8E47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3,066</w:t>
            </w:r>
          </w:p>
        </w:tc>
        <w:tc>
          <w:tcPr>
            <w:tcW w:w="211" w:type="pct"/>
            <w:tcBorders>
              <w:top w:val="nil"/>
              <w:left w:val="nil"/>
              <w:bottom w:val="single" w:sz="4" w:space="0" w:color="auto"/>
              <w:right w:val="single" w:sz="4" w:space="0" w:color="auto"/>
            </w:tcBorders>
            <w:shd w:val="clear" w:color="auto" w:fill="auto"/>
            <w:vAlign w:val="center"/>
            <w:hideMark/>
          </w:tcPr>
          <w:p w14:paraId="30F067B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1C6C45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3,098</w:t>
            </w:r>
          </w:p>
        </w:tc>
        <w:tc>
          <w:tcPr>
            <w:tcW w:w="211" w:type="pct"/>
            <w:tcBorders>
              <w:top w:val="nil"/>
              <w:left w:val="nil"/>
              <w:bottom w:val="single" w:sz="4" w:space="0" w:color="auto"/>
              <w:right w:val="single" w:sz="4" w:space="0" w:color="auto"/>
            </w:tcBorders>
            <w:shd w:val="clear" w:color="auto" w:fill="auto"/>
            <w:vAlign w:val="center"/>
            <w:hideMark/>
          </w:tcPr>
          <w:p w14:paraId="1166618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FB7FC1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04ED0D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AAF148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9B2ACD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46430F79" w14:textId="77777777" w:rsidTr="0015037B">
        <w:trPr>
          <w:trHeight w:val="20"/>
        </w:trPr>
        <w:tc>
          <w:tcPr>
            <w:tcW w:w="1143" w:type="pct"/>
            <w:gridSpan w:val="2"/>
            <w:vMerge/>
            <w:tcBorders>
              <w:top w:val="double" w:sz="6" w:space="0" w:color="auto"/>
              <w:left w:val="single" w:sz="4" w:space="0" w:color="auto"/>
              <w:bottom w:val="single" w:sz="4" w:space="0" w:color="000000"/>
              <w:right w:val="single" w:sz="4" w:space="0" w:color="000000"/>
            </w:tcBorders>
            <w:shd w:val="clear" w:color="auto" w:fill="auto"/>
            <w:vAlign w:val="center"/>
            <w:hideMark/>
          </w:tcPr>
          <w:p w14:paraId="29F53677" w14:textId="77777777" w:rsidR="0015037B" w:rsidRPr="003264DB" w:rsidRDefault="0015037B" w:rsidP="003264DB">
            <w:pPr>
              <w:autoSpaceDE/>
              <w:autoSpaceDN/>
              <w:spacing w:line="240" w:lineRule="auto"/>
              <w:ind w:firstLine="0"/>
              <w:jc w:val="left"/>
              <w:rPr>
                <w:b/>
                <w:bCs/>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3F3735FE"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вентиляция</w:t>
            </w:r>
          </w:p>
        </w:tc>
        <w:tc>
          <w:tcPr>
            <w:tcW w:w="661" w:type="pct"/>
            <w:tcBorders>
              <w:top w:val="nil"/>
              <w:left w:val="nil"/>
              <w:bottom w:val="single" w:sz="4" w:space="0" w:color="auto"/>
              <w:right w:val="single" w:sz="4" w:space="0" w:color="auto"/>
            </w:tcBorders>
            <w:shd w:val="clear" w:color="auto" w:fill="auto"/>
            <w:vAlign w:val="center"/>
            <w:hideMark/>
          </w:tcPr>
          <w:p w14:paraId="441F250B"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9DCF3A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2C7D4E80"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E395AB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95B077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43AFF6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3666019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256F30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CB5A40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F62E75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0516E3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EFEE32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78F2DBE5" w14:textId="77777777" w:rsidTr="0015037B">
        <w:trPr>
          <w:trHeight w:val="20"/>
        </w:trPr>
        <w:tc>
          <w:tcPr>
            <w:tcW w:w="1143" w:type="pct"/>
            <w:gridSpan w:val="2"/>
            <w:vMerge/>
            <w:tcBorders>
              <w:top w:val="double" w:sz="6" w:space="0" w:color="auto"/>
              <w:left w:val="single" w:sz="4" w:space="0" w:color="auto"/>
              <w:bottom w:val="single" w:sz="4" w:space="0" w:color="000000"/>
              <w:right w:val="single" w:sz="4" w:space="0" w:color="000000"/>
            </w:tcBorders>
            <w:shd w:val="clear" w:color="auto" w:fill="auto"/>
            <w:vAlign w:val="center"/>
            <w:hideMark/>
          </w:tcPr>
          <w:p w14:paraId="15B581FB" w14:textId="77777777" w:rsidR="0015037B" w:rsidRPr="003264DB" w:rsidRDefault="0015037B" w:rsidP="003264DB">
            <w:pPr>
              <w:autoSpaceDE/>
              <w:autoSpaceDN/>
              <w:spacing w:line="240" w:lineRule="auto"/>
              <w:ind w:firstLine="0"/>
              <w:jc w:val="left"/>
              <w:rPr>
                <w:b/>
                <w:bCs/>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6F4838AC"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xml:space="preserve"> — ГВС</w:t>
            </w:r>
          </w:p>
        </w:tc>
        <w:tc>
          <w:tcPr>
            <w:tcW w:w="661" w:type="pct"/>
            <w:tcBorders>
              <w:top w:val="nil"/>
              <w:left w:val="nil"/>
              <w:bottom w:val="single" w:sz="4" w:space="0" w:color="auto"/>
              <w:right w:val="single" w:sz="4" w:space="0" w:color="auto"/>
            </w:tcBorders>
            <w:shd w:val="clear" w:color="auto" w:fill="auto"/>
            <w:vAlign w:val="center"/>
            <w:hideMark/>
          </w:tcPr>
          <w:p w14:paraId="40B30B0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3,922</w:t>
            </w:r>
          </w:p>
        </w:tc>
        <w:tc>
          <w:tcPr>
            <w:tcW w:w="229" w:type="pct"/>
            <w:tcBorders>
              <w:top w:val="nil"/>
              <w:left w:val="nil"/>
              <w:bottom w:val="single" w:sz="4" w:space="0" w:color="auto"/>
              <w:right w:val="single" w:sz="4" w:space="0" w:color="auto"/>
            </w:tcBorders>
            <w:shd w:val="clear" w:color="auto" w:fill="auto"/>
            <w:vAlign w:val="center"/>
            <w:hideMark/>
          </w:tcPr>
          <w:p w14:paraId="2FBBF992"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0,005</w:t>
            </w:r>
          </w:p>
        </w:tc>
        <w:tc>
          <w:tcPr>
            <w:tcW w:w="229" w:type="pct"/>
            <w:tcBorders>
              <w:top w:val="nil"/>
              <w:left w:val="nil"/>
              <w:bottom w:val="single" w:sz="4" w:space="0" w:color="auto"/>
              <w:right w:val="single" w:sz="4" w:space="0" w:color="auto"/>
            </w:tcBorders>
            <w:shd w:val="clear" w:color="auto" w:fill="auto"/>
            <w:vAlign w:val="center"/>
            <w:hideMark/>
          </w:tcPr>
          <w:p w14:paraId="5962159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1,561</w:t>
            </w:r>
          </w:p>
        </w:tc>
        <w:tc>
          <w:tcPr>
            <w:tcW w:w="211" w:type="pct"/>
            <w:tcBorders>
              <w:top w:val="nil"/>
              <w:left w:val="nil"/>
              <w:bottom w:val="single" w:sz="4" w:space="0" w:color="auto"/>
              <w:right w:val="single" w:sz="4" w:space="0" w:color="auto"/>
            </w:tcBorders>
            <w:shd w:val="clear" w:color="auto" w:fill="auto"/>
            <w:vAlign w:val="center"/>
            <w:hideMark/>
          </w:tcPr>
          <w:p w14:paraId="22E2A9C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6C9911E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1,339</w:t>
            </w:r>
          </w:p>
        </w:tc>
        <w:tc>
          <w:tcPr>
            <w:tcW w:w="211" w:type="pct"/>
            <w:tcBorders>
              <w:top w:val="nil"/>
              <w:left w:val="nil"/>
              <w:bottom w:val="single" w:sz="4" w:space="0" w:color="auto"/>
              <w:right w:val="single" w:sz="4" w:space="0" w:color="auto"/>
            </w:tcBorders>
            <w:shd w:val="clear" w:color="auto" w:fill="auto"/>
            <w:vAlign w:val="center"/>
            <w:hideMark/>
          </w:tcPr>
          <w:p w14:paraId="4750FBD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08D9A1F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1,017</w:t>
            </w:r>
          </w:p>
        </w:tc>
        <w:tc>
          <w:tcPr>
            <w:tcW w:w="211" w:type="pct"/>
            <w:tcBorders>
              <w:top w:val="nil"/>
              <w:left w:val="nil"/>
              <w:bottom w:val="single" w:sz="4" w:space="0" w:color="auto"/>
              <w:right w:val="single" w:sz="4" w:space="0" w:color="auto"/>
            </w:tcBorders>
            <w:shd w:val="clear" w:color="auto" w:fill="auto"/>
            <w:vAlign w:val="center"/>
            <w:hideMark/>
          </w:tcPr>
          <w:p w14:paraId="2026A80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60878E6"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E12C20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00AB7D4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DF13593"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r w:rsidR="00594928" w:rsidRPr="003264DB" w14:paraId="2A7D577F" w14:textId="77777777" w:rsidTr="0015037B">
        <w:trPr>
          <w:trHeight w:val="20"/>
        </w:trPr>
        <w:tc>
          <w:tcPr>
            <w:tcW w:w="1143" w:type="pct"/>
            <w:gridSpan w:val="2"/>
            <w:vMerge/>
            <w:tcBorders>
              <w:top w:val="double" w:sz="6" w:space="0" w:color="auto"/>
              <w:left w:val="single" w:sz="4" w:space="0" w:color="auto"/>
              <w:bottom w:val="single" w:sz="4" w:space="0" w:color="000000"/>
              <w:right w:val="single" w:sz="4" w:space="0" w:color="000000"/>
            </w:tcBorders>
            <w:shd w:val="clear" w:color="auto" w:fill="auto"/>
            <w:vAlign w:val="center"/>
            <w:hideMark/>
          </w:tcPr>
          <w:p w14:paraId="17EAC9D8" w14:textId="77777777" w:rsidR="0015037B" w:rsidRPr="003264DB" w:rsidRDefault="0015037B" w:rsidP="003264DB">
            <w:pPr>
              <w:autoSpaceDE/>
              <w:autoSpaceDN/>
              <w:spacing w:line="240" w:lineRule="auto"/>
              <w:ind w:firstLine="0"/>
              <w:jc w:val="left"/>
              <w:rPr>
                <w:b/>
                <w:bCs/>
                <w:color w:val="000000"/>
                <w:sz w:val="20"/>
                <w:szCs w:val="20"/>
                <w:lang w:bidi="ar-SA"/>
              </w:rPr>
            </w:pPr>
          </w:p>
        </w:tc>
        <w:tc>
          <w:tcPr>
            <w:tcW w:w="804" w:type="pct"/>
            <w:tcBorders>
              <w:top w:val="nil"/>
              <w:left w:val="nil"/>
              <w:bottom w:val="single" w:sz="4" w:space="0" w:color="auto"/>
              <w:right w:val="single" w:sz="4" w:space="0" w:color="auto"/>
            </w:tcBorders>
            <w:shd w:val="clear" w:color="auto" w:fill="auto"/>
            <w:noWrap/>
            <w:vAlign w:val="center"/>
            <w:hideMark/>
          </w:tcPr>
          <w:p w14:paraId="254E1B71" w14:textId="77777777" w:rsidR="0015037B" w:rsidRPr="003264DB" w:rsidRDefault="0015037B" w:rsidP="003264DB">
            <w:pPr>
              <w:autoSpaceDE/>
              <w:autoSpaceDN/>
              <w:spacing w:line="240" w:lineRule="auto"/>
              <w:ind w:firstLine="0"/>
              <w:jc w:val="left"/>
              <w:rPr>
                <w:color w:val="000000"/>
                <w:sz w:val="20"/>
                <w:szCs w:val="20"/>
                <w:lang w:bidi="ar-SA"/>
              </w:rPr>
            </w:pPr>
            <w:r w:rsidRPr="003264DB">
              <w:rPr>
                <w:color w:val="000000"/>
                <w:sz w:val="20"/>
                <w:szCs w:val="20"/>
                <w:lang w:bidi="ar-SA"/>
              </w:rPr>
              <w:t> </w:t>
            </w:r>
          </w:p>
        </w:tc>
        <w:tc>
          <w:tcPr>
            <w:tcW w:w="661" w:type="pct"/>
            <w:tcBorders>
              <w:top w:val="nil"/>
              <w:left w:val="nil"/>
              <w:bottom w:val="single" w:sz="4" w:space="0" w:color="auto"/>
              <w:right w:val="single" w:sz="4" w:space="0" w:color="auto"/>
            </w:tcBorders>
            <w:shd w:val="clear" w:color="auto" w:fill="auto"/>
            <w:vAlign w:val="center"/>
            <w:hideMark/>
          </w:tcPr>
          <w:p w14:paraId="407F8BD4"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78240C51"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19F98A7F"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542E26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41F4996E"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FAEEF2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29" w:type="pct"/>
            <w:tcBorders>
              <w:top w:val="nil"/>
              <w:left w:val="nil"/>
              <w:bottom w:val="single" w:sz="4" w:space="0" w:color="auto"/>
              <w:right w:val="single" w:sz="4" w:space="0" w:color="auto"/>
            </w:tcBorders>
            <w:shd w:val="clear" w:color="auto" w:fill="auto"/>
            <w:vAlign w:val="center"/>
            <w:hideMark/>
          </w:tcPr>
          <w:p w14:paraId="551944A5"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456B3E7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3E49255D"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172B4677"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723B095C"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c>
          <w:tcPr>
            <w:tcW w:w="211" w:type="pct"/>
            <w:tcBorders>
              <w:top w:val="nil"/>
              <w:left w:val="nil"/>
              <w:bottom w:val="single" w:sz="4" w:space="0" w:color="auto"/>
              <w:right w:val="single" w:sz="4" w:space="0" w:color="auto"/>
            </w:tcBorders>
            <w:shd w:val="clear" w:color="auto" w:fill="auto"/>
            <w:vAlign w:val="center"/>
            <w:hideMark/>
          </w:tcPr>
          <w:p w14:paraId="5DE30F39" w14:textId="77777777" w:rsidR="0015037B" w:rsidRPr="003264DB" w:rsidRDefault="0015037B" w:rsidP="003264DB">
            <w:pPr>
              <w:autoSpaceDE/>
              <w:autoSpaceDN/>
              <w:spacing w:line="240" w:lineRule="auto"/>
              <w:ind w:firstLine="0"/>
              <w:jc w:val="center"/>
              <w:rPr>
                <w:b/>
                <w:bCs/>
                <w:color w:val="000000"/>
                <w:sz w:val="20"/>
                <w:szCs w:val="20"/>
                <w:lang w:bidi="ar-SA"/>
              </w:rPr>
            </w:pPr>
            <w:r w:rsidRPr="003264DB">
              <w:rPr>
                <w:b/>
                <w:bCs/>
                <w:color w:val="000000"/>
                <w:sz w:val="20"/>
                <w:szCs w:val="20"/>
                <w:lang w:bidi="ar-SA"/>
              </w:rPr>
              <w:t> </w:t>
            </w:r>
          </w:p>
        </w:tc>
      </w:tr>
    </w:tbl>
    <w:p w14:paraId="56589353" w14:textId="77777777" w:rsidR="003264DB" w:rsidRDefault="003264DB" w:rsidP="0096060D">
      <w:pPr>
        <w:rPr>
          <w:highlight w:val="yellow"/>
          <w:lang w:eastAsia="en-US" w:bidi="ar-SA"/>
        </w:rPr>
      </w:pPr>
    </w:p>
    <w:p w14:paraId="67ACC47B" w14:textId="77777777" w:rsidR="003931E8" w:rsidRDefault="003931E8" w:rsidP="0096060D">
      <w:pPr>
        <w:rPr>
          <w:highlight w:val="yellow"/>
          <w:lang w:eastAsia="en-US" w:bidi="ar-SA"/>
        </w:rPr>
        <w:sectPr w:rsidR="003931E8" w:rsidSect="003931E8">
          <w:pgSz w:w="16840" w:h="11907" w:orient="landscape" w:code="9"/>
          <w:pgMar w:top="1701" w:right="567" w:bottom="567" w:left="567" w:header="0" w:footer="590" w:gutter="0"/>
          <w:cols w:space="720"/>
          <w:docGrid w:linePitch="299"/>
        </w:sectPr>
      </w:pPr>
    </w:p>
    <w:p w14:paraId="26D68D5C" w14:textId="77777777" w:rsidR="00DC7D53" w:rsidRPr="0079303B" w:rsidRDefault="00DC7D53" w:rsidP="00DC7D53">
      <w:pPr>
        <w:pStyle w:val="11"/>
      </w:pPr>
      <w:bookmarkStart w:id="14" w:name="_Toc14090867"/>
      <w:bookmarkStart w:id="15" w:name="_Toc57364137"/>
      <w:r w:rsidRPr="0079303B">
        <w:lastRenderedPageBreak/>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4"/>
      <w:bookmarkEnd w:id="15"/>
    </w:p>
    <w:p w14:paraId="6086688C" w14:textId="0E4E562B" w:rsidR="00B56A9C" w:rsidRPr="0079303B" w:rsidRDefault="000C5BC2" w:rsidP="00B56A9C">
      <w:pPr>
        <w:rPr>
          <w:lang w:eastAsia="en-US" w:bidi="ar-SA"/>
        </w:rPr>
      </w:pPr>
      <w:proofErr w:type="gramStart"/>
      <w:r>
        <w:rPr>
          <w:lang w:eastAsia="en-US" w:bidi="ar-SA"/>
        </w:rPr>
        <w:t>Согласно п</w:t>
      </w:r>
      <w:r w:rsidR="00B56A9C" w:rsidRPr="0079303B">
        <w:rPr>
          <w:lang w:eastAsia="en-US" w:bidi="ar-SA"/>
        </w:rPr>
        <w:t>остановлению Правительства Удмуртской Республики от 22 декабря 2014 года №</w:t>
      </w:r>
      <w:r w:rsidR="0073345B">
        <w:rPr>
          <w:lang w:eastAsia="en-US" w:bidi="ar-SA"/>
        </w:rPr>
        <w:t xml:space="preserve"> </w:t>
      </w:r>
      <w:r w:rsidR="00B56A9C" w:rsidRPr="0079303B">
        <w:rPr>
          <w:lang w:eastAsia="en-US" w:bidi="ar-SA"/>
        </w:rPr>
        <w:t>554 «Об утверждении нормативов потребления коммунальной услуги по отоплению в жилых помещениях в многоквартирном доме и жилом доме в Удмуртской республике», на территории Удмуртской Республики устанавливаются следующие нормативы потребления коммунальной услуги по отоплению в жилых и нежилых помещениях, представленные в таблице ниже.</w:t>
      </w:r>
      <w:proofErr w:type="gramEnd"/>
    </w:p>
    <w:p w14:paraId="2EF9476B" w14:textId="1D1BD2C6" w:rsidR="00FF1D18" w:rsidRPr="0079303B" w:rsidRDefault="00FF1D18" w:rsidP="00FF1D18">
      <w:pPr>
        <w:pStyle w:val="af4"/>
        <w:rPr>
          <w:lang w:eastAsia="en-US" w:bidi="ar-SA"/>
        </w:rPr>
      </w:pPr>
      <w:r w:rsidRPr="0079303B">
        <w:t>Таблица </w:t>
      </w:r>
      <w:r w:rsidRPr="0079303B">
        <w:fldChar w:fldCharType="begin"/>
      </w:r>
      <w:r w:rsidRPr="0079303B">
        <w:instrText xml:space="preserve"> SEQ Таблица \* ARABIC </w:instrText>
      </w:r>
      <w:r w:rsidRPr="0079303B">
        <w:fldChar w:fldCharType="separate"/>
      </w:r>
      <w:r w:rsidR="0073345B">
        <w:rPr>
          <w:noProof/>
        </w:rPr>
        <w:t>7</w:t>
      </w:r>
      <w:r w:rsidRPr="0079303B">
        <w:fldChar w:fldCharType="end"/>
      </w:r>
      <w:r w:rsidRPr="0079303B">
        <w:t xml:space="preserve">. Нормативы потребления коммунальной услуги по отоплению в жилых и нежилых помещениях на территории </w:t>
      </w:r>
      <w:r w:rsidR="00B56A9C" w:rsidRPr="0079303B">
        <w:t>МО</w:t>
      </w:r>
      <w:r w:rsidR="000C5BC2">
        <w:t xml:space="preserve"> «Городской округ</w:t>
      </w:r>
      <w:r w:rsidR="00B56A9C" w:rsidRPr="0079303B">
        <w:t xml:space="preserve"> «Город Глазов»</w:t>
      </w:r>
      <w:r w:rsidRPr="0079303B">
        <w:rPr>
          <w:lang w:eastAsia="en-US" w:bidi="ar-SA"/>
        </w:rPr>
        <w:t xml:space="preserve"> </w:t>
      </w:r>
      <w:r w:rsidR="000C5BC2">
        <w:rPr>
          <w:lang w:eastAsia="en-US" w:bidi="ar-SA"/>
        </w:rPr>
        <w:t>Удмуртской Республики»</w:t>
      </w:r>
    </w:p>
    <w:tbl>
      <w:tblPr>
        <w:tblW w:w="5000" w:type="pct"/>
        <w:tblLook w:val="04A0" w:firstRow="1" w:lastRow="0" w:firstColumn="1" w:lastColumn="0" w:noHBand="0" w:noVBand="1"/>
      </w:tblPr>
      <w:tblGrid>
        <w:gridCol w:w="749"/>
        <w:gridCol w:w="2405"/>
        <w:gridCol w:w="6701"/>
      </w:tblGrid>
      <w:tr w:rsidR="00B56A9C" w:rsidRPr="0079303B" w14:paraId="4AA7520E" w14:textId="77777777" w:rsidTr="00B56A9C">
        <w:trPr>
          <w:trHeight w:val="20"/>
        </w:trPr>
        <w:tc>
          <w:tcPr>
            <w:tcW w:w="3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7E1487" w14:textId="77777777" w:rsidR="00B56A9C" w:rsidRPr="0079303B" w:rsidRDefault="00B56A9C" w:rsidP="00123D58">
            <w:pPr>
              <w:autoSpaceDE/>
              <w:autoSpaceDN/>
              <w:spacing w:line="240" w:lineRule="auto"/>
              <w:ind w:firstLine="0"/>
              <w:jc w:val="center"/>
              <w:rPr>
                <w:b/>
                <w:bCs/>
                <w:color w:val="2D2D2D"/>
                <w:sz w:val="20"/>
                <w:szCs w:val="20"/>
                <w:lang w:bidi="ar-SA"/>
              </w:rPr>
            </w:pPr>
            <w:r w:rsidRPr="0079303B">
              <w:rPr>
                <w:b/>
                <w:bCs/>
                <w:color w:val="2D2D2D"/>
                <w:sz w:val="20"/>
                <w:szCs w:val="20"/>
                <w:lang w:bidi="ar-SA"/>
              </w:rPr>
              <w:t xml:space="preserve">№ </w:t>
            </w:r>
            <w:proofErr w:type="gramStart"/>
            <w:r w:rsidRPr="0079303B">
              <w:rPr>
                <w:b/>
                <w:bCs/>
                <w:color w:val="2D2D2D"/>
                <w:sz w:val="20"/>
                <w:szCs w:val="20"/>
                <w:lang w:bidi="ar-SA"/>
              </w:rPr>
              <w:t>п</w:t>
            </w:r>
            <w:proofErr w:type="gramEnd"/>
            <w:r w:rsidRPr="0079303B">
              <w:rPr>
                <w:b/>
                <w:bCs/>
                <w:color w:val="2D2D2D"/>
                <w:sz w:val="20"/>
                <w:szCs w:val="20"/>
                <w:lang w:bidi="ar-SA"/>
              </w:rPr>
              <w:t>/п</w:t>
            </w:r>
          </w:p>
        </w:tc>
        <w:tc>
          <w:tcPr>
            <w:tcW w:w="1220" w:type="pct"/>
            <w:tcBorders>
              <w:top w:val="single" w:sz="4" w:space="0" w:color="auto"/>
              <w:left w:val="nil"/>
              <w:bottom w:val="single" w:sz="4" w:space="0" w:color="auto"/>
              <w:right w:val="single" w:sz="4" w:space="0" w:color="auto"/>
            </w:tcBorders>
            <w:shd w:val="clear" w:color="auto" w:fill="auto"/>
            <w:vAlign w:val="center"/>
            <w:hideMark/>
          </w:tcPr>
          <w:p w14:paraId="61E65BCD" w14:textId="77777777" w:rsidR="00B56A9C" w:rsidRPr="0079303B" w:rsidRDefault="00B56A9C" w:rsidP="00123D58">
            <w:pPr>
              <w:autoSpaceDE/>
              <w:autoSpaceDN/>
              <w:spacing w:line="240" w:lineRule="auto"/>
              <w:ind w:firstLine="0"/>
              <w:jc w:val="center"/>
              <w:rPr>
                <w:b/>
                <w:bCs/>
                <w:color w:val="2D2D2D"/>
                <w:sz w:val="20"/>
                <w:szCs w:val="20"/>
                <w:lang w:bidi="ar-SA"/>
              </w:rPr>
            </w:pPr>
            <w:r w:rsidRPr="0079303B">
              <w:rPr>
                <w:b/>
                <w:bCs/>
                <w:color w:val="2D2D2D"/>
                <w:sz w:val="20"/>
                <w:szCs w:val="20"/>
                <w:lang w:bidi="ar-SA"/>
              </w:rPr>
              <w:t xml:space="preserve">Этажность многоквартирного дома, жилого дома </w:t>
            </w:r>
          </w:p>
        </w:tc>
        <w:tc>
          <w:tcPr>
            <w:tcW w:w="3400" w:type="pct"/>
            <w:tcBorders>
              <w:top w:val="single" w:sz="4" w:space="0" w:color="auto"/>
              <w:left w:val="nil"/>
              <w:bottom w:val="single" w:sz="4" w:space="0" w:color="auto"/>
              <w:right w:val="single" w:sz="4" w:space="0" w:color="auto"/>
            </w:tcBorders>
            <w:shd w:val="clear" w:color="auto" w:fill="auto"/>
            <w:vAlign w:val="center"/>
            <w:hideMark/>
          </w:tcPr>
          <w:p w14:paraId="5D5CC2BA" w14:textId="77777777" w:rsidR="00B56A9C" w:rsidRPr="0079303B" w:rsidRDefault="00B56A9C" w:rsidP="00123D58">
            <w:pPr>
              <w:autoSpaceDE/>
              <w:autoSpaceDN/>
              <w:spacing w:line="240" w:lineRule="auto"/>
              <w:ind w:firstLine="0"/>
              <w:jc w:val="center"/>
              <w:rPr>
                <w:b/>
                <w:bCs/>
                <w:color w:val="2D2D2D"/>
                <w:sz w:val="20"/>
                <w:szCs w:val="20"/>
                <w:lang w:bidi="ar-SA"/>
              </w:rPr>
            </w:pPr>
            <w:r w:rsidRPr="0079303B">
              <w:rPr>
                <w:b/>
                <w:bCs/>
                <w:color w:val="2D2D2D"/>
                <w:sz w:val="20"/>
                <w:szCs w:val="20"/>
                <w:lang w:bidi="ar-SA"/>
              </w:rPr>
              <w:t>Норматив потребления, Гкал/кв. м в месяц отопительного периода</w:t>
            </w:r>
          </w:p>
        </w:tc>
      </w:tr>
      <w:tr w:rsidR="00B56A9C" w:rsidRPr="0079303B" w14:paraId="691C9C6A"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vAlign w:val="center"/>
            <w:hideMark/>
          </w:tcPr>
          <w:p w14:paraId="1003BFED"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1</w:t>
            </w:r>
          </w:p>
        </w:tc>
        <w:tc>
          <w:tcPr>
            <w:tcW w:w="1220" w:type="pct"/>
            <w:tcBorders>
              <w:top w:val="nil"/>
              <w:left w:val="nil"/>
              <w:bottom w:val="single" w:sz="4" w:space="0" w:color="auto"/>
              <w:right w:val="single" w:sz="4" w:space="0" w:color="auto"/>
            </w:tcBorders>
            <w:shd w:val="clear" w:color="auto" w:fill="auto"/>
            <w:vAlign w:val="center"/>
            <w:hideMark/>
          </w:tcPr>
          <w:p w14:paraId="7AE69C98"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1</w:t>
            </w:r>
          </w:p>
        </w:tc>
        <w:tc>
          <w:tcPr>
            <w:tcW w:w="3400" w:type="pct"/>
            <w:tcBorders>
              <w:top w:val="nil"/>
              <w:left w:val="nil"/>
              <w:bottom w:val="single" w:sz="4" w:space="0" w:color="auto"/>
              <w:right w:val="single" w:sz="4" w:space="0" w:color="auto"/>
            </w:tcBorders>
            <w:shd w:val="clear" w:color="auto" w:fill="auto"/>
            <w:vAlign w:val="center"/>
            <w:hideMark/>
          </w:tcPr>
          <w:p w14:paraId="7C126794"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0,0267</w:t>
            </w:r>
          </w:p>
        </w:tc>
      </w:tr>
      <w:tr w:rsidR="00B56A9C" w:rsidRPr="0079303B" w14:paraId="016BFC59"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vAlign w:val="center"/>
            <w:hideMark/>
          </w:tcPr>
          <w:p w14:paraId="09A96DE5"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2</w:t>
            </w:r>
          </w:p>
        </w:tc>
        <w:tc>
          <w:tcPr>
            <w:tcW w:w="1220" w:type="pct"/>
            <w:tcBorders>
              <w:top w:val="nil"/>
              <w:left w:val="nil"/>
              <w:bottom w:val="single" w:sz="4" w:space="0" w:color="auto"/>
              <w:right w:val="single" w:sz="4" w:space="0" w:color="auto"/>
            </w:tcBorders>
            <w:shd w:val="clear" w:color="auto" w:fill="auto"/>
            <w:vAlign w:val="center"/>
            <w:hideMark/>
          </w:tcPr>
          <w:p w14:paraId="43E9A66F"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2</w:t>
            </w:r>
          </w:p>
        </w:tc>
        <w:tc>
          <w:tcPr>
            <w:tcW w:w="3400" w:type="pct"/>
            <w:tcBorders>
              <w:top w:val="nil"/>
              <w:left w:val="nil"/>
              <w:bottom w:val="single" w:sz="4" w:space="0" w:color="auto"/>
              <w:right w:val="single" w:sz="4" w:space="0" w:color="auto"/>
            </w:tcBorders>
            <w:shd w:val="clear" w:color="auto" w:fill="auto"/>
            <w:vAlign w:val="center"/>
            <w:hideMark/>
          </w:tcPr>
          <w:p w14:paraId="75A2CBA9"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0,02670</w:t>
            </w:r>
          </w:p>
        </w:tc>
      </w:tr>
      <w:tr w:rsidR="00B56A9C" w:rsidRPr="0079303B" w14:paraId="14630C93"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vAlign w:val="center"/>
            <w:hideMark/>
          </w:tcPr>
          <w:p w14:paraId="26BC8FD1"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3</w:t>
            </w:r>
          </w:p>
        </w:tc>
        <w:tc>
          <w:tcPr>
            <w:tcW w:w="1220" w:type="pct"/>
            <w:tcBorders>
              <w:top w:val="nil"/>
              <w:left w:val="nil"/>
              <w:bottom w:val="single" w:sz="4" w:space="0" w:color="auto"/>
              <w:right w:val="single" w:sz="4" w:space="0" w:color="auto"/>
            </w:tcBorders>
            <w:shd w:val="clear" w:color="auto" w:fill="auto"/>
            <w:vAlign w:val="center"/>
            <w:hideMark/>
          </w:tcPr>
          <w:p w14:paraId="2AE60238"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3 - 4</w:t>
            </w:r>
          </w:p>
        </w:tc>
        <w:tc>
          <w:tcPr>
            <w:tcW w:w="3400" w:type="pct"/>
            <w:tcBorders>
              <w:top w:val="nil"/>
              <w:left w:val="nil"/>
              <w:bottom w:val="single" w:sz="4" w:space="0" w:color="auto"/>
              <w:right w:val="single" w:sz="4" w:space="0" w:color="auto"/>
            </w:tcBorders>
            <w:shd w:val="clear" w:color="auto" w:fill="auto"/>
            <w:vAlign w:val="center"/>
            <w:hideMark/>
          </w:tcPr>
          <w:p w14:paraId="54EFF3A6"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0,02670</w:t>
            </w:r>
          </w:p>
        </w:tc>
      </w:tr>
      <w:tr w:rsidR="00B56A9C" w:rsidRPr="0079303B" w14:paraId="7AE84492"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vAlign w:val="center"/>
            <w:hideMark/>
          </w:tcPr>
          <w:p w14:paraId="36E6165B"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4</w:t>
            </w:r>
          </w:p>
        </w:tc>
        <w:tc>
          <w:tcPr>
            <w:tcW w:w="1220" w:type="pct"/>
            <w:tcBorders>
              <w:top w:val="nil"/>
              <w:left w:val="nil"/>
              <w:bottom w:val="single" w:sz="4" w:space="0" w:color="auto"/>
              <w:right w:val="single" w:sz="4" w:space="0" w:color="auto"/>
            </w:tcBorders>
            <w:shd w:val="clear" w:color="auto" w:fill="auto"/>
            <w:vAlign w:val="center"/>
            <w:hideMark/>
          </w:tcPr>
          <w:p w14:paraId="33F46851"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5 - 9</w:t>
            </w:r>
          </w:p>
        </w:tc>
        <w:tc>
          <w:tcPr>
            <w:tcW w:w="3400" w:type="pct"/>
            <w:tcBorders>
              <w:top w:val="nil"/>
              <w:left w:val="nil"/>
              <w:bottom w:val="single" w:sz="4" w:space="0" w:color="auto"/>
              <w:right w:val="single" w:sz="4" w:space="0" w:color="auto"/>
            </w:tcBorders>
            <w:shd w:val="clear" w:color="auto" w:fill="auto"/>
            <w:vAlign w:val="center"/>
            <w:hideMark/>
          </w:tcPr>
          <w:p w14:paraId="4252BB4D"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0,02170</w:t>
            </w:r>
          </w:p>
        </w:tc>
      </w:tr>
      <w:tr w:rsidR="00B56A9C" w:rsidRPr="0079303B" w14:paraId="47F1C267"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vAlign w:val="center"/>
            <w:hideMark/>
          </w:tcPr>
          <w:p w14:paraId="3B9B9FCF"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5</w:t>
            </w:r>
          </w:p>
        </w:tc>
        <w:tc>
          <w:tcPr>
            <w:tcW w:w="1220" w:type="pct"/>
            <w:tcBorders>
              <w:top w:val="nil"/>
              <w:left w:val="nil"/>
              <w:bottom w:val="single" w:sz="4" w:space="0" w:color="auto"/>
              <w:right w:val="single" w:sz="4" w:space="0" w:color="auto"/>
            </w:tcBorders>
            <w:shd w:val="clear" w:color="auto" w:fill="auto"/>
            <w:vAlign w:val="center"/>
            <w:hideMark/>
          </w:tcPr>
          <w:p w14:paraId="5C4E8AF5"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10</w:t>
            </w:r>
          </w:p>
        </w:tc>
        <w:tc>
          <w:tcPr>
            <w:tcW w:w="3400" w:type="pct"/>
            <w:tcBorders>
              <w:top w:val="nil"/>
              <w:left w:val="nil"/>
              <w:bottom w:val="single" w:sz="4" w:space="0" w:color="auto"/>
              <w:right w:val="single" w:sz="4" w:space="0" w:color="auto"/>
            </w:tcBorders>
            <w:shd w:val="clear" w:color="auto" w:fill="auto"/>
            <w:vAlign w:val="center"/>
            <w:hideMark/>
          </w:tcPr>
          <w:p w14:paraId="4C35D323"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0,02100</w:t>
            </w:r>
          </w:p>
        </w:tc>
      </w:tr>
      <w:tr w:rsidR="00B56A9C" w:rsidRPr="0079303B" w14:paraId="2563CBA7"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vAlign w:val="center"/>
            <w:hideMark/>
          </w:tcPr>
          <w:p w14:paraId="20BBB758"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6</w:t>
            </w:r>
          </w:p>
        </w:tc>
        <w:tc>
          <w:tcPr>
            <w:tcW w:w="1220" w:type="pct"/>
            <w:tcBorders>
              <w:top w:val="nil"/>
              <w:left w:val="nil"/>
              <w:bottom w:val="single" w:sz="4" w:space="0" w:color="auto"/>
              <w:right w:val="single" w:sz="4" w:space="0" w:color="auto"/>
            </w:tcBorders>
            <w:shd w:val="clear" w:color="auto" w:fill="auto"/>
            <w:vAlign w:val="center"/>
            <w:hideMark/>
          </w:tcPr>
          <w:p w14:paraId="5C758136"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11</w:t>
            </w:r>
          </w:p>
        </w:tc>
        <w:tc>
          <w:tcPr>
            <w:tcW w:w="3400" w:type="pct"/>
            <w:tcBorders>
              <w:top w:val="nil"/>
              <w:left w:val="nil"/>
              <w:bottom w:val="single" w:sz="4" w:space="0" w:color="auto"/>
              <w:right w:val="single" w:sz="4" w:space="0" w:color="auto"/>
            </w:tcBorders>
            <w:shd w:val="clear" w:color="auto" w:fill="auto"/>
            <w:vAlign w:val="center"/>
            <w:hideMark/>
          </w:tcPr>
          <w:p w14:paraId="22EAD115"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0,02100</w:t>
            </w:r>
          </w:p>
        </w:tc>
      </w:tr>
      <w:tr w:rsidR="00B56A9C" w:rsidRPr="0079303B" w14:paraId="0EDC348D"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vAlign w:val="center"/>
            <w:hideMark/>
          </w:tcPr>
          <w:p w14:paraId="008881EA"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7</w:t>
            </w:r>
          </w:p>
        </w:tc>
        <w:tc>
          <w:tcPr>
            <w:tcW w:w="1220" w:type="pct"/>
            <w:tcBorders>
              <w:top w:val="nil"/>
              <w:left w:val="nil"/>
              <w:bottom w:val="single" w:sz="4" w:space="0" w:color="auto"/>
              <w:right w:val="single" w:sz="4" w:space="0" w:color="auto"/>
            </w:tcBorders>
            <w:shd w:val="clear" w:color="auto" w:fill="auto"/>
            <w:vAlign w:val="center"/>
            <w:hideMark/>
          </w:tcPr>
          <w:p w14:paraId="0FECA2FC"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12</w:t>
            </w:r>
          </w:p>
        </w:tc>
        <w:tc>
          <w:tcPr>
            <w:tcW w:w="3400" w:type="pct"/>
            <w:tcBorders>
              <w:top w:val="nil"/>
              <w:left w:val="nil"/>
              <w:bottom w:val="single" w:sz="4" w:space="0" w:color="auto"/>
              <w:right w:val="single" w:sz="4" w:space="0" w:color="auto"/>
            </w:tcBorders>
            <w:shd w:val="clear" w:color="auto" w:fill="auto"/>
            <w:vAlign w:val="center"/>
            <w:hideMark/>
          </w:tcPr>
          <w:p w14:paraId="04356123"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0,021</w:t>
            </w:r>
          </w:p>
        </w:tc>
      </w:tr>
      <w:tr w:rsidR="00B56A9C" w:rsidRPr="0079303B" w14:paraId="499FB396"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vAlign w:val="center"/>
            <w:hideMark/>
          </w:tcPr>
          <w:p w14:paraId="30D8C33A"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8</w:t>
            </w:r>
          </w:p>
        </w:tc>
        <w:tc>
          <w:tcPr>
            <w:tcW w:w="1220" w:type="pct"/>
            <w:tcBorders>
              <w:top w:val="nil"/>
              <w:left w:val="nil"/>
              <w:bottom w:val="single" w:sz="4" w:space="0" w:color="auto"/>
              <w:right w:val="single" w:sz="4" w:space="0" w:color="auto"/>
            </w:tcBorders>
            <w:shd w:val="clear" w:color="auto" w:fill="auto"/>
            <w:vAlign w:val="center"/>
            <w:hideMark/>
          </w:tcPr>
          <w:p w14:paraId="06C65A88"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13</w:t>
            </w:r>
          </w:p>
        </w:tc>
        <w:tc>
          <w:tcPr>
            <w:tcW w:w="3400" w:type="pct"/>
            <w:tcBorders>
              <w:top w:val="nil"/>
              <w:left w:val="nil"/>
              <w:bottom w:val="single" w:sz="4" w:space="0" w:color="auto"/>
              <w:right w:val="single" w:sz="4" w:space="0" w:color="auto"/>
            </w:tcBorders>
            <w:shd w:val="clear" w:color="auto" w:fill="auto"/>
            <w:vAlign w:val="center"/>
            <w:hideMark/>
          </w:tcPr>
          <w:p w14:paraId="028BD60F"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0,02100</w:t>
            </w:r>
          </w:p>
        </w:tc>
      </w:tr>
      <w:tr w:rsidR="00B56A9C" w:rsidRPr="0079303B" w14:paraId="3A9EC06D"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vAlign w:val="center"/>
            <w:hideMark/>
          </w:tcPr>
          <w:p w14:paraId="0EB9512F"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9</w:t>
            </w:r>
          </w:p>
        </w:tc>
        <w:tc>
          <w:tcPr>
            <w:tcW w:w="1220" w:type="pct"/>
            <w:tcBorders>
              <w:top w:val="nil"/>
              <w:left w:val="nil"/>
              <w:bottom w:val="single" w:sz="4" w:space="0" w:color="auto"/>
              <w:right w:val="single" w:sz="4" w:space="0" w:color="auto"/>
            </w:tcBorders>
            <w:shd w:val="clear" w:color="auto" w:fill="auto"/>
            <w:vAlign w:val="center"/>
            <w:hideMark/>
          </w:tcPr>
          <w:p w14:paraId="766C3609"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14</w:t>
            </w:r>
          </w:p>
        </w:tc>
        <w:tc>
          <w:tcPr>
            <w:tcW w:w="3400" w:type="pct"/>
            <w:tcBorders>
              <w:top w:val="nil"/>
              <w:left w:val="nil"/>
              <w:bottom w:val="single" w:sz="4" w:space="0" w:color="auto"/>
              <w:right w:val="single" w:sz="4" w:space="0" w:color="auto"/>
            </w:tcBorders>
            <w:shd w:val="clear" w:color="auto" w:fill="auto"/>
            <w:vAlign w:val="center"/>
            <w:hideMark/>
          </w:tcPr>
          <w:p w14:paraId="3061FFCA"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0,021</w:t>
            </w:r>
          </w:p>
        </w:tc>
      </w:tr>
      <w:tr w:rsidR="00B56A9C" w:rsidRPr="0079303B" w14:paraId="78A47D3F"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vAlign w:val="center"/>
            <w:hideMark/>
          </w:tcPr>
          <w:p w14:paraId="7748D97B" w14:textId="77777777" w:rsidR="00B56A9C" w:rsidRPr="0079303B" w:rsidRDefault="00B56A9C" w:rsidP="00123D58">
            <w:pPr>
              <w:autoSpaceDE/>
              <w:autoSpaceDN/>
              <w:spacing w:line="240" w:lineRule="auto"/>
              <w:ind w:firstLine="0"/>
              <w:jc w:val="center"/>
              <w:rPr>
                <w:color w:val="2D2D2D"/>
                <w:sz w:val="20"/>
                <w:szCs w:val="20"/>
                <w:lang w:bidi="ar-SA"/>
              </w:rPr>
            </w:pPr>
            <w:r w:rsidRPr="0079303B">
              <w:rPr>
                <w:color w:val="2D2D2D"/>
                <w:sz w:val="20"/>
                <w:szCs w:val="20"/>
                <w:lang w:bidi="ar-SA"/>
              </w:rPr>
              <w:t>10</w:t>
            </w:r>
          </w:p>
        </w:tc>
        <w:tc>
          <w:tcPr>
            <w:tcW w:w="1220" w:type="pct"/>
            <w:tcBorders>
              <w:top w:val="nil"/>
              <w:left w:val="nil"/>
              <w:bottom w:val="single" w:sz="4" w:space="0" w:color="auto"/>
              <w:right w:val="single" w:sz="4" w:space="0" w:color="auto"/>
            </w:tcBorders>
            <w:shd w:val="clear" w:color="auto" w:fill="auto"/>
            <w:vAlign w:val="center"/>
            <w:hideMark/>
          </w:tcPr>
          <w:p w14:paraId="40CC3341"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15</w:t>
            </w:r>
          </w:p>
        </w:tc>
        <w:tc>
          <w:tcPr>
            <w:tcW w:w="3400" w:type="pct"/>
            <w:tcBorders>
              <w:top w:val="nil"/>
              <w:left w:val="nil"/>
              <w:bottom w:val="single" w:sz="4" w:space="0" w:color="auto"/>
              <w:right w:val="single" w:sz="4" w:space="0" w:color="auto"/>
            </w:tcBorders>
            <w:shd w:val="clear" w:color="auto" w:fill="auto"/>
            <w:vAlign w:val="center"/>
            <w:hideMark/>
          </w:tcPr>
          <w:p w14:paraId="74D709EB"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0,021</w:t>
            </w:r>
          </w:p>
        </w:tc>
      </w:tr>
      <w:tr w:rsidR="00B56A9C" w:rsidRPr="0079303B" w14:paraId="1A8B23EC" w14:textId="77777777" w:rsidTr="00B56A9C">
        <w:trPr>
          <w:trHeight w:val="20"/>
        </w:trPr>
        <w:tc>
          <w:tcPr>
            <w:tcW w:w="380" w:type="pct"/>
            <w:tcBorders>
              <w:top w:val="nil"/>
              <w:left w:val="single" w:sz="4" w:space="0" w:color="auto"/>
              <w:bottom w:val="single" w:sz="4" w:space="0" w:color="auto"/>
              <w:right w:val="single" w:sz="4" w:space="0" w:color="auto"/>
            </w:tcBorders>
            <w:shd w:val="clear" w:color="auto" w:fill="auto"/>
            <w:noWrap/>
            <w:vAlign w:val="center"/>
            <w:hideMark/>
          </w:tcPr>
          <w:p w14:paraId="5965C3E9"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11</w:t>
            </w:r>
          </w:p>
        </w:tc>
        <w:tc>
          <w:tcPr>
            <w:tcW w:w="1220" w:type="pct"/>
            <w:tcBorders>
              <w:top w:val="nil"/>
              <w:left w:val="nil"/>
              <w:bottom w:val="single" w:sz="4" w:space="0" w:color="auto"/>
              <w:right w:val="single" w:sz="4" w:space="0" w:color="auto"/>
            </w:tcBorders>
            <w:shd w:val="clear" w:color="auto" w:fill="auto"/>
            <w:noWrap/>
            <w:vAlign w:val="center"/>
            <w:hideMark/>
          </w:tcPr>
          <w:p w14:paraId="30199C62"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16 и более</w:t>
            </w:r>
          </w:p>
        </w:tc>
        <w:tc>
          <w:tcPr>
            <w:tcW w:w="3400" w:type="pct"/>
            <w:tcBorders>
              <w:top w:val="nil"/>
              <w:left w:val="nil"/>
              <w:bottom w:val="single" w:sz="4" w:space="0" w:color="auto"/>
              <w:right w:val="single" w:sz="4" w:space="0" w:color="auto"/>
            </w:tcBorders>
            <w:shd w:val="clear" w:color="auto" w:fill="auto"/>
            <w:noWrap/>
            <w:vAlign w:val="center"/>
            <w:hideMark/>
          </w:tcPr>
          <w:p w14:paraId="6191342A"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0,021</w:t>
            </w:r>
          </w:p>
        </w:tc>
      </w:tr>
    </w:tbl>
    <w:p w14:paraId="7B345741" w14:textId="77777777" w:rsidR="00FF1D18" w:rsidRPr="0079303B" w:rsidRDefault="00FF1D18" w:rsidP="00FF1D18">
      <w:pPr>
        <w:rPr>
          <w:lang w:eastAsia="en-US" w:bidi="ar-SA"/>
        </w:rPr>
      </w:pPr>
    </w:p>
    <w:p w14:paraId="5675000A" w14:textId="534CEF4C" w:rsidR="00B56A9C" w:rsidRPr="0079303B" w:rsidRDefault="00B56A9C" w:rsidP="00FF1D18">
      <w:pPr>
        <w:rPr>
          <w:lang w:eastAsia="en-US" w:bidi="ar-SA"/>
        </w:rPr>
        <w:sectPr w:rsidR="00B56A9C" w:rsidRPr="0079303B" w:rsidSect="00CE536A">
          <w:pgSz w:w="11907" w:h="16840" w:code="9"/>
          <w:pgMar w:top="1134" w:right="567" w:bottom="1134" w:left="1701" w:header="0" w:footer="590" w:gutter="0"/>
          <w:cols w:space="720"/>
          <w:docGrid w:linePitch="299"/>
        </w:sectPr>
      </w:pPr>
      <w:r w:rsidRPr="0079303B">
        <w:rPr>
          <w:lang w:eastAsia="en-US" w:bidi="ar-SA"/>
        </w:rPr>
        <w:t>Нормативы расхода тепловой энергии, используемой на подогрев холодной воды для предоставления коммунальной услуги по горячему водоснабжению, на территории Удм</w:t>
      </w:r>
      <w:r w:rsidR="000C5BC2">
        <w:rPr>
          <w:lang w:eastAsia="en-US" w:bidi="ar-SA"/>
        </w:rPr>
        <w:t>уртской Республики установлены п</w:t>
      </w:r>
      <w:r w:rsidRPr="0079303B">
        <w:rPr>
          <w:lang w:eastAsia="en-US" w:bidi="ar-SA"/>
        </w:rPr>
        <w:t>остановл</w:t>
      </w:r>
      <w:r w:rsidR="000C5BC2">
        <w:rPr>
          <w:lang w:eastAsia="en-US" w:bidi="ar-SA"/>
        </w:rPr>
        <w:t>ением Правительства Удмуртской Р</w:t>
      </w:r>
      <w:r w:rsidRPr="0079303B">
        <w:rPr>
          <w:lang w:eastAsia="en-US" w:bidi="ar-SA"/>
        </w:rPr>
        <w:t>еспублики от 27 мая 2013 года №</w:t>
      </w:r>
      <w:r w:rsidR="0073345B">
        <w:rPr>
          <w:lang w:eastAsia="en-US" w:bidi="ar-SA"/>
        </w:rPr>
        <w:t xml:space="preserve"> </w:t>
      </w:r>
      <w:r w:rsidRPr="0079303B">
        <w:rPr>
          <w:lang w:eastAsia="en-US" w:bidi="ar-SA"/>
        </w:rPr>
        <w:t>222, и представлены в таблице ниже</w:t>
      </w:r>
      <w:r w:rsidR="00FF1D18" w:rsidRPr="0079303B">
        <w:rPr>
          <w:lang w:eastAsia="en-US" w:bidi="ar-SA"/>
        </w:rPr>
        <w:t>.</w:t>
      </w:r>
    </w:p>
    <w:p w14:paraId="1C4BB630" w14:textId="29852B5B" w:rsidR="00FF1D18" w:rsidRPr="0079303B" w:rsidRDefault="00FF1D18" w:rsidP="00FF1D18">
      <w:pPr>
        <w:pStyle w:val="af4"/>
        <w:rPr>
          <w:lang w:eastAsia="en-US" w:bidi="ar-SA"/>
        </w:rPr>
      </w:pPr>
      <w:r w:rsidRPr="0079303B">
        <w:lastRenderedPageBreak/>
        <w:t>Таблица </w:t>
      </w:r>
      <w:r w:rsidRPr="0079303B">
        <w:fldChar w:fldCharType="begin"/>
      </w:r>
      <w:r w:rsidRPr="0079303B">
        <w:instrText xml:space="preserve"> SEQ Таблица \* ARABIC </w:instrText>
      </w:r>
      <w:r w:rsidRPr="0079303B">
        <w:fldChar w:fldCharType="separate"/>
      </w:r>
      <w:r w:rsidR="0073345B">
        <w:rPr>
          <w:noProof/>
        </w:rPr>
        <w:t>8</w:t>
      </w:r>
      <w:r w:rsidRPr="0079303B">
        <w:fldChar w:fldCharType="end"/>
      </w:r>
      <w:r w:rsidRPr="0079303B">
        <w:t xml:space="preserve">. Нормативы расхода тепловой энергии, используемой на подогрев холодной воды для предоставления коммунальной услуги по горячему водоснабжению, на территории </w:t>
      </w:r>
      <w:r w:rsidR="00B56A9C" w:rsidRPr="0079303B">
        <w:t>Удмуртской Республики</w:t>
      </w:r>
      <w:r w:rsidRPr="0079303B">
        <w:rPr>
          <w:lang w:eastAsia="en-US" w:bidi="ar-SA"/>
        </w:rPr>
        <w:t xml:space="preserve"> </w:t>
      </w:r>
    </w:p>
    <w:tbl>
      <w:tblPr>
        <w:tblW w:w="5000" w:type="pct"/>
        <w:tblLook w:val="04A0" w:firstRow="1" w:lastRow="0" w:firstColumn="1" w:lastColumn="0" w:noHBand="0" w:noVBand="1"/>
      </w:tblPr>
      <w:tblGrid>
        <w:gridCol w:w="11499"/>
        <w:gridCol w:w="1869"/>
        <w:gridCol w:w="2554"/>
      </w:tblGrid>
      <w:tr w:rsidR="00B56A9C" w:rsidRPr="0079303B" w14:paraId="426B35E6" w14:textId="77777777" w:rsidTr="00123D58">
        <w:trPr>
          <w:trHeight w:val="20"/>
          <w:tblHeader/>
        </w:trPr>
        <w:tc>
          <w:tcPr>
            <w:tcW w:w="36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22F63F" w14:textId="77777777" w:rsidR="00B56A9C" w:rsidRPr="0079303B" w:rsidRDefault="00B56A9C" w:rsidP="00123D58">
            <w:pPr>
              <w:autoSpaceDE/>
              <w:autoSpaceDN/>
              <w:spacing w:line="240" w:lineRule="auto"/>
              <w:ind w:firstLine="0"/>
              <w:jc w:val="center"/>
              <w:rPr>
                <w:b/>
                <w:bCs/>
                <w:color w:val="000000"/>
                <w:sz w:val="20"/>
                <w:szCs w:val="20"/>
                <w:lang w:bidi="ar-SA"/>
              </w:rPr>
            </w:pPr>
            <w:r w:rsidRPr="0079303B">
              <w:rPr>
                <w:b/>
                <w:bCs/>
                <w:color w:val="000000"/>
                <w:sz w:val="20"/>
                <w:szCs w:val="20"/>
                <w:lang w:bidi="ar-SA"/>
              </w:rPr>
              <w:t>Категории жилых помещений</w:t>
            </w:r>
          </w:p>
        </w:tc>
        <w:tc>
          <w:tcPr>
            <w:tcW w:w="587" w:type="pct"/>
            <w:tcBorders>
              <w:top w:val="single" w:sz="4" w:space="0" w:color="auto"/>
              <w:left w:val="nil"/>
              <w:bottom w:val="single" w:sz="4" w:space="0" w:color="auto"/>
              <w:right w:val="single" w:sz="4" w:space="0" w:color="auto"/>
            </w:tcBorders>
            <w:shd w:val="clear" w:color="auto" w:fill="auto"/>
            <w:vAlign w:val="center"/>
            <w:hideMark/>
          </w:tcPr>
          <w:p w14:paraId="434DC8F2" w14:textId="77777777" w:rsidR="00B56A9C" w:rsidRPr="0079303B" w:rsidRDefault="00B56A9C" w:rsidP="00123D58">
            <w:pPr>
              <w:autoSpaceDE/>
              <w:autoSpaceDN/>
              <w:spacing w:line="240" w:lineRule="auto"/>
              <w:ind w:firstLine="0"/>
              <w:jc w:val="center"/>
              <w:rPr>
                <w:b/>
                <w:bCs/>
                <w:color w:val="000000"/>
                <w:sz w:val="20"/>
                <w:szCs w:val="20"/>
                <w:lang w:bidi="ar-SA"/>
              </w:rPr>
            </w:pPr>
            <w:r w:rsidRPr="0079303B">
              <w:rPr>
                <w:b/>
                <w:bCs/>
                <w:color w:val="000000"/>
                <w:sz w:val="20"/>
                <w:szCs w:val="20"/>
                <w:lang w:bidi="ar-SA"/>
              </w:rPr>
              <w:t>Единица измерения</w:t>
            </w:r>
          </w:p>
        </w:tc>
        <w:tc>
          <w:tcPr>
            <w:tcW w:w="802" w:type="pct"/>
            <w:tcBorders>
              <w:top w:val="single" w:sz="4" w:space="0" w:color="auto"/>
              <w:left w:val="nil"/>
              <w:bottom w:val="single" w:sz="4" w:space="0" w:color="auto"/>
              <w:right w:val="single" w:sz="4" w:space="0" w:color="auto"/>
            </w:tcBorders>
            <w:shd w:val="clear" w:color="auto" w:fill="auto"/>
            <w:vAlign w:val="center"/>
            <w:hideMark/>
          </w:tcPr>
          <w:p w14:paraId="1A22C1A2" w14:textId="77777777" w:rsidR="00B56A9C" w:rsidRPr="0079303B" w:rsidRDefault="00B56A9C" w:rsidP="00123D58">
            <w:pPr>
              <w:autoSpaceDE/>
              <w:autoSpaceDN/>
              <w:spacing w:line="240" w:lineRule="auto"/>
              <w:ind w:firstLine="0"/>
              <w:jc w:val="center"/>
              <w:rPr>
                <w:b/>
                <w:bCs/>
                <w:color w:val="000000"/>
                <w:sz w:val="20"/>
                <w:szCs w:val="20"/>
                <w:lang w:bidi="ar-SA"/>
              </w:rPr>
            </w:pPr>
            <w:r w:rsidRPr="0079303B">
              <w:rPr>
                <w:b/>
                <w:bCs/>
                <w:color w:val="000000"/>
                <w:sz w:val="20"/>
                <w:szCs w:val="20"/>
                <w:lang w:bidi="ar-SA"/>
              </w:rPr>
              <w:t>Норматив потребления коммунальной услуги горячего водоснабжения</w:t>
            </w:r>
          </w:p>
        </w:tc>
      </w:tr>
      <w:tr w:rsidR="00B56A9C" w:rsidRPr="0079303B" w14:paraId="74FC64D3"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25FF8E6D"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1. Многоквартирные и жилые дома с централизованным холодным и горячим водоснабжением, водоотведением, оборудованные унитазами, раковинами, мойками кухонными, ваннами сидячими длиной 1200 мм с душем</w:t>
            </w:r>
          </w:p>
        </w:tc>
        <w:tc>
          <w:tcPr>
            <w:tcW w:w="587" w:type="pct"/>
            <w:tcBorders>
              <w:top w:val="nil"/>
              <w:left w:val="nil"/>
              <w:bottom w:val="single" w:sz="4" w:space="0" w:color="auto"/>
              <w:right w:val="single" w:sz="4" w:space="0" w:color="auto"/>
            </w:tcBorders>
            <w:shd w:val="clear" w:color="auto" w:fill="auto"/>
            <w:vAlign w:val="center"/>
            <w:hideMark/>
          </w:tcPr>
          <w:p w14:paraId="5807A537"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385A22F8"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3,16</w:t>
            </w:r>
          </w:p>
        </w:tc>
      </w:tr>
      <w:tr w:rsidR="00B56A9C" w:rsidRPr="0079303B" w14:paraId="07E2618D"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11B4DF9A"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2. Многоквартирные и жилые дома с централизованным холодным и горячим водоснабжением, водоотведением, оборудованные унитазами, раковинами, мойками кухонными, ваннами длиной 1500 - 1550 мм с душем</w:t>
            </w:r>
          </w:p>
        </w:tc>
        <w:tc>
          <w:tcPr>
            <w:tcW w:w="587" w:type="pct"/>
            <w:tcBorders>
              <w:top w:val="nil"/>
              <w:left w:val="nil"/>
              <w:bottom w:val="single" w:sz="4" w:space="0" w:color="auto"/>
              <w:right w:val="single" w:sz="4" w:space="0" w:color="auto"/>
            </w:tcBorders>
            <w:shd w:val="clear" w:color="auto" w:fill="auto"/>
            <w:vAlign w:val="center"/>
            <w:hideMark/>
          </w:tcPr>
          <w:p w14:paraId="62F2CE9D"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17ED5BAB"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3,22</w:t>
            </w:r>
          </w:p>
        </w:tc>
      </w:tr>
      <w:tr w:rsidR="00B56A9C" w:rsidRPr="0079303B" w14:paraId="40A69571"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12C51B11"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3. Многоквартирные и жилые дома с централизованным холодным и горячим водоснабжением, водоотведением, оборудованные унитазами, раковинами, мойками кухонными, ваннами длиной 1650 - 1700 мм с душем</w:t>
            </w:r>
          </w:p>
        </w:tc>
        <w:tc>
          <w:tcPr>
            <w:tcW w:w="587" w:type="pct"/>
            <w:tcBorders>
              <w:top w:val="nil"/>
              <w:left w:val="nil"/>
              <w:bottom w:val="single" w:sz="4" w:space="0" w:color="auto"/>
              <w:right w:val="single" w:sz="4" w:space="0" w:color="auto"/>
            </w:tcBorders>
            <w:shd w:val="clear" w:color="auto" w:fill="auto"/>
            <w:vAlign w:val="center"/>
            <w:hideMark/>
          </w:tcPr>
          <w:p w14:paraId="2EAC2189"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1C8F4DC1"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3,27</w:t>
            </w:r>
          </w:p>
        </w:tc>
      </w:tr>
      <w:tr w:rsidR="00B56A9C" w:rsidRPr="0079303B" w14:paraId="5FB84D7A"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51BFEFF5"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4. Многоквартирные и жилые дома с централизованным холодным и горячим водоснабжением, водоотведением, оборудованные унитазами, раковинами, мойками кухонными, душем</w:t>
            </w:r>
          </w:p>
        </w:tc>
        <w:tc>
          <w:tcPr>
            <w:tcW w:w="587" w:type="pct"/>
            <w:tcBorders>
              <w:top w:val="nil"/>
              <w:left w:val="nil"/>
              <w:bottom w:val="single" w:sz="4" w:space="0" w:color="auto"/>
              <w:right w:val="single" w:sz="4" w:space="0" w:color="auto"/>
            </w:tcBorders>
            <w:shd w:val="clear" w:color="auto" w:fill="auto"/>
            <w:vAlign w:val="center"/>
            <w:hideMark/>
          </w:tcPr>
          <w:p w14:paraId="4B657706"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0E940609"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2,84</w:t>
            </w:r>
          </w:p>
        </w:tc>
      </w:tr>
      <w:tr w:rsidR="00B56A9C" w:rsidRPr="0079303B" w14:paraId="7DD16FE0"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3C8122BA"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5. Многоквартирные и жилые дома с централизованным холодным и горячим водоснабжением, водоотведением, оборудованные унитазами, раковинами, мойками кухонными, ваннами без душа</w:t>
            </w:r>
          </w:p>
        </w:tc>
        <w:tc>
          <w:tcPr>
            <w:tcW w:w="587" w:type="pct"/>
            <w:tcBorders>
              <w:top w:val="nil"/>
              <w:left w:val="nil"/>
              <w:bottom w:val="single" w:sz="4" w:space="0" w:color="auto"/>
              <w:right w:val="single" w:sz="4" w:space="0" w:color="auto"/>
            </w:tcBorders>
            <w:shd w:val="clear" w:color="auto" w:fill="auto"/>
            <w:vAlign w:val="center"/>
            <w:hideMark/>
          </w:tcPr>
          <w:p w14:paraId="411E1881"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3A9EEC06"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1,75</w:t>
            </w:r>
          </w:p>
        </w:tc>
      </w:tr>
      <w:tr w:rsidR="00B56A9C" w:rsidRPr="0079303B" w14:paraId="6A984800"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66BDF270"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6. Многоквартирные и жилые дома с централизованным холодным и горячим водоснабжением, водоотведением, оборудованные унитазами, раковинами, мойками кухонными</w:t>
            </w:r>
          </w:p>
        </w:tc>
        <w:tc>
          <w:tcPr>
            <w:tcW w:w="587" w:type="pct"/>
            <w:tcBorders>
              <w:top w:val="nil"/>
              <w:left w:val="nil"/>
              <w:bottom w:val="single" w:sz="4" w:space="0" w:color="auto"/>
              <w:right w:val="single" w:sz="4" w:space="0" w:color="auto"/>
            </w:tcBorders>
            <w:shd w:val="clear" w:color="auto" w:fill="auto"/>
            <w:vAlign w:val="center"/>
            <w:hideMark/>
          </w:tcPr>
          <w:p w14:paraId="200A9B84"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51FCCED9"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1,49</w:t>
            </w:r>
          </w:p>
        </w:tc>
      </w:tr>
      <w:tr w:rsidR="00B56A9C" w:rsidRPr="0079303B" w14:paraId="1D647032"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6F0F1ACA"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7. Многоквартирные и жилые дома с централизованным холодным и горячим водоснабжением, водоотведением, оборудованные унитазами, раковинами</w:t>
            </w:r>
          </w:p>
        </w:tc>
        <w:tc>
          <w:tcPr>
            <w:tcW w:w="587" w:type="pct"/>
            <w:tcBorders>
              <w:top w:val="nil"/>
              <w:left w:val="nil"/>
              <w:bottom w:val="single" w:sz="4" w:space="0" w:color="auto"/>
              <w:right w:val="single" w:sz="4" w:space="0" w:color="auto"/>
            </w:tcBorders>
            <w:shd w:val="clear" w:color="auto" w:fill="auto"/>
            <w:vAlign w:val="center"/>
            <w:hideMark/>
          </w:tcPr>
          <w:p w14:paraId="31839BB7"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20F9775A"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0,95</w:t>
            </w:r>
          </w:p>
        </w:tc>
      </w:tr>
      <w:tr w:rsidR="00B56A9C" w:rsidRPr="0079303B" w14:paraId="5E06DF57"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3130DFFE"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8. 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кухонными, ваннами сидячими длиной 1200 мм с душем</w:t>
            </w:r>
          </w:p>
        </w:tc>
        <w:tc>
          <w:tcPr>
            <w:tcW w:w="587" w:type="pct"/>
            <w:tcBorders>
              <w:top w:val="nil"/>
              <w:left w:val="nil"/>
              <w:bottom w:val="single" w:sz="4" w:space="0" w:color="auto"/>
              <w:right w:val="single" w:sz="4" w:space="0" w:color="auto"/>
            </w:tcBorders>
            <w:shd w:val="clear" w:color="auto" w:fill="auto"/>
            <w:vAlign w:val="center"/>
            <w:hideMark/>
          </w:tcPr>
          <w:p w14:paraId="3B0DE519"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1F1AB10C"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3,16</w:t>
            </w:r>
          </w:p>
        </w:tc>
      </w:tr>
      <w:tr w:rsidR="00B56A9C" w:rsidRPr="0079303B" w14:paraId="1B3B6F8E"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48B2FF78"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9. 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кухонными, ваннами длиной 1500 - 1550 мм с душем</w:t>
            </w:r>
          </w:p>
        </w:tc>
        <w:tc>
          <w:tcPr>
            <w:tcW w:w="587" w:type="pct"/>
            <w:tcBorders>
              <w:top w:val="nil"/>
              <w:left w:val="nil"/>
              <w:bottom w:val="single" w:sz="4" w:space="0" w:color="auto"/>
              <w:right w:val="single" w:sz="4" w:space="0" w:color="auto"/>
            </w:tcBorders>
            <w:shd w:val="clear" w:color="auto" w:fill="auto"/>
            <w:vAlign w:val="center"/>
            <w:hideMark/>
          </w:tcPr>
          <w:p w14:paraId="15FF89E5"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0759CDDE"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3,22</w:t>
            </w:r>
          </w:p>
        </w:tc>
      </w:tr>
      <w:tr w:rsidR="00B56A9C" w:rsidRPr="0079303B" w14:paraId="6F2DDF12"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52334D03"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10. 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кухонными, ваннами длиной 1650 - 1700 мм с душем</w:t>
            </w:r>
          </w:p>
        </w:tc>
        <w:tc>
          <w:tcPr>
            <w:tcW w:w="587" w:type="pct"/>
            <w:tcBorders>
              <w:top w:val="nil"/>
              <w:left w:val="nil"/>
              <w:bottom w:val="single" w:sz="4" w:space="0" w:color="auto"/>
              <w:right w:val="single" w:sz="4" w:space="0" w:color="auto"/>
            </w:tcBorders>
            <w:shd w:val="clear" w:color="auto" w:fill="auto"/>
            <w:vAlign w:val="center"/>
            <w:hideMark/>
          </w:tcPr>
          <w:p w14:paraId="151E4F4C"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46D4DCF8"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3,27</w:t>
            </w:r>
          </w:p>
        </w:tc>
      </w:tr>
      <w:tr w:rsidR="00B56A9C" w:rsidRPr="0079303B" w14:paraId="58A779AF"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4DD3B298"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11. 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кухонными, душем</w:t>
            </w:r>
          </w:p>
        </w:tc>
        <w:tc>
          <w:tcPr>
            <w:tcW w:w="587" w:type="pct"/>
            <w:tcBorders>
              <w:top w:val="nil"/>
              <w:left w:val="nil"/>
              <w:bottom w:val="single" w:sz="4" w:space="0" w:color="auto"/>
              <w:right w:val="single" w:sz="4" w:space="0" w:color="auto"/>
            </w:tcBorders>
            <w:shd w:val="clear" w:color="auto" w:fill="auto"/>
            <w:vAlign w:val="center"/>
            <w:hideMark/>
          </w:tcPr>
          <w:p w14:paraId="4D775134"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75730583"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2,84</w:t>
            </w:r>
          </w:p>
        </w:tc>
      </w:tr>
      <w:tr w:rsidR="00B56A9C" w:rsidRPr="0079303B" w14:paraId="0C326995"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2BF41B99"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12. 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кухонными, ваннами без душа</w:t>
            </w:r>
          </w:p>
        </w:tc>
        <w:tc>
          <w:tcPr>
            <w:tcW w:w="587" w:type="pct"/>
            <w:tcBorders>
              <w:top w:val="nil"/>
              <w:left w:val="nil"/>
              <w:bottom w:val="single" w:sz="4" w:space="0" w:color="auto"/>
              <w:right w:val="single" w:sz="4" w:space="0" w:color="auto"/>
            </w:tcBorders>
            <w:shd w:val="clear" w:color="auto" w:fill="auto"/>
            <w:vAlign w:val="center"/>
            <w:hideMark/>
          </w:tcPr>
          <w:p w14:paraId="4ED37B12"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22254E1D"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1,75</w:t>
            </w:r>
          </w:p>
        </w:tc>
      </w:tr>
      <w:tr w:rsidR="00B56A9C" w:rsidRPr="0079303B" w14:paraId="023A806B"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050931B4"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13. 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кухонными</w:t>
            </w:r>
          </w:p>
        </w:tc>
        <w:tc>
          <w:tcPr>
            <w:tcW w:w="587" w:type="pct"/>
            <w:tcBorders>
              <w:top w:val="nil"/>
              <w:left w:val="nil"/>
              <w:bottom w:val="single" w:sz="4" w:space="0" w:color="auto"/>
              <w:right w:val="single" w:sz="4" w:space="0" w:color="auto"/>
            </w:tcBorders>
            <w:shd w:val="clear" w:color="auto" w:fill="auto"/>
            <w:vAlign w:val="center"/>
            <w:hideMark/>
          </w:tcPr>
          <w:p w14:paraId="4CC47F30"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29502224"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1,49</w:t>
            </w:r>
          </w:p>
        </w:tc>
      </w:tr>
      <w:tr w:rsidR="00B56A9C" w:rsidRPr="0079303B" w14:paraId="2C911231"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195D4B56"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14. 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w:t>
            </w:r>
          </w:p>
        </w:tc>
        <w:tc>
          <w:tcPr>
            <w:tcW w:w="587" w:type="pct"/>
            <w:tcBorders>
              <w:top w:val="nil"/>
              <w:left w:val="nil"/>
              <w:bottom w:val="single" w:sz="4" w:space="0" w:color="auto"/>
              <w:right w:val="single" w:sz="4" w:space="0" w:color="auto"/>
            </w:tcBorders>
            <w:shd w:val="clear" w:color="auto" w:fill="auto"/>
            <w:vAlign w:val="center"/>
            <w:hideMark/>
          </w:tcPr>
          <w:p w14:paraId="2B1FDA25"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000074E4"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0,95</w:t>
            </w:r>
          </w:p>
        </w:tc>
      </w:tr>
      <w:tr w:rsidR="00B56A9C" w:rsidRPr="0079303B" w14:paraId="5B33087C"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5473A097"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57. Общежития и многоквартирные дома, ранее использовавшиеся как общежития, иной специализированный жилищный фонд, схожий по техническим характеристикам с общежитиями, с централизованным холодным и горячим водоснабжением, водоотведением коридорного типа с общими кухнями, туалетами на каждом этаже и блоками душевых на одном из этажей, кухонными мойками, раковинами</w:t>
            </w:r>
          </w:p>
        </w:tc>
        <w:tc>
          <w:tcPr>
            <w:tcW w:w="587" w:type="pct"/>
            <w:tcBorders>
              <w:top w:val="nil"/>
              <w:left w:val="nil"/>
              <w:bottom w:val="single" w:sz="4" w:space="0" w:color="auto"/>
              <w:right w:val="single" w:sz="4" w:space="0" w:color="auto"/>
            </w:tcBorders>
            <w:shd w:val="clear" w:color="auto" w:fill="auto"/>
            <w:vAlign w:val="center"/>
            <w:hideMark/>
          </w:tcPr>
          <w:p w14:paraId="72E4B0B8"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4A5C8A50"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1,09</w:t>
            </w:r>
          </w:p>
        </w:tc>
      </w:tr>
      <w:tr w:rsidR="00B56A9C" w:rsidRPr="0079303B" w14:paraId="3225710A"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4FD96CB0"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 xml:space="preserve">58. Общежития и многоквартирные дома, ранее использовавшиеся как общежития, иной специализированный жилищный фонд, </w:t>
            </w:r>
            <w:r w:rsidRPr="0079303B">
              <w:rPr>
                <w:color w:val="000000"/>
                <w:sz w:val="20"/>
                <w:szCs w:val="20"/>
                <w:lang w:bidi="ar-SA"/>
              </w:rPr>
              <w:lastRenderedPageBreak/>
              <w:t>схожий по техническим характеристикам с общежитиями, с централизованным холодным и горячим водоснабжением, водоотведением коридорного типа с общими кухнями, туалетами и блоками душевых на каждом этаже, кухонными мойками, раковинами</w:t>
            </w:r>
          </w:p>
        </w:tc>
        <w:tc>
          <w:tcPr>
            <w:tcW w:w="587" w:type="pct"/>
            <w:tcBorders>
              <w:top w:val="nil"/>
              <w:left w:val="nil"/>
              <w:bottom w:val="single" w:sz="4" w:space="0" w:color="auto"/>
              <w:right w:val="single" w:sz="4" w:space="0" w:color="auto"/>
            </w:tcBorders>
            <w:shd w:val="clear" w:color="auto" w:fill="auto"/>
            <w:vAlign w:val="center"/>
            <w:hideMark/>
          </w:tcPr>
          <w:p w14:paraId="632B8E80"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lastRenderedPageBreak/>
              <w:t xml:space="preserve">куб. метр в месяц </w:t>
            </w:r>
            <w:r w:rsidRPr="0079303B">
              <w:rPr>
                <w:color w:val="000000"/>
                <w:sz w:val="20"/>
                <w:szCs w:val="20"/>
                <w:lang w:bidi="ar-SA"/>
              </w:rPr>
              <w:lastRenderedPageBreak/>
              <w:t>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1906BA4A"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lastRenderedPageBreak/>
              <w:t>1,3</w:t>
            </w:r>
          </w:p>
        </w:tc>
      </w:tr>
      <w:tr w:rsidR="00B56A9C" w:rsidRPr="0079303B" w14:paraId="17E5EBA7"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616E6366"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lastRenderedPageBreak/>
              <w:t>59. Общежития и многоквартирные дома, ранее использовавшиеся как общежития, иной специализированный жилищный фонд, схожий по техническим характеристикам с общежитиями, с централизованным холодным и горячим водоснабжением, водоотведением секционного типа с общими кухнями, туалетами и блоками душевых в каждой секции, кухонными мойками, раковинами</w:t>
            </w:r>
          </w:p>
        </w:tc>
        <w:tc>
          <w:tcPr>
            <w:tcW w:w="587" w:type="pct"/>
            <w:tcBorders>
              <w:top w:val="nil"/>
              <w:left w:val="nil"/>
              <w:bottom w:val="single" w:sz="4" w:space="0" w:color="auto"/>
              <w:right w:val="single" w:sz="4" w:space="0" w:color="auto"/>
            </w:tcBorders>
            <w:shd w:val="clear" w:color="auto" w:fill="auto"/>
            <w:vAlign w:val="center"/>
            <w:hideMark/>
          </w:tcPr>
          <w:p w14:paraId="62E826EE"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7F2A615B"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1,92</w:t>
            </w:r>
          </w:p>
        </w:tc>
      </w:tr>
      <w:tr w:rsidR="00B56A9C" w:rsidRPr="0079303B" w14:paraId="04E78AB1"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6A8E286D"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60. Общежития и многоквартирные дома, ранее использовавшиеся как общежития, иной специализированный жилищный фонд, схожий по техническим характеристикам с общежитиями, с централизованным холодным и горячим водоснабжением, водоотведением гостиничного типа с раковиной и унитазом при каждой квартире и блоком душевых на одном из этажей</w:t>
            </w:r>
          </w:p>
        </w:tc>
        <w:tc>
          <w:tcPr>
            <w:tcW w:w="587" w:type="pct"/>
            <w:tcBorders>
              <w:top w:val="nil"/>
              <w:left w:val="nil"/>
              <w:bottom w:val="single" w:sz="4" w:space="0" w:color="auto"/>
              <w:right w:val="single" w:sz="4" w:space="0" w:color="auto"/>
            </w:tcBorders>
            <w:shd w:val="clear" w:color="auto" w:fill="auto"/>
            <w:vAlign w:val="center"/>
            <w:hideMark/>
          </w:tcPr>
          <w:p w14:paraId="6AB1D7BA"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43ADFD9F"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1,17</w:t>
            </w:r>
          </w:p>
        </w:tc>
      </w:tr>
      <w:tr w:rsidR="00B56A9C" w:rsidRPr="0079303B" w14:paraId="415874C1"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41C0582E"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61. Общежития и многоквартирные дома, ранее использовавшиеся как общежития, иной специализированный жилищный фонд, схожий по техническим характеристикам с общежитиями, с централизованным холодным и горячим водоснабжением, водоотведением гостиничного типа с раковиной, унитазом и душем при каждой квартире</w:t>
            </w:r>
          </w:p>
        </w:tc>
        <w:tc>
          <w:tcPr>
            <w:tcW w:w="587" w:type="pct"/>
            <w:tcBorders>
              <w:top w:val="nil"/>
              <w:left w:val="nil"/>
              <w:bottom w:val="single" w:sz="4" w:space="0" w:color="auto"/>
              <w:right w:val="single" w:sz="4" w:space="0" w:color="auto"/>
            </w:tcBorders>
            <w:shd w:val="clear" w:color="auto" w:fill="auto"/>
            <w:vAlign w:val="center"/>
            <w:hideMark/>
          </w:tcPr>
          <w:p w14:paraId="0B03B92D"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28E3AC5F"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2,3</w:t>
            </w:r>
          </w:p>
        </w:tc>
      </w:tr>
      <w:tr w:rsidR="00B56A9C" w:rsidRPr="0079303B" w14:paraId="4A9F712A"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7983EB73"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62. Общежития и многоквартирные дома, ранее использовавшиеся как общежития, иной специализированный жилищный фонд, схожий по техническим характеристикам с общежитиями, с централизованным холодным и горячим водоснабжением, без централизованного водоотведения коридорного типа с общими кухнями, туалетами на каждом этаже и блоками душевых на одном из этажей, кухонными мойками, раковинами</w:t>
            </w:r>
          </w:p>
        </w:tc>
        <w:tc>
          <w:tcPr>
            <w:tcW w:w="587" w:type="pct"/>
            <w:tcBorders>
              <w:top w:val="nil"/>
              <w:left w:val="nil"/>
              <w:bottom w:val="single" w:sz="4" w:space="0" w:color="auto"/>
              <w:right w:val="single" w:sz="4" w:space="0" w:color="auto"/>
            </w:tcBorders>
            <w:shd w:val="clear" w:color="auto" w:fill="auto"/>
            <w:vAlign w:val="center"/>
            <w:hideMark/>
          </w:tcPr>
          <w:p w14:paraId="54EC84BA"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10ACA76B"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1,09</w:t>
            </w:r>
          </w:p>
        </w:tc>
      </w:tr>
      <w:tr w:rsidR="00B56A9C" w:rsidRPr="0079303B" w14:paraId="02FAB2B3"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61C5220F"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63. Общежития и многоквартирные дома, ранее использовавшиеся как общежития, иной специализированный жилищный фонд, схожий по техническим характеристикам с общежитиями, с централизованным холодным и горячим водоснабжением, без централизованного водоотведения коридорного типа с общими кухнями, туалетами и блоками душевых на каждом этаже, кухонными мойками, раковинами</w:t>
            </w:r>
          </w:p>
        </w:tc>
        <w:tc>
          <w:tcPr>
            <w:tcW w:w="587" w:type="pct"/>
            <w:tcBorders>
              <w:top w:val="nil"/>
              <w:left w:val="nil"/>
              <w:bottom w:val="single" w:sz="4" w:space="0" w:color="auto"/>
              <w:right w:val="single" w:sz="4" w:space="0" w:color="auto"/>
            </w:tcBorders>
            <w:shd w:val="clear" w:color="auto" w:fill="auto"/>
            <w:vAlign w:val="center"/>
            <w:hideMark/>
          </w:tcPr>
          <w:p w14:paraId="62B8966E"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5E6FD2E6"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1,3</w:t>
            </w:r>
          </w:p>
        </w:tc>
      </w:tr>
      <w:tr w:rsidR="00B56A9C" w:rsidRPr="0079303B" w14:paraId="0B6AEB37"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66A63B24"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64. Общежития и многоквартирные дома, ранее использовавшиеся как общежития, иной специализированный жилищный фонд, схожий по техническим характеристикам с общежитиями, с централизованным холодным и горячим водоснабжением, без централизованного водоотведения секционного типа с общими кухнями, туалетами и блоками душевых в каждой секции, кухонными мойками, раковинами</w:t>
            </w:r>
          </w:p>
        </w:tc>
        <w:tc>
          <w:tcPr>
            <w:tcW w:w="587" w:type="pct"/>
            <w:tcBorders>
              <w:top w:val="nil"/>
              <w:left w:val="nil"/>
              <w:bottom w:val="single" w:sz="4" w:space="0" w:color="auto"/>
              <w:right w:val="single" w:sz="4" w:space="0" w:color="auto"/>
            </w:tcBorders>
            <w:shd w:val="clear" w:color="auto" w:fill="auto"/>
            <w:vAlign w:val="center"/>
            <w:hideMark/>
          </w:tcPr>
          <w:p w14:paraId="1237C42D"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006DB2A4"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1,92</w:t>
            </w:r>
          </w:p>
        </w:tc>
      </w:tr>
      <w:tr w:rsidR="00B56A9C" w:rsidRPr="0079303B" w14:paraId="0C969C87"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1FCE41D9"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65. Общежития и многоквартирные дома, ранее использовавшиеся как общежития, иной специализированный жилищный фонд, схожий по техническим характеристикам с общежитиями, с централизованным холодным и горячим водоснабжением, без централизованного водоотведения гостиничного типа с раковиной и унитазом при каждой квартире и блоком душевых на одном из этажей</w:t>
            </w:r>
          </w:p>
        </w:tc>
        <w:tc>
          <w:tcPr>
            <w:tcW w:w="587" w:type="pct"/>
            <w:tcBorders>
              <w:top w:val="nil"/>
              <w:left w:val="nil"/>
              <w:bottom w:val="single" w:sz="4" w:space="0" w:color="auto"/>
              <w:right w:val="single" w:sz="4" w:space="0" w:color="auto"/>
            </w:tcBorders>
            <w:shd w:val="clear" w:color="auto" w:fill="auto"/>
            <w:vAlign w:val="center"/>
            <w:hideMark/>
          </w:tcPr>
          <w:p w14:paraId="46C0EEE5"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7299AD34"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1,17</w:t>
            </w:r>
          </w:p>
        </w:tc>
      </w:tr>
      <w:tr w:rsidR="00B56A9C" w:rsidRPr="0079303B" w14:paraId="3B79966E" w14:textId="77777777" w:rsidTr="00123D58">
        <w:trPr>
          <w:trHeight w:val="20"/>
        </w:trPr>
        <w:tc>
          <w:tcPr>
            <w:tcW w:w="3611" w:type="pct"/>
            <w:tcBorders>
              <w:top w:val="nil"/>
              <w:left w:val="single" w:sz="4" w:space="0" w:color="auto"/>
              <w:bottom w:val="single" w:sz="4" w:space="0" w:color="auto"/>
              <w:right w:val="single" w:sz="4" w:space="0" w:color="auto"/>
            </w:tcBorders>
            <w:shd w:val="clear" w:color="auto" w:fill="auto"/>
            <w:vAlign w:val="center"/>
            <w:hideMark/>
          </w:tcPr>
          <w:p w14:paraId="08FFAB9B" w14:textId="77777777" w:rsidR="00B56A9C" w:rsidRPr="0079303B" w:rsidRDefault="00B56A9C" w:rsidP="00123D58">
            <w:pPr>
              <w:autoSpaceDE/>
              <w:autoSpaceDN/>
              <w:spacing w:line="240" w:lineRule="auto"/>
              <w:ind w:firstLine="0"/>
              <w:jc w:val="left"/>
              <w:rPr>
                <w:color w:val="000000"/>
                <w:sz w:val="20"/>
                <w:szCs w:val="20"/>
                <w:lang w:bidi="ar-SA"/>
              </w:rPr>
            </w:pPr>
            <w:r w:rsidRPr="0079303B">
              <w:rPr>
                <w:color w:val="000000"/>
                <w:sz w:val="20"/>
                <w:szCs w:val="20"/>
                <w:lang w:bidi="ar-SA"/>
              </w:rPr>
              <w:t>66. Общежития и многоквартирные дома, ранее использовавшиеся как общежития, иной специализированный жилищный фонд, схожий по техническим характеристикам с общежитиями, с централизованным холодным и горячим водоснабжением, без централизованного водоотведения гостиничного типа с раковиной, унитазом и душем при каждой квартире</w:t>
            </w:r>
          </w:p>
        </w:tc>
        <w:tc>
          <w:tcPr>
            <w:tcW w:w="587" w:type="pct"/>
            <w:tcBorders>
              <w:top w:val="nil"/>
              <w:left w:val="nil"/>
              <w:bottom w:val="single" w:sz="4" w:space="0" w:color="auto"/>
              <w:right w:val="single" w:sz="4" w:space="0" w:color="auto"/>
            </w:tcBorders>
            <w:shd w:val="clear" w:color="auto" w:fill="auto"/>
            <w:vAlign w:val="center"/>
            <w:hideMark/>
          </w:tcPr>
          <w:p w14:paraId="53671480"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человека</w:t>
            </w:r>
          </w:p>
        </w:tc>
        <w:tc>
          <w:tcPr>
            <w:tcW w:w="802" w:type="pct"/>
            <w:tcBorders>
              <w:top w:val="nil"/>
              <w:left w:val="nil"/>
              <w:bottom w:val="single" w:sz="4" w:space="0" w:color="auto"/>
              <w:right w:val="single" w:sz="4" w:space="0" w:color="auto"/>
            </w:tcBorders>
            <w:shd w:val="clear" w:color="auto" w:fill="auto"/>
            <w:vAlign w:val="center"/>
            <w:hideMark/>
          </w:tcPr>
          <w:p w14:paraId="348A5F5F" w14:textId="77777777" w:rsidR="00B56A9C" w:rsidRPr="0079303B" w:rsidRDefault="00B56A9C" w:rsidP="00123D58">
            <w:pPr>
              <w:autoSpaceDE/>
              <w:autoSpaceDN/>
              <w:spacing w:line="240" w:lineRule="auto"/>
              <w:ind w:firstLine="0"/>
              <w:jc w:val="center"/>
              <w:rPr>
                <w:color w:val="000000"/>
                <w:sz w:val="20"/>
                <w:szCs w:val="20"/>
                <w:lang w:bidi="ar-SA"/>
              </w:rPr>
            </w:pPr>
            <w:r w:rsidRPr="0079303B">
              <w:rPr>
                <w:color w:val="000000"/>
                <w:sz w:val="20"/>
                <w:szCs w:val="20"/>
                <w:lang w:bidi="ar-SA"/>
              </w:rPr>
              <w:t>2,3</w:t>
            </w:r>
          </w:p>
        </w:tc>
      </w:tr>
    </w:tbl>
    <w:p w14:paraId="78CAE436" w14:textId="55E2677F" w:rsidR="00B56A9C" w:rsidRPr="0079303B" w:rsidRDefault="00B56A9C" w:rsidP="00FF1D18">
      <w:pPr>
        <w:rPr>
          <w:lang w:eastAsia="en-US" w:bidi="ar-SA"/>
        </w:rPr>
      </w:pPr>
    </w:p>
    <w:p w14:paraId="69A94E19" w14:textId="4547539C" w:rsidR="00B56A9C" w:rsidRPr="0079303B" w:rsidRDefault="00B56A9C" w:rsidP="00FF1D18">
      <w:pPr>
        <w:rPr>
          <w:lang w:eastAsia="en-US" w:bidi="ar-SA"/>
        </w:rPr>
      </w:pPr>
    </w:p>
    <w:p w14:paraId="5C5F707F" w14:textId="77777777" w:rsidR="00B56A9C" w:rsidRPr="0079303B" w:rsidRDefault="00B56A9C" w:rsidP="00FF1D18">
      <w:pPr>
        <w:rPr>
          <w:lang w:eastAsia="en-US" w:bidi="ar-SA"/>
        </w:rPr>
        <w:sectPr w:rsidR="00B56A9C" w:rsidRPr="0079303B" w:rsidSect="00B56A9C">
          <w:pgSz w:w="16840" w:h="11907" w:orient="landscape" w:code="9"/>
          <w:pgMar w:top="1701" w:right="567" w:bottom="567" w:left="567" w:header="0" w:footer="590" w:gutter="0"/>
          <w:cols w:space="720"/>
          <w:docGrid w:linePitch="299"/>
        </w:sectPr>
      </w:pPr>
    </w:p>
    <w:p w14:paraId="4362F20F" w14:textId="7DA621DD" w:rsidR="00D31E49" w:rsidRPr="0079303B" w:rsidRDefault="00D31E49" w:rsidP="00D31E49">
      <w:pPr>
        <w:rPr>
          <w:lang w:eastAsia="en-US" w:bidi="ar-SA"/>
        </w:rPr>
      </w:pPr>
      <w:r w:rsidRPr="0079303B">
        <w:rPr>
          <w:lang w:eastAsia="en-US" w:bidi="ar-SA"/>
        </w:rPr>
        <w:lastRenderedPageBreak/>
        <w:t>Нормативы потребления населением коммунальных услуг по холодному водоснабжению, горячему водоснабжению и водоотведению и нормативов потребления холодной воды и горячей воды в целях содержания общего имущества в многоквартирном доме на территории Удм</w:t>
      </w:r>
      <w:r w:rsidR="000C5BC2">
        <w:rPr>
          <w:lang w:eastAsia="en-US" w:bidi="ar-SA"/>
        </w:rPr>
        <w:t>уртской Республики установлены п</w:t>
      </w:r>
      <w:r w:rsidRPr="0079303B">
        <w:rPr>
          <w:lang w:eastAsia="en-US" w:bidi="ar-SA"/>
        </w:rPr>
        <w:t>остановлением Правительства Удмуртской Республики от 22 мая 2017 года №</w:t>
      </w:r>
      <w:r w:rsidR="000C5BC2">
        <w:rPr>
          <w:lang w:eastAsia="en-US" w:bidi="ar-SA"/>
        </w:rPr>
        <w:t xml:space="preserve"> </w:t>
      </w:r>
      <w:r w:rsidRPr="0079303B">
        <w:rPr>
          <w:lang w:eastAsia="en-US" w:bidi="ar-SA"/>
        </w:rPr>
        <w:t>208, и представлены в таблице ниже.</w:t>
      </w:r>
    </w:p>
    <w:p w14:paraId="0B7031B9" w14:textId="3D6A3161" w:rsidR="00FF1D18" w:rsidRPr="0079303B" w:rsidRDefault="00FF1D18" w:rsidP="00FF1D18">
      <w:pPr>
        <w:pStyle w:val="af4"/>
        <w:rPr>
          <w:lang w:eastAsia="en-US" w:bidi="ar-SA"/>
        </w:rPr>
      </w:pPr>
      <w:r w:rsidRPr="0079303B">
        <w:t>Таблица </w:t>
      </w:r>
      <w:r w:rsidRPr="0079303B">
        <w:fldChar w:fldCharType="begin"/>
      </w:r>
      <w:r w:rsidRPr="0079303B">
        <w:instrText xml:space="preserve"> SEQ Таблица \* ARABIC </w:instrText>
      </w:r>
      <w:r w:rsidRPr="0079303B">
        <w:fldChar w:fldCharType="separate"/>
      </w:r>
      <w:r w:rsidR="0073345B">
        <w:rPr>
          <w:noProof/>
        </w:rPr>
        <w:t>9</w:t>
      </w:r>
      <w:r w:rsidRPr="0079303B">
        <w:fldChar w:fldCharType="end"/>
      </w:r>
      <w:r w:rsidRPr="0079303B">
        <w:t xml:space="preserve">. Нормативы потребления населением коммунальных услуг по холодному водоснабжению, горячему водоснабжению и водоотведению в жилых помещениях при отсутствии приборов учета холодной воды, горячей воды и сточных бытовых вод на территории населенных пунктов </w:t>
      </w:r>
      <w:r w:rsidR="00D31E49" w:rsidRPr="0079303B">
        <w:t>Удмуртской Республики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2322"/>
        <w:gridCol w:w="1218"/>
        <w:gridCol w:w="3418"/>
      </w:tblGrid>
      <w:tr w:rsidR="00D31E49" w:rsidRPr="0079303B" w14:paraId="741FF356" w14:textId="77777777" w:rsidTr="005055D5">
        <w:trPr>
          <w:trHeight w:val="20"/>
        </w:trPr>
        <w:tc>
          <w:tcPr>
            <w:tcW w:w="1470" w:type="pct"/>
            <w:shd w:val="clear" w:color="auto" w:fill="auto"/>
            <w:vAlign w:val="center"/>
            <w:hideMark/>
          </w:tcPr>
          <w:p w14:paraId="56A950BF" w14:textId="77777777" w:rsidR="00D31E49" w:rsidRPr="0079303B" w:rsidRDefault="00D31E49" w:rsidP="00123D58">
            <w:pPr>
              <w:autoSpaceDE/>
              <w:autoSpaceDN/>
              <w:spacing w:line="240" w:lineRule="auto"/>
              <w:ind w:firstLine="0"/>
              <w:jc w:val="center"/>
              <w:rPr>
                <w:b/>
                <w:bCs/>
                <w:color w:val="000000"/>
                <w:sz w:val="20"/>
                <w:szCs w:val="20"/>
                <w:lang w:bidi="ar-SA"/>
              </w:rPr>
            </w:pPr>
            <w:r w:rsidRPr="0079303B">
              <w:rPr>
                <w:b/>
                <w:bCs/>
                <w:color w:val="000000"/>
                <w:sz w:val="20"/>
                <w:szCs w:val="20"/>
                <w:lang w:bidi="ar-SA"/>
              </w:rPr>
              <w:t>Категории жилых помещений</w:t>
            </w:r>
          </w:p>
        </w:tc>
        <w:tc>
          <w:tcPr>
            <w:tcW w:w="1178" w:type="pct"/>
            <w:shd w:val="clear" w:color="auto" w:fill="auto"/>
            <w:vAlign w:val="center"/>
            <w:hideMark/>
          </w:tcPr>
          <w:p w14:paraId="388BA46D" w14:textId="77777777" w:rsidR="00D31E49" w:rsidRPr="0079303B" w:rsidRDefault="00D31E49" w:rsidP="00123D58">
            <w:pPr>
              <w:autoSpaceDE/>
              <w:autoSpaceDN/>
              <w:spacing w:line="240" w:lineRule="auto"/>
              <w:ind w:firstLine="0"/>
              <w:jc w:val="center"/>
              <w:rPr>
                <w:b/>
                <w:bCs/>
                <w:color w:val="000000"/>
                <w:sz w:val="20"/>
                <w:szCs w:val="20"/>
                <w:lang w:bidi="ar-SA"/>
              </w:rPr>
            </w:pPr>
            <w:r w:rsidRPr="0079303B">
              <w:rPr>
                <w:b/>
                <w:bCs/>
                <w:color w:val="000000"/>
                <w:sz w:val="20"/>
                <w:szCs w:val="20"/>
                <w:lang w:bidi="ar-SA"/>
              </w:rPr>
              <w:t>Единица измерения</w:t>
            </w:r>
          </w:p>
        </w:tc>
        <w:tc>
          <w:tcPr>
            <w:tcW w:w="618" w:type="pct"/>
            <w:shd w:val="clear" w:color="auto" w:fill="auto"/>
            <w:vAlign w:val="center"/>
            <w:hideMark/>
          </w:tcPr>
          <w:p w14:paraId="602FB8CC" w14:textId="77777777" w:rsidR="00D31E49" w:rsidRPr="0079303B" w:rsidRDefault="00D31E49" w:rsidP="00123D58">
            <w:pPr>
              <w:autoSpaceDE/>
              <w:autoSpaceDN/>
              <w:spacing w:line="240" w:lineRule="auto"/>
              <w:ind w:firstLine="0"/>
              <w:jc w:val="center"/>
              <w:rPr>
                <w:b/>
                <w:bCs/>
                <w:color w:val="000000"/>
                <w:sz w:val="20"/>
                <w:szCs w:val="20"/>
                <w:lang w:bidi="ar-SA"/>
              </w:rPr>
            </w:pPr>
            <w:r w:rsidRPr="0079303B">
              <w:rPr>
                <w:b/>
                <w:bCs/>
                <w:color w:val="000000"/>
                <w:sz w:val="20"/>
                <w:szCs w:val="20"/>
                <w:lang w:bidi="ar-SA"/>
              </w:rPr>
              <w:t>Этажность</w:t>
            </w:r>
          </w:p>
        </w:tc>
        <w:tc>
          <w:tcPr>
            <w:tcW w:w="1734" w:type="pct"/>
            <w:shd w:val="clear" w:color="auto" w:fill="auto"/>
            <w:vAlign w:val="center"/>
            <w:hideMark/>
          </w:tcPr>
          <w:p w14:paraId="21D143BA" w14:textId="77777777" w:rsidR="00D31E49" w:rsidRPr="0079303B" w:rsidRDefault="00D31E49" w:rsidP="00123D58">
            <w:pPr>
              <w:autoSpaceDE/>
              <w:autoSpaceDN/>
              <w:spacing w:line="240" w:lineRule="auto"/>
              <w:ind w:firstLine="0"/>
              <w:jc w:val="center"/>
              <w:rPr>
                <w:b/>
                <w:bCs/>
                <w:color w:val="000000"/>
                <w:sz w:val="20"/>
                <w:szCs w:val="20"/>
                <w:lang w:bidi="ar-SA"/>
              </w:rPr>
            </w:pPr>
            <w:r w:rsidRPr="0079303B">
              <w:rPr>
                <w:b/>
                <w:bCs/>
                <w:color w:val="000000"/>
                <w:sz w:val="20"/>
                <w:szCs w:val="20"/>
                <w:lang w:bidi="ar-SA"/>
              </w:rPr>
              <w:t>Норматив потребления горячей воды в целях содержания общего имущества в многоквартирном доме</w:t>
            </w:r>
          </w:p>
        </w:tc>
      </w:tr>
      <w:tr w:rsidR="00D31E49" w:rsidRPr="0079303B" w14:paraId="07117AEC" w14:textId="77777777" w:rsidTr="005055D5">
        <w:trPr>
          <w:trHeight w:val="20"/>
        </w:trPr>
        <w:tc>
          <w:tcPr>
            <w:tcW w:w="1470" w:type="pct"/>
            <w:vMerge w:val="restart"/>
            <w:shd w:val="clear" w:color="auto" w:fill="auto"/>
            <w:vAlign w:val="center"/>
            <w:hideMark/>
          </w:tcPr>
          <w:p w14:paraId="08C71000" w14:textId="77777777" w:rsidR="00D31E49" w:rsidRPr="0079303B" w:rsidRDefault="00D31E49" w:rsidP="00123D58">
            <w:pPr>
              <w:autoSpaceDE/>
              <w:autoSpaceDN/>
              <w:spacing w:line="240" w:lineRule="auto"/>
              <w:ind w:firstLine="0"/>
              <w:jc w:val="left"/>
              <w:rPr>
                <w:color w:val="000000"/>
                <w:sz w:val="20"/>
                <w:szCs w:val="20"/>
                <w:lang w:bidi="ar-SA"/>
              </w:rPr>
            </w:pPr>
            <w:r w:rsidRPr="0079303B">
              <w:rPr>
                <w:color w:val="000000"/>
                <w:sz w:val="20"/>
                <w:szCs w:val="20"/>
                <w:lang w:bidi="ar-SA"/>
              </w:rPr>
              <w:t>1. Многоквартирные дома с централизованным холодным и горячим водоснабжением, водоотведением</w:t>
            </w:r>
          </w:p>
        </w:tc>
        <w:tc>
          <w:tcPr>
            <w:tcW w:w="1178" w:type="pct"/>
            <w:vMerge w:val="restart"/>
            <w:shd w:val="clear" w:color="auto" w:fill="auto"/>
            <w:vAlign w:val="center"/>
            <w:hideMark/>
          </w:tcPr>
          <w:p w14:paraId="57BD76E3" w14:textId="77777777" w:rsidR="00D31E49" w:rsidRPr="0079303B" w:rsidRDefault="00D31E49" w:rsidP="00123D58">
            <w:pPr>
              <w:autoSpaceDE/>
              <w:autoSpaceDN/>
              <w:spacing w:line="240" w:lineRule="auto"/>
              <w:ind w:firstLine="0"/>
              <w:jc w:val="center"/>
              <w:rPr>
                <w:color w:val="000000"/>
                <w:sz w:val="20"/>
                <w:szCs w:val="20"/>
                <w:lang w:bidi="ar-SA"/>
              </w:rPr>
            </w:pPr>
            <w:r w:rsidRPr="0079303B">
              <w:rPr>
                <w:color w:val="000000"/>
                <w:sz w:val="20"/>
                <w:szCs w:val="20"/>
                <w:lang w:bidi="ar-SA"/>
              </w:rPr>
              <w:t>куб. метр в месяц на кв. метр общей площади</w:t>
            </w:r>
          </w:p>
        </w:tc>
        <w:tc>
          <w:tcPr>
            <w:tcW w:w="618" w:type="pct"/>
            <w:shd w:val="clear" w:color="auto" w:fill="auto"/>
            <w:vAlign w:val="center"/>
            <w:hideMark/>
          </w:tcPr>
          <w:p w14:paraId="1A86C6B9" w14:textId="77777777" w:rsidR="00D31E49" w:rsidRPr="0079303B" w:rsidRDefault="00D31E49" w:rsidP="00123D58">
            <w:pPr>
              <w:autoSpaceDE/>
              <w:autoSpaceDN/>
              <w:spacing w:line="240" w:lineRule="auto"/>
              <w:ind w:firstLine="0"/>
              <w:jc w:val="center"/>
              <w:rPr>
                <w:color w:val="000000"/>
                <w:sz w:val="20"/>
                <w:szCs w:val="20"/>
                <w:lang w:bidi="ar-SA"/>
              </w:rPr>
            </w:pPr>
            <w:r w:rsidRPr="0079303B">
              <w:rPr>
                <w:color w:val="000000"/>
                <w:sz w:val="20"/>
                <w:szCs w:val="20"/>
                <w:lang w:bidi="ar-SA"/>
              </w:rPr>
              <w:t>от 1 до 5</w:t>
            </w:r>
          </w:p>
        </w:tc>
        <w:tc>
          <w:tcPr>
            <w:tcW w:w="1734" w:type="pct"/>
            <w:shd w:val="clear" w:color="auto" w:fill="auto"/>
            <w:vAlign w:val="center"/>
            <w:hideMark/>
          </w:tcPr>
          <w:p w14:paraId="3F825C08" w14:textId="77777777" w:rsidR="00D31E49" w:rsidRPr="0079303B" w:rsidRDefault="00D31E49" w:rsidP="00123D58">
            <w:pPr>
              <w:autoSpaceDE/>
              <w:autoSpaceDN/>
              <w:spacing w:line="240" w:lineRule="auto"/>
              <w:ind w:firstLine="0"/>
              <w:jc w:val="center"/>
              <w:rPr>
                <w:color w:val="000000"/>
                <w:sz w:val="20"/>
                <w:szCs w:val="20"/>
                <w:lang w:bidi="ar-SA"/>
              </w:rPr>
            </w:pPr>
            <w:r w:rsidRPr="0079303B">
              <w:rPr>
                <w:color w:val="000000"/>
                <w:sz w:val="20"/>
                <w:szCs w:val="20"/>
                <w:lang w:bidi="ar-SA"/>
              </w:rPr>
              <w:t>0,033</w:t>
            </w:r>
          </w:p>
        </w:tc>
      </w:tr>
      <w:tr w:rsidR="00D31E49" w:rsidRPr="0079303B" w14:paraId="019C961F" w14:textId="77777777" w:rsidTr="005055D5">
        <w:trPr>
          <w:trHeight w:val="20"/>
        </w:trPr>
        <w:tc>
          <w:tcPr>
            <w:tcW w:w="1470" w:type="pct"/>
            <w:vMerge/>
            <w:shd w:val="clear" w:color="auto" w:fill="auto"/>
            <w:vAlign w:val="center"/>
            <w:hideMark/>
          </w:tcPr>
          <w:p w14:paraId="44A5654F" w14:textId="77777777" w:rsidR="00D31E49" w:rsidRPr="0079303B" w:rsidRDefault="00D31E49" w:rsidP="00123D58">
            <w:pPr>
              <w:autoSpaceDE/>
              <w:autoSpaceDN/>
              <w:spacing w:line="240" w:lineRule="auto"/>
              <w:ind w:firstLine="0"/>
              <w:jc w:val="left"/>
              <w:rPr>
                <w:color w:val="000000"/>
                <w:sz w:val="20"/>
                <w:szCs w:val="20"/>
                <w:lang w:bidi="ar-SA"/>
              </w:rPr>
            </w:pPr>
          </w:p>
        </w:tc>
        <w:tc>
          <w:tcPr>
            <w:tcW w:w="1178" w:type="pct"/>
            <w:vMerge/>
            <w:shd w:val="clear" w:color="auto" w:fill="auto"/>
            <w:vAlign w:val="center"/>
            <w:hideMark/>
          </w:tcPr>
          <w:p w14:paraId="182C5CAC" w14:textId="77777777" w:rsidR="00D31E49" w:rsidRPr="0079303B" w:rsidRDefault="00D31E49" w:rsidP="00123D58">
            <w:pPr>
              <w:autoSpaceDE/>
              <w:autoSpaceDN/>
              <w:spacing w:line="240" w:lineRule="auto"/>
              <w:ind w:firstLine="0"/>
              <w:jc w:val="left"/>
              <w:rPr>
                <w:color w:val="000000"/>
                <w:sz w:val="20"/>
                <w:szCs w:val="20"/>
                <w:lang w:bidi="ar-SA"/>
              </w:rPr>
            </w:pPr>
          </w:p>
        </w:tc>
        <w:tc>
          <w:tcPr>
            <w:tcW w:w="618" w:type="pct"/>
            <w:shd w:val="clear" w:color="auto" w:fill="auto"/>
            <w:vAlign w:val="center"/>
            <w:hideMark/>
          </w:tcPr>
          <w:p w14:paraId="78EBE535" w14:textId="77777777" w:rsidR="00D31E49" w:rsidRPr="0079303B" w:rsidRDefault="00D31E49" w:rsidP="00123D58">
            <w:pPr>
              <w:autoSpaceDE/>
              <w:autoSpaceDN/>
              <w:spacing w:line="240" w:lineRule="auto"/>
              <w:ind w:firstLine="0"/>
              <w:jc w:val="center"/>
              <w:rPr>
                <w:color w:val="000000"/>
                <w:sz w:val="20"/>
                <w:szCs w:val="20"/>
                <w:lang w:bidi="ar-SA"/>
              </w:rPr>
            </w:pPr>
            <w:r w:rsidRPr="0079303B">
              <w:rPr>
                <w:color w:val="000000"/>
                <w:sz w:val="20"/>
                <w:szCs w:val="20"/>
                <w:lang w:bidi="ar-SA"/>
              </w:rPr>
              <w:t>от 6 до 9</w:t>
            </w:r>
          </w:p>
        </w:tc>
        <w:tc>
          <w:tcPr>
            <w:tcW w:w="1734" w:type="pct"/>
            <w:shd w:val="clear" w:color="auto" w:fill="auto"/>
            <w:vAlign w:val="center"/>
            <w:hideMark/>
          </w:tcPr>
          <w:p w14:paraId="0CC52156" w14:textId="77777777" w:rsidR="00D31E49" w:rsidRPr="0079303B" w:rsidRDefault="00D31E49" w:rsidP="00123D58">
            <w:pPr>
              <w:autoSpaceDE/>
              <w:autoSpaceDN/>
              <w:spacing w:line="240" w:lineRule="auto"/>
              <w:ind w:firstLine="0"/>
              <w:jc w:val="center"/>
              <w:rPr>
                <w:color w:val="000000"/>
                <w:sz w:val="20"/>
                <w:szCs w:val="20"/>
                <w:lang w:bidi="ar-SA"/>
              </w:rPr>
            </w:pPr>
            <w:r w:rsidRPr="0079303B">
              <w:rPr>
                <w:color w:val="000000"/>
                <w:sz w:val="20"/>
                <w:szCs w:val="20"/>
                <w:lang w:bidi="ar-SA"/>
              </w:rPr>
              <w:t>0,032</w:t>
            </w:r>
          </w:p>
        </w:tc>
      </w:tr>
      <w:tr w:rsidR="00D31E49" w:rsidRPr="0079303B" w14:paraId="4846508F" w14:textId="77777777" w:rsidTr="005055D5">
        <w:trPr>
          <w:trHeight w:val="20"/>
        </w:trPr>
        <w:tc>
          <w:tcPr>
            <w:tcW w:w="1470" w:type="pct"/>
            <w:vMerge/>
            <w:shd w:val="clear" w:color="auto" w:fill="auto"/>
            <w:vAlign w:val="center"/>
            <w:hideMark/>
          </w:tcPr>
          <w:p w14:paraId="6F37C760" w14:textId="77777777" w:rsidR="00D31E49" w:rsidRPr="0079303B" w:rsidRDefault="00D31E49" w:rsidP="00123D58">
            <w:pPr>
              <w:autoSpaceDE/>
              <w:autoSpaceDN/>
              <w:spacing w:line="240" w:lineRule="auto"/>
              <w:ind w:firstLine="0"/>
              <w:jc w:val="left"/>
              <w:rPr>
                <w:color w:val="000000"/>
                <w:sz w:val="20"/>
                <w:szCs w:val="20"/>
                <w:lang w:bidi="ar-SA"/>
              </w:rPr>
            </w:pPr>
          </w:p>
        </w:tc>
        <w:tc>
          <w:tcPr>
            <w:tcW w:w="1178" w:type="pct"/>
            <w:vMerge/>
            <w:shd w:val="clear" w:color="auto" w:fill="auto"/>
            <w:vAlign w:val="center"/>
            <w:hideMark/>
          </w:tcPr>
          <w:p w14:paraId="49E89CD8" w14:textId="77777777" w:rsidR="00D31E49" w:rsidRPr="0079303B" w:rsidRDefault="00D31E49" w:rsidP="00123D58">
            <w:pPr>
              <w:autoSpaceDE/>
              <w:autoSpaceDN/>
              <w:spacing w:line="240" w:lineRule="auto"/>
              <w:ind w:firstLine="0"/>
              <w:jc w:val="left"/>
              <w:rPr>
                <w:color w:val="000000"/>
                <w:sz w:val="20"/>
                <w:szCs w:val="20"/>
                <w:lang w:bidi="ar-SA"/>
              </w:rPr>
            </w:pPr>
          </w:p>
        </w:tc>
        <w:tc>
          <w:tcPr>
            <w:tcW w:w="618" w:type="pct"/>
            <w:shd w:val="clear" w:color="auto" w:fill="auto"/>
            <w:vAlign w:val="center"/>
            <w:hideMark/>
          </w:tcPr>
          <w:p w14:paraId="7BD5F04B" w14:textId="77777777" w:rsidR="00D31E49" w:rsidRPr="0079303B" w:rsidRDefault="00D31E49" w:rsidP="00123D58">
            <w:pPr>
              <w:autoSpaceDE/>
              <w:autoSpaceDN/>
              <w:spacing w:line="240" w:lineRule="auto"/>
              <w:ind w:firstLine="0"/>
              <w:jc w:val="center"/>
              <w:rPr>
                <w:color w:val="000000"/>
                <w:sz w:val="20"/>
                <w:szCs w:val="20"/>
                <w:lang w:bidi="ar-SA"/>
              </w:rPr>
            </w:pPr>
            <w:r w:rsidRPr="0079303B">
              <w:rPr>
                <w:color w:val="000000"/>
                <w:sz w:val="20"/>
                <w:szCs w:val="20"/>
                <w:lang w:bidi="ar-SA"/>
              </w:rPr>
              <w:t>от 10 до 16</w:t>
            </w:r>
          </w:p>
        </w:tc>
        <w:tc>
          <w:tcPr>
            <w:tcW w:w="1734" w:type="pct"/>
            <w:shd w:val="clear" w:color="auto" w:fill="auto"/>
            <w:vAlign w:val="center"/>
            <w:hideMark/>
          </w:tcPr>
          <w:p w14:paraId="597067AD" w14:textId="77777777" w:rsidR="00D31E49" w:rsidRPr="0079303B" w:rsidRDefault="00D31E49" w:rsidP="00123D58">
            <w:pPr>
              <w:autoSpaceDE/>
              <w:autoSpaceDN/>
              <w:spacing w:line="240" w:lineRule="auto"/>
              <w:ind w:firstLine="0"/>
              <w:jc w:val="center"/>
              <w:rPr>
                <w:color w:val="000000"/>
                <w:sz w:val="20"/>
                <w:szCs w:val="20"/>
                <w:lang w:bidi="ar-SA"/>
              </w:rPr>
            </w:pPr>
            <w:r w:rsidRPr="0079303B">
              <w:rPr>
                <w:color w:val="000000"/>
                <w:sz w:val="20"/>
                <w:szCs w:val="20"/>
                <w:lang w:bidi="ar-SA"/>
              </w:rPr>
              <w:t>0,024</w:t>
            </w:r>
          </w:p>
        </w:tc>
      </w:tr>
      <w:tr w:rsidR="00D31E49" w:rsidRPr="0079303B" w14:paraId="4D08E265" w14:textId="77777777" w:rsidTr="005055D5">
        <w:trPr>
          <w:trHeight w:val="20"/>
        </w:trPr>
        <w:tc>
          <w:tcPr>
            <w:tcW w:w="1470" w:type="pct"/>
            <w:vMerge/>
            <w:shd w:val="clear" w:color="auto" w:fill="auto"/>
            <w:vAlign w:val="center"/>
            <w:hideMark/>
          </w:tcPr>
          <w:p w14:paraId="4C8D4954" w14:textId="77777777" w:rsidR="00D31E49" w:rsidRPr="0079303B" w:rsidRDefault="00D31E49" w:rsidP="00123D58">
            <w:pPr>
              <w:autoSpaceDE/>
              <w:autoSpaceDN/>
              <w:spacing w:line="240" w:lineRule="auto"/>
              <w:ind w:firstLine="0"/>
              <w:jc w:val="left"/>
              <w:rPr>
                <w:color w:val="000000"/>
                <w:sz w:val="20"/>
                <w:szCs w:val="20"/>
                <w:lang w:bidi="ar-SA"/>
              </w:rPr>
            </w:pPr>
          </w:p>
        </w:tc>
        <w:tc>
          <w:tcPr>
            <w:tcW w:w="1178" w:type="pct"/>
            <w:vMerge/>
            <w:shd w:val="clear" w:color="auto" w:fill="auto"/>
            <w:vAlign w:val="center"/>
            <w:hideMark/>
          </w:tcPr>
          <w:p w14:paraId="6342EB03" w14:textId="77777777" w:rsidR="00D31E49" w:rsidRPr="0079303B" w:rsidRDefault="00D31E49" w:rsidP="00123D58">
            <w:pPr>
              <w:autoSpaceDE/>
              <w:autoSpaceDN/>
              <w:spacing w:line="240" w:lineRule="auto"/>
              <w:ind w:firstLine="0"/>
              <w:jc w:val="left"/>
              <w:rPr>
                <w:color w:val="000000"/>
                <w:sz w:val="20"/>
                <w:szCs w:val="20"/>
                <w:lang w:bidi="ar-SA"/>
              </w:rPr>
            </w:pPr>
          </w:p>
        </w:tc>
        <w:tc>
          <w:tcPr>
            <w:tcW w:w="618" w:type="pct"/>
            <w:shd w:val="clear" w:color="auto" w:fill="auto"/>
            <w:vAlign w:val="center"/>
            <w:hideMark/>
          </w:tcPr>
          <w:p w14:paraId="193EC795" w14:textId="77777777" w:rsidR="00D31E49" w:rsidRPr="0079303B" w:rsidRDefault="00D31E49" w:rsidP="00123D58">
            <w:pPr>
              <w:autoSpaceDE/>
              <w:autoSpaceDN/>
              <w:spacing w:line="240" w:lineRule="auto"/>
              <w:ind w:firstLine="0"/>
              <w:jc w:val="center"/>
              <w:rPr>
                <w:color w:val="000000"/>
                <w:sz w:val="20"/>
                <w:szCs w:val="20"/>
                <w:lang w:bidi="ar-SA"/>
              </w:rPr>
            </w:pPr>
            <w:r w:rsidRPr="0079303B">
              <w:rPr>
                <w:color w:val="000000"/>
                <w:sz w:val="20"/>
                <w:szCs w:val="20"/>
                <w:lang w:bidi="ar-SA"/>
              </w:rPr>
              <w:t>более 16</w:t>
            </w:r>
          </w:p>
        </w:tc>
        <w:tc>
          <w:tcPr>
            <w:tcW w:w="1734" w:type="pct"/>
            <w:shd w:val="clear" w:color="auto" w:fill="auto"/>
            <w:vAlign w:val="center"/>
            <w:hideMark/>
          </w:tcPr>
          <w:p w14:paraId="187B4B6A" w14:textId="77777777" w:rsidR="00D31E49" w:rsidRPr="0079303B" w:rsidRDefault="00D31E49" w:rsidP="00123D58">
            <w:pPr>
              <w:autoSpaceDE/>
              <w:autoSpaceDN/>
              <w:spacing w:line="240" w:lineRule="auto"/>
              <w:ind w:firstLine="0"/>
              <w:jc w:val="center"/>
              <w:rPr>
                <w:color w:val="000000"/>
                <w:sz w:val="20"/>
                <w:szCs w:val="20"/>
                <w:lang w:bidi="ar-SA"/>
              </w:rPr>
            </w:pPr>
            <w:r w:rsidRPr="0079303B">
              <w:rPr>
                <w:color w:val="000000"/>
                <w:sz w:val="20"/>
                <w:szCs w:val="20"/>
                <w:lang w:bidi="ar-SA"/>
              </w:rPr>
              <w:t>0,024</w:t>
            </w:r>
          </w:p>
        </w:tc>
      </w:tr>
    </w:tbl>
    <w:p w14:paraId="5AC68191" w14:textId="77777777" w:rsidR="00D31E49" w:rsidRPr="0079303B" w:rsidRDefault="00D31E49" w:rsidP="00FF1D18">
      <w:pPr>
        <w:rPr>
          <w:lang w:eastAsia="en-US" w:bidi="ar-SA"/>
        </w:rPr>
      </w:pPr>
    </w:p>
    <w:p w14:paraId="1E7FA5D8" w14:textId="416ADA3F" w:rsidR="00481BFF" w:rsidRPr="0079303B" w:rsidRDefault="00481BFF" w:rsidP="00481BFF">
      <w:pPr>
        <w:rPr>
          <w:lang w:eastAsia="en-US" w:bidi="ar-SA"/>
        </w:rPr>
      </w:pPr>
      <w:r w:rsidRPr="0079303B">
        <w:rPr>
          <w:lang w:eastAsia="en-US" w:bidi="ar-SA"/>
        </w:rPr>
        <w:t>Требования к энергетической эффективности жилых и общественных зданий приведены в ФЗ №</w:t>
      </w:r>
      <w:r w:rsidR="007D2C1B">
        <w:rPr>
          <w:lang w:eastAsia="en-US" w:bidi="ar-SA"/>
        </w:rPr>
        <w:t xml:space="preserve"> </w:t>
      </w:r>
      <w:r w:rsidRPr="0079303B">
        <w:rPr>
          <w:lang w:eastAsia="en-US" w:bidi="ar-SA"/>
        </w:rPr>
        <w:t>261 «Об энергосбережении и о повышении энергетической эффективности, и о внесении изменений в отдельные законодательные акты Российской Федерации», ФЗ №</w:t>
      </w:r>
      <w:r w:rsidR="007D2C1B">
        <w:rPr>
          <w:lang w:eastAsia="en-US" w:bidi="ar-SA"/>
        </w:rPr>
        <w:t xml:space="preserve"> </w:t>
      </w:r>
      <w:r w:rsidRPr="0079303B">
        <w:rPr>
          <w:lang w:eastAsia="en-US" w:bidi="ar-SA"/>
        </w:rPr>
        <w:t>190 «О теплоснабжении».</w:t>
      </w:r>
    </w:p>
    <w:p w14:paraId="220A05F2" w14:textId="77777777" w:rsidR="00481BFF" w:rsidRPr="0079303B" w:rsidRDefault="00481BFF" w:rsidP="00481BFF">
      <w:pPr>
        <w:rPr>
          <w:lang w:eastAsia="en-US" w:bidi="ar-SA"/>
        </w:rPr>
      </w:pPr>
      <w:r w:rsidRPr="0079303B">
        <w:rPr>
          <w:lang w:eastAsia="en-US" w:bidi="ar-SA"/>
        </w:rPr>
        <w:t>В соответствии с указанными документами, проектируемые и реконструируемы жилые, общественные и промышленные здания, должны проектироваться согласно СП 50.13330.2012 «Тепловая защита зданий», актуализированная редакция СНиП 23-02-2003.</w:t>
      </w:r>
    </w:p>
    <w:p w14:paraId="7592CA69" w14:textId="77777777" w:rsidR="00481BFF" w:rsidRPr="0079303B" w:rsidRDefault="00481BFF" w:rsidP="00481BFF">
      <w:pPr>
        <w:rPr>
          <w:lang w:eastAsia="en-US" w:bidi="ar-SA"/>
        </w:rPr>
      </w:pPr>
      <w:r w:rsidRPr="0079303B">
        <w:rPr>
          <w:lang w:eastAsia="en-US" w:bidi="ar-SA"/>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14:paraId="1B6C1283" w14:textId="77777777" w:rsidR="00481BFF" w:rsidRPr="0079303B" w:rsidRDefault="00481BFF" w:rsidP="00481BFF">
      <w:pPr>
        <w:rPr>
          <w:lang w:eastAsia="en-US" w:bidi="ar-SA"/>
        </w:rPr>
      </w:pPr>
      <w:r w:rsidRPr="0079303B">
        <w:rPr>
          <w:lang w:eastAsia="en-US" w:bidi="ar-SA"/>
        </w:rPr>
        <w:t xml:space="preserve">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использования не возобновляемых </w:t>
      </w:r>
      <w:r w:rsidRPr="0079303B">
        <w:rPr>
          <w:lang w:eastAsia="en-US" w:bidi="ar-SA"/>
        </w:rPr>
        <w:lastRenderedPageBreak/>
        <w:t>природных ресурсов и уменьшения влияния "парникового" эффекта и сокращения выделений двуокиси углерода и других вредных веществ в атмосферу.</w:t>
      </w:r>
    </w:p>
    <w:p w14:paraId="1C0EE284" w14:textId="77777777" w:rsidR="00481BFF" w:rsidRPr="0079303B" w:rsidRDefault="00481BFF" w:rsidP="00481BFF">
      <w:pPr>
        <w:rPr>
          <w:lang w:eastAsia="en-US" w:bidi="ar-SA"/>
        </w:rPr>
      </w:pPr>
      <w:r w:rsidRPr="0079303B">
        <w:rPr>
          <w:lang w:eastAsia="en-US" w:bidi="ar-SA"/>
        </w:rPr>
        <w:t>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по сокращению расхода тепловой и электрической энергии путем автоматического управления и регулирования оборудования и инженерных систем в целом.</w:t>
      </w:r>
    </w:p>
    <w:p w14:paraId="02149AE7" w14:textId="77777777" w:rsidR="00481BFF" w:rsidRPr="0079303B" w:rsidRDefault="00481BFF" w:rsidP="00481BFF">
      <w:pPr>
        <w:rPr>
          <w:lang w:eastAsia="en-US" w:bidi="ar-SA"/>
        </w:rPr>
      </w:pPr>
      <w:r w:rsidRPr="0079303B">
        <w:rPr>
          <w:lang w:eastAsia="en-US" w:bidi="ar-SA"/>
        </w:rPr>
        <w:t>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требования, и строительство многих зданий может быть выполнено на экономической основе с существенно более высокими показателями тепловой защиты, предусмотренными классификацией зданий по энергетической эффективности.</w:t>
      </w:r>
    </w:p>
    <w:p w14:paraId="6B874531" w14:textId="77777777" w:rsidR="00481BFF" w:rsidRPr="0079303B" w:rsidRDefault="00481BFF" w:rsidP="00481BFF">
      <w:pPr>
        <w:rPr>
          <w:lang w:eastAsia="en-US" w:bidi="ar-SA"/>
        </w:rPr>
      </w:pPr>
      <w:r w:rsidRPr="0079303B">
        <w:rPr>
          <w:lang w:eastAsia="en-US" w:bidi="ar-SA"/>
        </w:rPr>
        <w:t>Данные нормы и правила распространяются на тепловую защиту жилых, общественных, производственных, сельскохозяйственных и складских зданий и сооружений (далее - зданий), в которых необходимо поддерживать определенную температуру и влажность внутреннего воздуха.</w:t>
      </w:r>
    </w:p>
    <w:p w14:paraId="3F764843" w14:textId="1B0CDAC5" w:rsidR="00481BFF" w:rsidRPr="0079303B" w:rsidRDefault="00481BFF" w:rsidP="00481BFF">
      <w:pPr>
        <w:rPr>
          <w:lang w:eastAsia="en-US" w:bidi="ar-SA"/>
        </w:rPr>
      </w:pPr>
      <w:r w:rsidRPr="0079303B">
        <w:rPr>
          <w:lang w:eastAsia="en-US" w:bidi="ar-SA"/>
        </w:rPr>
        <w:t xml:space="preserve">Согласно СП 50.13330.2012 «Тепловая защита зданий», актуализированная редакция СНиП 23-02-2003, энергетическую эффективность жилых и общественных зданий следует устанавливать в соответствии с классификацией по таблице </w:t>
      </w:r>
      <w:r w:rsidRPr="0079303B">
        <w:rPr>
          <w:lang w:eastAsia="en-US" w:bidi="ar-SA"/>
        </w:rPr>
        <w:fldChar w:fldCharType="begin"/>
      </w:r>
      <w:r w:rsidRPr="0079303B">
        <w:rPr>
          <w:lang w:eastAsia="en-US" w:bidi="ar-SA"/>
        </w:rPr>
        <w:instrText xml:space="preserve"> REF т_9_энэф \h </w:instrText>
      </w:r>
      <w:r w:rsidR="00103345" w:rsidRPr="0079303B">
        <w:rPr>
          <w:lang w:eastAsia="en-US" w:bidi="ar-SA"/>
        </w:rPr>
        <w:instrText xml:space="preserve"> \* MERGEFORMAT </w:instrText>
      </w:r>
      <w:r w:rsidRPr="0079303B">
        <w:rPr>
          <w:lang w:eastAsia="en-US" w:bidi="ar-SA"/>
        </w:rPr>
      </w:r>
      <w:r w:rsidRPr="0079303B">
        <w:rPr>
          <w:lang w:eastAsia="en-US" w:bidi="ar-SA"/>
        </w:rPr>
        <w:fldChar w:fldCharType="separate"/>
      </w:r>
      <w:r w:rsidR="0073345B">
        <w:rPr>
          <w:noProof/>
        </w:rPr>
        <w:t>10</w:t>
      </w:r>
      <w:r w:rsidRPr="0079303B">
        <w:rPr>
          <w:lang w:eastAsia="en-US" w:bidi="ar-SA"/>
        </w:rPr>
        <w:fldChar w:fldCharType="end"/>
      </w:r>
      <w:r w:rsidRPr="0079303B">
        <w:rPr>
          <w:lang w:eastAsia="en-US" w:bidi="ar-SA"/>
        </w:rPr>
        <w:t>.</w:t>
      </w:r>
    </w:p>
    <w:p w14:paraId="37BF0CA1" w14:textId="77777777" w:rsidR="00481BFF" w:rsidRPr="0079303B" w:rsidRDefault="00481BFF" w:rsidP="00481BFF">
      <w:pPr>
        <w:rPr>
          <w:lang w:eastAsia="en-US" w:bidi="ar-SA"/>
        </w:rPr>
      </w:pPr>
      <w:r w:rsidRPr="0079303B">
        <w:rPr>
          <w:lang w:eastAsia="en-US" w:bidi="ar-SA"/>
        </w:rPr>
        <w:t>Присвоение классов D, Е на стадии проектирования не допускается. Классы</w:t>
      </w:r>
      <w:proofErr w:type="gramStart"/>
      <w:r w:rsidRPr="0079303B">
        <w:rPr>
          <w:lang w:eastAsia="en-US" w:bidi="ar-SA"/>
        </w:rPr>
        <w:t xml:space="preserve"> А</w:t>
      </w:r>
      <w:proofErr w:type="gramEnd"/>
      <w:r w:rsidRPr="0079303B">
        <w:rPr>
          <w:lang w:eastAsia="en-US" w:bidi="ar-SA"/>
        </w:rPr>
        <w:t xml:space="preserve">, В устанавливают для вновь возводимых и реконструируемых зданий на стадии разработки проекта и впоследствии их уточняют по результатам эксплуатации. </w:t>
      </w:r>
    </w:p>
    <w:p w14:paraId="3754519C" w14:textId="77777777" w:rsidR="00481BFF" w:rsidRPr="0079303B" w:rsidRDefault="00481BFF" w:rsidP="00481BFF">
      <w:pPr>
        <w:rPr>
          <w:lang w:eastAsia="en-US" w:bidi="ar-SA"/>
        </w:rPr>
      </w:pPr>
      <w:r w:rsidRPr="0079303B">
        <w:rPr>
          <w:lang w:eastAsia="en-US" w:bidi="ar-SA"/>
        </w:rPr>
        <w:t>Для достижения классов</w:t>
      </w:r>
      <w:proofErr w:type="gramStart"/>
      <w:r w:rsidRPr="0079303B">
        <w:rPr>
          <w:lang w:eastAsia="en-US" w:bidi="ar-SA"/>
        </w:rPr>
        <w:t xml:space="preserve"> А</w:t>
      </w:r>
      <w:proofErr w:type="gramEnd"/>
      <w:r w:rsidRPr="0079303B">
        <w:rPr>
          <w:lang w:eastAsia="en-US" w:bidi="ar-SA"/>
        </w:rPr>
        <w:t xml:space="preserve">, В органам администраций субъектов Российской Федерации рекомендуется применять меры по экономическому стимулированию участников проектирования и строительства. </w:t>
      </w:r>
    </w:p>
    <w:p w14:paraId="38CB8E56" w14:textId="0C65801A" w:rsidR="00481BFF" w:rsidRPr="0079303B" w:rsidRDefault="00481BFF" w:rsidP="00481BFF">
      <w:pPr>
        <w:rPr>
          <w:lang w:eastAsia="en-US" w:bidi="ar-SA"/>
        </w:rPr>
      </w:pPr>
      <w:r w:rsidRPr="0079303B">
        <w:rPr>
          <w:lang w:eastAsia="en-US" w:bidi="ar-SA"/>
        </w:rPr>
        <w:t>Класс</w:t>
      </w:r>
      <w:proofErr w:type="gramStart"/>
      <w:r w:rsidRPr="0079303B">
        <w:rPr>
          <w:lang w:eastAsia="en-US" w:bidi="ar-SA"/>
        </w:rPr>
        <w:t xml:space="preserve"> С</w:t>
      </w:r>
      <w:proofErr w:type="gramEnd"/>
      <w:r w:rsidRPr="0079303B">
        <w:rPr>
          <w:lang w:eastAsia="en-US" w:bidi="ar-SA"/>
        </w:rPr>
        <w:t xml:space="preserve"> устанавливают при эксплуатации вновь возведенных и реконструированных зданий согласно </w:t>
      </w:r>
      <w:r w:rsidR="00081D08">
        <w:rPr>
          <w:lang w:eastAsia="en-US" w:bidi="ar-SA"/>
        </w:rPr>
        <w:t>СП 50.13330</w:t>
      </w:r>
      <w:r w:rsidRPr="0079303B">
        <w:rPr>
          <w:lang w:eastAsia="en-US" w:bidi="ar-SA"/>
        </w:rPr>
        <w:t>.</w:t>
      </w:r>
      <w:r w:rsidR="00081D08">
        <w:rPr>
          <w:lang w:eastAsia="en-US" w:bidi="ar-SA"/>
        </w:rPr>
        <w:t>2012 Тепловая защита зданий. Актуализирова</w:t>
      </w:r>
      <w:r w:rsidR="007D2C1B">
        <w:rPr>
          <w:lang w:eastAsia="en-US" w:bidi="ar-SA"/>
        </w:rPr>
        <w:t>нная редакция СНиП 23-02-2003 (</w:t>
      </w:r>
      <w:r w:rsidR="00081D08">
        <w:rPr>
          <w:lang w:eastAsia="en-US" w:bidi="ar-SA"/>
        </w:rPr>
        <w:t xml:space="preserve">с Изменением </w:t>
      </w:r>
      <w:r w:rsidR="007D2C1B">
        <w:rPr>
          <w:lang w:eastAsia="en-US" w:bidi="ar-SA"/>
        </w:rPr>
        <w:t>№</w:t>
      </w:r>
      <w:r w:rsidR="00081D08" w:rsidRPr="00D14898">
        <w:rPr>
          <w:lang w:eastAsia="en-US" w:bidi="ar-SA"/>
        </w:rPr>
        <w:t xml:space="preserve"> 1).</w:t>
      </w:r>
      <w:r w:rsidRPr="0079303B">
        <w:rPr>
          <w:lang w:eastAsia="en-US" w:bidi="ar-SA"/>
        </w:rPr>
        <w:t xml:space="preserve"> </w:t>
      </w:r>
    </w:p>
    <w:p w14:paraId="4DF9037F" w14:textId="742049B6" w:rsidR="00481BFF" w:rsidRPr="0079303B" w:rsidRDefault="00481BFF" w:rsidP="00481BFF">
      <w:pPr>
        <w:rPr>
          <w:lang w:eastAsia="en-US" w:bidi="ar-SA"/>
        </w:rPr>
      </w:pPr>
      <w:r w:rsidRPr="0079303B">
        <w:rPr>
          <w:lang w:eastAsia="en-US" w:bidi="ar-SA"/>
        </w:rPr>
        <w:lastRenderedPageBreak/>
        <w:t>Классы D, Е устанавливают при эксплуатации возведенных до 2000 г. зданий с целью разработки органами администраций субъектов Российской Федерации очередности и мероприятий по реконструкции этих зданий.</w:t>
      </w:r>
    </w:p>
    <w:p w14:paraId="6A058162" w14:textId="6B4BCD93" w:rsidR="00CD6607" w:rsidRPr="0079303B" w:rsidRDefault="00CD6607" w:rsidP="00CD6607">
      <w:pPr>
        <w:pStyle w:val="af4"/>
      </w:pPr>
      <w:r w:rsidRPr="0079303B">
        <w:t xml:space="preserve">Таблица </w:t>
      </w:r>
      <w:bookmarkStart w:id="16" w:name="т_96_снип"/>
      <w:bookmarkStart w:id="17" w:name="т_9_энэф"/>
      <w:r w:rsidRPr="0079303B">
        <w:fldChar w:fldCharType="begin"/>
      </w:r>
      <w:r w:rsidRPr="0079303B">
        <w:instrText xml:space="preserve"> SEQ Таблица \* ARABIC </w:instrText>
      </w:r>
      <w:r w:rsidRPr="0079303B">
        <w:fldChar w:fldCharType="separate"/>
      </w:r>
      <w:r w:rsidR="0073345B">
        <w:rPr>
          <w:noProof/>
        </w:rPr>
        <w:t>10</w:t>
      </w:r>
      <w:r w:rsidRPr="0079303B">
        <w:fldChar w:fldCharType="end"/>
      </w:r>
      <w:bookmarkEnd w:id="16"/>
      <w:bookmarkEnd w:id="17"/>
      <w:r w:rsidRPr="0079303B">
        <w:t>. Классы энергосбережения жилых и общественных зданий</w:t>
      </w:r>
    </w:p>
    <w:tbl>
      <w:tblPr>
        <w:tblW w:w="5000" w:type="pct"/>
        <w:tblLook w:val="04A0" w:firstRow="1" w:lastRow="0" w:firstColumn="1" w:lastColumn="0" w:noHBand="0" w:noVBand="1"/>
      </w:tblPr>
      <w:tblGrid>
        <w:gridCol w:w="760"/>
        <w:gridCol w:w="2537"/>
        <w:gridCol w:w="3836"/>
        <w:gridCol w:w="2722"/>
      </w:tblGrid>
      <w:tr w:rsidR="00CD6607" w:rsidRPr="0079303B" w14:paraId="5F1456CA" w14:textId="77777777" w:rsidTr="00CD6607">
        <w:trPr>
          <w:trHeight w:val="1400"/>
          <w:tblHeader/>
        </w:trPr>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857CA2" w14:textId="77777777" w:rsidR="00CD6607" w:rsidRPr="0079303B" w:rsidRDefault="00CD6607" w:rsidP="00CD6607">
            <w:pPr>
              <w:autoSpaceDE/>
              <w:autoSpaceDN/>
              <w:spacing w:line="240" w:lineRule="auto"/>
              <w:ind w:firstLine="0"/>
              <w:jc w:val="center"/>
              <w:rPr>
                <w:b/>
                <w:bCs/>
                <w:color w:val="000000"/>
                <w:sz w:val="20"/>
                <w:szCs w:val="20"/>
                <w:lang w:eastAsia="ja-JP" w:bidi="ar-SA"/>
              </w:rPr>
            </w:pPr>
            <w:r w:rsidRPr="0079303B">
              <w:rPr>
                <w:b/>
                <w:bCs/>
                <w:color w:val="000000"/>
                <w:sz w:val="20"/>
                <w:szCs w:val="20"/>
                <w:lang w:eastAsia="ja-JP" w:bidi="ar-SA"/>
              </w:rPr>
              <w:t>Класс</w:t>
            </w:r>
          </w:p>
        </w:tc>
        <w:tc>
          <w:tcPr>
            <w:tcW w:w="1287" w:type="pct"/>
            <w:tcBorders>
              <w:top w:val="single" w:sz="4" w:space="0" w:color="auto"/>
              <w:left w:val="nil"/>
              <w:bottom w:val="single" w:sz="4" w:space="0" w:color="auto"/>
              <w:right w:val="single" w:sz="4" w:space="0" w:color="auto"/>
            </w:tcBorders>
            <w:shd w:val="clear" w:color="auto" w:fill="auto"/>
            <w:vAlign w:val="center"/>
            <w:hideMark/>
          </w:tcPr>
          <w:p w14:paraId="340B53CE" w14:textId="77777777" w:rsidR="00CD6607" w:rsidRPr="0079303B" w:rsidRDefault="00CD6607" w:rsidP="00CD6607">
            <w:pPr>
              <w:autoSpaceDE/>
              <w:autoSpaceDN/>
              <w:spacing w:line="240" w:lineRule="auto"/>
              <w:ind w:firstLine="0"/>
              <w:jc w:val="center"/>
              <w:rPr>
                <w:b/>
                <w:bCs/>
                <w:color w:val="000000"/>
                <w:sz w:val="20"/>
                <w:szCs w:val="20"/>
                <w:lang w:eastAsia="ja-JP" w:bidi="ar-SA"/>
              </w:rPr>
            </w:pPr>
            <w:r w:rsidRPr="0079303B">
              <w:rPr>
                <w:b/>
                <w:bCs/>
                <w:color w:val="000000"/>
                <w:sz w:val="20"/>
                <w:szCs w:val="20"/>
                <w:lang w:eastAsia="ja-JP" w:bidi="ar-SA"/>
              </w:rPr>
              <w:t>Наименование класса</w:t>
            </w:r>
          </w:p>
        </w:tc>
        <w:tc>
          <w:tcPr>
            <w:tcW w:w="1946" w:type="pct"/>
            <w:tcBorders>
              <w:top w:val="single" w:sz="4" w:space="0" w:color="auto"/>
              <w:left w:val="nil"/>
              <w:bottom w:val="single" w:sz="4" w:space="0" w:color="auto"/>
              <w:right w:val="single" w:sz="4" w:space="0" w:color="auto"/>
            </w:tcBorders>
            <w:shd w:val="clear" w:color="auto" w:fill="auto"/>
            <w:vAlign w:val="center"/>
            <w:hideMark/>
          </w:tcPr>
          <w:p w14:paraId="319AD08A" w14:textId="77777777" w:rsidR="00CD6607" w:rsidRPr="0079303B" w:rsidRDefault="00CD6607" w:rsidP="00CD6607">
            <w:pPr>
              <w:autoSpaceDE/>
              <w:autoSpaceDN/>
              <w:spacing w:line="240" w:lineRule="auto"/>
              <w:ind w:firstLine="0"/>
              <w:jc w:val="center"/>
              <w:rPr>
                <w:b/>
                <w:bCs/>
                <w:color w:val="000000"/>
                <w:sz w:val="20"/>
                <w:szCs w:val="20"/>
                <w:lang w:eastAsia="ja-JP" w:bidi="ar-SA"/>
              </w:rPr>
            </w:pPr>
            <w:r w:rsidRPr="0079303B">
              <w:rPr>
                <w:b/>
                <w:bCs/>
                <w:color w:val="000000"/>
                <w:sz w:val="20"/>
                <w:szCs w:val="20"/>
                <w:lang w:eastAsia="ja-JP" w:bidi="ar-SA"/>
              </w:rPr>
              <w:t xml:space="preserve">Величина отклонения расчетного (фактического) значения удельной характеристики расхода тепловой энергии на отопление и вентиляцию здания </w:t>
            </w:r>
            <w:proofErr w:type="gramStart"/>
            <w:r w:rsidRPr="0079303B">
              <w:rPr>
                <w:b/>
                <w:bCs/>
                <w:color w:val="000000"/>
                <w:sz w:val="20"/>
                <w:szCs w:val="20"/>
                <w:lang w:eastAsia="ja-JP" w:bidi="ar-SA"/>
              </w:rPr>
              <w:t>от</w:t>
            </w:r>
            <w:proofErr w:type="gramEnd"/>
            <w:r w:rsidRPr="0079303B">
              <w:rPr>
                <w:b/>
                <w:bCs/>
                <w:color w:val="000000"/>
                <w:sz w:val="20"/>
                <w:szCs w:val="20"/>
                <w:lang w:eastAsia="ja-JP" w:bidi="ar-SA"/>
              </w:rPr>
              <w:t xml:space="preserve"> нормируемого, %</w:t>
            </w:r>
          </w:p>
        </w:tc>
        <w:tc>
          <w:tcPr>
            <w:tcW w:w="1381" w:type="pct"/>
            <w:tcBorders>
              <w:top w:val="single" w:sz="4" w:space="0" w:color="auto"/>
              <w:left w:val="nil"/>
              <w:bottom w:val="single" w:sz="4" w:space="0" w:color="auto"/>
              <w:right w:val="single" w:sz="4" w:space="0" w:color="auto"/>
            </w:tcBorders>
            <w:shd w:val="clear" w:color="auto" w:fill="auto"/>
            <w:vAlign w:val="center"/>
            <w:hideMark/>
          </w:tcPr>
          <w:p w14:paraId="1B3F1BA5" w14:textId="77777777" w:rsidR="00CD6607" w:rsidRPr="0079303B" w:rsidRDefault="00CD6607" w:rsidP="00CD6607">
            <w:pPr>
              <w:autoSpaceDE/>
              <w:autoSpaceDN/>
              <w:spacing w:line="240" w:lineRule="auto"/>
              <w:ind w:firstLine="0"/>
              <w:jc w:val="center"/>
              <w:rPr>
                <w:b/>
                <w:bCs/>
                <w:color w:val="000000"/>
                <w:sz w:val="20"/>
                <w:szCs w:val="20"/>
                <w:lang w:eastAsia="ja-JP" w:bidi="ar-SA"/>
              </w:rPr>
            </w:pPr>
            <w:r w:rsidRPr="0079303B">
              <w:rPr>
                <w:b/>
                <w:bCs/>
                <w:color w:val="000000"/>
                <w:sz w:val="20"/>
                <w:szCs w:val="20"/>
                <w:lang w:eastAsia="ja-JP" w:bidi="ar-SA"/>
              </w:rPr>
              <w:t>Рекомендуемые мероприятия, разрабатываемые субъектами РФ</w:t>
            </w:r>
          </w:p>
        </w:tc>
      </w:tr>
      <w:tr w:rsidR="00CD6607" w:rsidRPr="0079303B" w14:paraId="38F99566" w14:textId="77777777" w:rsidTr="00CD6607">
        <w:trPr>
          <w:trHeight w:val="26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A527906" w14:textId="77777777" w:rsidR="00CD6607" w:rsidRPr="0079303B" w:rsidRDefault="00CD6607" w:rsidP="00CD6607">
            <w:pPr>
              <w:autoSpaceDE/>
              <w:autoSpaceDN/>
              <w:spacing w:line="240" w:lineRule="auto"/>
              <w:ind w:firstLine="0"/>
              <w:jc w:val="center"/>
              <w:rPr>
                <w:b/>
                <w:bCs/>
                <w:color w:val="000000"/>
                <w:sz w:val="20"/>
                <w:szCs w:val="20"/>
                <w:lang w:eastAsia="ja-JP" w:bidi="ar-SA"/>
              </w:rPr>
            </w:pPr>
            <w:r w:rsidRPr="0079303B">
              <w:rPr>
                <w:b/>
                <w:bCs/>
                <w:color w:val="000000"/>
                <w:sz w:val="20"/>
                <w:szCs w:val="20"/>
                <w:lang w:eastAsia="ja-JP" w:bidi="ar-SA"/>
              </w:rPr>
              <w:t>При проектировании и эксплуатации новых и реконструируемых зданий</w:t>
            </w:r>
          </w:p>
        </w:tc>
      </w:tr>
      <w:tr w:rsidR="00CD6607" w:rsidRPr="0079303B" w14:paraId="734BEC1D" w14:textId="77777777" w:rsidTr="00CD6607">
        <w:trPr>
          <w:trHeight w:val="280"/>
        </w:trPr>
        <w:tc>
          <w:tcPr>
            <w:tcW w:w="386" w:type="pct"/>
            <w:tcBorders>
              <w:top w:val="nil"/>
              <w:left w:val="single" w:sz="4" w:space="0" w:color="auto"/>
              <w:bottom w:val="single" w:sz="4" w:space="0" w:color="auto"/>
              <w:right w:val="single" w:sz="4" w:space="0" w:color="auto"/>
            </w:tcBorders>
            <w:shd w:val="clear" w:color="auto" w:fill="auto"/>
            <w:vAlign w:val="center"/>
            <w:hideMark/>
          </w:tcPr>
          <w:p w14:paraId="59E54910"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A++</w:t>
            </w:r>
          </w:p>
        </w:tc>
        <w:tc>
          <w:tcPr>
            <w:tcW w:w="1287" w:type="pct"/>
            <w:vMerge w:val="restart"/>
            <w:tcBorders>
              <w:top w:val="nil"/>
              <w:left w:val="single" w:sz="4" w:space="0" w:color="auto"/>
              <w:bottom w:val="single" w:sz="4" w:space="0" w:color="auto"/>
              <w:right w:val="single" w:sz="4" w:space="0" w:color="auto"/>
            </w:tcBorders>
            <w:shd w:val="clear" w:color="auto" w:fill="auto"/>
            <w:vAlign w:val="center"/>
            <w:hideMark/>
          </w:tcPr>
          <w:p w14:paraId="4C30D0F0"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Очень высокий</w:t>
            </w:r>
          </w:p>
        </w:tc>
        <w:tc>
          <w:tcPr>
            <w:tcW w:w="1946" w:type="pct"/>
            <w:tcBorders>
              <w:top w:val="nil"/>
              <w:left w:val="nil"/>
              <w:bottom w:val="single" w:sz="4" w:space="0" w:color="auto"/>
              <w:right w:val="single" w:sz="4" w:space="0" w:color="auto"/>
            </w:tcBorders>
            <w:shd w:val="clear" w:color="auto" w:fill="auto"/>
            <w:vAlign w:val="center"/>
            <w:hideMark/>
          </w:tcPr>
          <w:p w14:paraId="07CC7722"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Ниже -60</w:t>
            </w:r>
          </w:p>
        </w:tc>
        <w:tc>
          <w:tcPr>
            <w:tcW w:w="1381" w:type="pct"/>
            <w:vMerge w:val="restart"/>
            <w:tcBorders>
              <w:top w:val="nil"/>
              <w:left w:val="single" w:sz="4" w:space="0" w:color="auto"/>
              <w:bottom w:val="single" w:sz="4" w:space="0" w:color="auto"/>
              <w:right w:val="single" w:sz="4" w:space="0" w:color="auto"/>
            </w:tcBorders>
            <w:shd w:val="clear" w:color="auto" w:fill="auto"/>
            <w:vAlign w:val="center"/>
            <w:hideMark/>
          </w:tcPr>
          <w:p w14:paraId="4A031510"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Экономическое стимулирование</w:t>
            </w:r>
          </w:p>
        </w:tc>
      </w:tr>
      <w:tr w:rsidR="00CD6607" w:rsidRPr="0079303B" w14:paraId="3481E080" w14:textId="77777777" w:rsidTr="00CD6607">
        <w:trPr>
          <w:trHeight w:val="280"/>
        </w:trPr>
        <w:tc>
          <w:tcPr>
            <w:tcW w:w="386" w:type="pct"/>
            <w:tcBorders>
              <w:top w:val="nil"/>
              <w:left w:val="single" w:sz="4" w:space="0" w:color="auto"/>
              <w:bottom w:val="single" w:sz="4" w:space="0" w:color="auto"/>
              <w:right w:val="single" w:sz="4" w:space="0" w:color="auto"/>
            </w:tcBorders>
            <w:shd w:val="clear" w:color="auto" w:fill="auto"/>
            <w:vAlign w:val="center"/>
            <w:hideMark/>
          </w:tcPr>
          <w:p w14:paraId="42AE048E"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A+</w:t>
            </w:r>
          </w:p>
        </w:tc>
        <w:tc>
          <w:tcPr>
            <w:tcW w:w="1287" w:type="pct"/>
            <w:vMerge/>
            <w:tcBorders>
              <w:top w:val="nil"/>
              <w:left w:val="single" w:sz="4" w:space="0" w:color="auto"/>
              <w:bottom w:val="single" w:sz="4" w:space="0" w:color="auto"/>
              <w:right w:val="single" w:sz="4" w:space="0" w:color="auto"/>
            </w:tcBorders>
            <w:vAlign w:val="center"/>
            <w:hideMark/>
          </w:tcPr>
          <w:p w14:paraId="28F18458" w14:textId="77777777" w:rsidR="00CD6607" w:rsidRPr="0079303B" w:rsidRDefault="00CD6607" w:rsidP="00CD6607">
            <w:pPr>
              <w:autoSpaceDE/>
              <w:autoSpaceDN/>
              <w:spacing w:line="240" w:lineRule="auto"/>
              <w:ind w:firstLine="0"/>
              <w:jc w:val="left"/>
              <w:rPr>
                <w:color w:val="000000"/>
                <w:sz w:val="20"/>
                <w:szCs w:val="20"/>
                <w:lang w:eastAsia="ja-JP" w:bidi="ar-SA"/>
              </w:rPr>
            </w:pPr>
          </w:p>
        </w:tc>
        <w:tc>
          <w:tcPr>
            <w:tcW w:w="1946" w:type="pct"/>
            <w:tcBorders>
              <w:top w:val="nil"/>
              <w:left w:val="nil"/>
              <w:bottom w:val="single" w:sz="4" w:space="0" w:color="auto"/>
              <w:right w:val="single" w:sz="4" w:space="0" w:color="auto"/>
            </w:tcBorders>
            <w:shd w:val="clear" w:color="auto" w:fill="auto"/>
            <w:vAlign w:val="center"/>
            <w:hideMark/>
          </w:tcPr>
          <w:p w14:paraId="546EE5C1"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От -50 до -60 включительно</w:t>
            </w:r>
          </w:p>
        </w:tc>
        <w:tc>
          <w:tcPr>
            <w:tcW w:w="1381" w:type="pct"/>
            <w:vMerge/>
            <w:tcBorders>
              <w:top w:val="nil"/>
              <w:left w:val="single" w:sz="4" w:space="0" w:color="auto"/>
              <w:bottom w:val="single" w:sz="4" w:space="0" w:color="auto"/>
              <w:right w:val="single" w:sz="4" w:space="0" w:color="auto"/>
            </w:tcBorders>
            <w:vAlign w:val="center"/>
            <w:hideMark/>
          </w:tcPr>
          <w:p w14:paraId="3D710963" w14:textId="77777777" w:rsidR="00CD6607" w:rsidRPr="0079303B" w:rsidRDefault="00CD6607" w:rsidP="00CD6607">
            <w:pPr>
              <w:autoSpaceDE/>
              <w:autoSpaceDN/>
              <w:spacing w:line="240" w:lineRule="auto"/>
              <w:ind w:firstLine="0"/>
              <w:jc w:val="left"/>
              <w:rPr>
                <w:color w:val="000000"/>
                <w:sz w:val="20"/>
                <w:szCs w:val="20"/>
                <w:lang w:eastAsia="ja-JP" w:bidi="ar-SA"/>
              </w:rPr>
            </w:pPr>
          </w:p>
        </w:tc>
      </w:tr>
      <w:tr w:rsidR="00CD6607" w:rsidRPr="0079303B" w14:paraId="53C5BFB9" w14:textId="77777777" w:rsidTr="00CD6607">
        <w:trPr>
          <w:trHeight w:val="280"/>
        </w:trPr>
        <w:tc>
          <w:tcPr>
            <w:tcW w:w="386" w:type="pct"/>
            <w:tcBorders>
              <w:top w:val="nil"/>
              <w:left w:val="single" w:sz="4" w:space="0" w:color="auto"/>
              <w:bottom w:val="single" w:sz="4" w:space="0" w:color="auto"/>
              <w:right w:val="single" w:sz="4" w:space="0" w:color="auto"/>
            </w:tcBorders>
            <w:shd w:val="clear" w:color="auto" w:fill="auto"/>
            <w:vAlign w:val="center"/>
            <w:hideMark/>
          </w:tcPr>
          <w:p w14:paraId="758E578D"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A</w:t>
            </w:r>
          </w:p>
        </w:tc>
        <w:tc>
          <w:tcPr>
            <w:tcW w:w="1287" w:type="pct"/>
            <w:vMerge/>
            <w:tcBorders>
              <w:top w:val="nil"/>
              <w:left w:val="single" w:sz="4" w:space="0" w:color="auto"/>
              <w:bottom w:val="single" w:sz="4" w:space="0" w:color="auto"/>
              <w:right w:val="single" w:sz="4" w:space="0" w:color="auto"/>
            </w:tcBorders>
            <w:vAlign w:val="center"/>
            <w:hideMark/>
          </w:tcPr>
          <w:p w14:paraId="70C1C03E" w14:textId="77777777" w:rsidR="00CD6607" w:rsidRPr="0079303B" w:rsidRDefault="00CD6607" w:rsidP="00CD6607">
            <w:pPr>
              <w:autoSpaceDE/>
              <w:autoSpaceDN/>
              <w:spacing w:line="240" w:lineRule="auto"/>
              <w:ind w:firstLine="0"/>
              <w:jc w:val="left"/>
              <w:rPr>
                <w:color w:val="000000"/>
                <w:sz w:val="20"/>
                <w:szCs w:val="20"/>
                <w:lang w:eastAsia="ja-JP" w:bidi="ar-SA"/>
              </w:rPr>
            </w:pPr>
          </w:p>
        </w:tc>
        <w:tc>
          <w:tcPr>
            <w:tcW w:w="1946" w:type="pct"/>
            <w:tcBorders>
              <w:top w:val="nil"/>
              <w:left w:val="nil"/>
              <w:bottom w:val="single" w:sz="4" w:space="0" w:color="auto"/>
              <w:right w:val="single" w:sz="4" w:space="0" w:color="auto"/>
            </w:tcBorders>
            <w:shd w:val="clear" w:color="auto" w:fill="auto"/>
            <w:vAlign w:val="center"/>
            <w:hideMark/>
          </w:tcPr>
          <w:p w14:paraId="53F90CD3"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От -40 до -50 включительно</w:t>
            </w:r>
          </w:p>
        </w:tc>
        <w:tc>
          <w:tcPr>
            <w:tcW w:w="1381" w:type="pct"/>
            <w:vMerge/>
            <w:tcBorders>
              <w:top w:val="nil"/>
              <w:left w:val="single" w:sz="4" w:space="0" w:color="auto"/>
              <w:bottom w:val="single" w:sz="4" w:space="0" w:color="auto"/>
              <w:right w:val="single" w:sz="4" w:space="0" w:color="auto"/>
            </w:tcBorders>
            <w:vAlign w:val="center"/>
            <w:hideMark/>
          </w:tcPr>
          <w:p w14:paraId="146DCFB3" w14:textId="77777777" w:rsidR="00CD6607" w:rsidRPr="0079303B" w:rsidRDefault="00CD6607" w:rsidP="00CD6607">
            <w:pPr>
              <w:autoSpaceDE/>
              <w:autoSpaceDN/>
              <w:spacing w:line="240" w:lineRule="auto"/>
              <w:ind w:firstLine="0"/>
              <w:jc w:val="left"/>
              <w:rPr>
                <w:color w:val="000000"/>
                <w:sz w:val="20"/>
                <w:szCs w:val="20"/>
                <w:lang w:eastAsia="ja-JP" w:bidi="ar-SA"/>
              </w:rPr>
            </w:pPr>
          </w:p>
        </w:tc>
      </w:tr>
      <w:tr w:rsidR="00CD6607" w:rsidRPr="0079303B" w14:paraId="6F791ED0" w14:textId="77777777" w:rsidTr="00CD6607">
        <w:trPr>
          <w:trHeight w:val="280"/>
        </w:trPr>
        <w:tc>
          <w:tcPr>
            <w:tcW w:w="386" w:type="pct"/>
            <w:tcBorders>
              <w:top w:val="nil"/>
              <w:left w:val="single" w:sz="4" w:space="0" w:color="auto"/>
              <w:bottom w:val="single" w:sz="4" w:space="0" w:color="auto"/>
              <w:right w:val="single" w:sz="4" w:space="0" w:color="auto"/>
            </w:tcBorders>
            <w:shd w:val="clear" w:color="auto" w:fill="auto"/>
            <w:vAlign w:val="center"/>
            <w:hideMark/>
          </w:tcPr>
          <w:p w14:paraId="6458F0CD"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B+</w:t>
            </w:r>
          </w:p>
        </w:tc>
        <w:tc>
          <w:tcPr>
            <w:tcW w:w="1287" w:type="pct"/>
            <w:vMerge w:val="restart"/>
            <w:tcBorders>
              <w:top w:val="nil"/>
              <w:left w:val="single" w:sz="4" w:space="0" w:color="auto"/>
              <w:bottom w:val="single" w:sz="4" w:space="0" w:color="auto"/>
              <w:right w:val="single" w:sz="4" w:space="0" w:color="auto"/>
            </w:tcBorders>
            <w:shd w:val="clear" w:color="auto" w:fill="auto"/>
            <w:vAlign w:val="center"/>
            <w:hideMark/>
          </w:tcPr>
          <w:p w14:paraId="431AC516"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Высокий</w:t>
            </w:r>
          </w:p>
        </w:tc>
        <w:tc>
          <w:tcPr>
            <w:tcW w:w="1946" w:type="pct"/>
            <w:tcBorders>
              <w:top w:val="nil"/>
              <w:left w:val="nil"/>
              <w:bottom w:val="single" w:sz="4" w:space="0" w:color="auto"/>
              <w:right w:val="single" w:sz="4" w:space="0" w:color="auto"/>
            </w:tcBorders>
            <w:shd w:val="clear" w:color="auto" w:fill="auto"/>
            <w:vAlign w:val="center"/>
            <w:hideMark/>
          </w:tcPr>
          <w:p w14:paraId="7507A3F2"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От -30 до -40 включительно</w:t>
            </w:r>
          </w:p>
        </w:tc>
        <w:tc>
          <w:tcPr>
            <w:tcW w:w="1381" w:type="pct"/>
            <w:vMerge w:val="restart"/>
            <w:tcBorders>
              <w:top w:val="nil"/>
              <w:left w:val="single" w:sz="4" w:space="0" w:color="auto"/>
              <w:bottom w:val="single" w:sz="4" w:space="0" w:color="auto"/>
              <w:right w:val="single" w:sz="4" w:space="0" w:color="auto"/>
            </w:tcBorders>
            <w:shd w:val="clear" w:color="auto" w:fill="auto"/>
            <w:vAlign w:val="center"/>
            <w:hideMark/>
          </w:tcPr>
          <w:p w14:paraId="41297BA4"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Экономическое стимулирование</w:t>
            </w:r>
          </w:p>
        </w:tc>
      </w:tr>
      <w:tr w:rsidR="00CD6607" w:rsidRPr="0079303B" w14:paraId="1074D58E" w14:textId="77777777" w:rsidTr="00CD6607">
        <w:trPr>
          <w:trHeight w:val="280"/>
        </w:trPr>
        <w:tc>
          <w:tcPr>
            <w:tcW w:w="386" w:type="pct"/>
            <w:tcBorders>
              <w:top w:val="nil"/>
              <w:left w:val="single" w:sz="4" w:space="0" w:color="auto"/>
              <w:bottom w:val="single" w:sz="4" w:space="0" w:color="auto"/>
              <w:right w:val="single" w:sz="4" w:space="0" w:color="auto"/>
            </w:tcBorders>
            <w:shd w:val="clear" w:color="auto" w:fill="auto"/>
            <w:vAlign w:val="center"/>
            <w:hideMark/>
          </w:tcPr>
          <w:p w14:paraId="14A00268"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B</w:t>
            </w:r>
          </w:p>
        </w:tc>
        <w:tc>
          <w:tcPr>
            <w:tcW w:w="1287" w:type="pct"/>
            <w:vMerge/>
            <w:tcBorders>
              <w:top w:val="nil"/>
              <w:left w:val="single" w:sz="4" w:space="0" w:color="auto"/>
              <w:bottom w:val="single" w:sz="4" w:space="0" w:color="auto"/>
              <w:right w:val="single" w:sz="4" w:space="0" w:color="auto"/>
            </w:tcBorders>
            <w:vAlign w:val="center"/>
            <w:hideMark/>
          </w:tcPr>
          <w:p w14:paraId="59891889" w14:textId="77777777" w:rsidR="00CD6607" w:rsidRPr="0079303B" w:rsidRDefault="00CD6607" w:rsidP="00CD6607">
            <w:pPr>
              <w:autoSpaceDE/>
              <w:autoSpaceDN/>
              <w:spacing w:line="240" w:lineRule="auto"/>
              <w:ind w:firstLine="0"/>
              <w:jc w:val="left"/>
              <w:rPr>
                <w:color w:val="000000"/>
                <w:sz w:val="20"/>
                <w:szCs w:val="20"/>
                <w:lang w:eastAsia="ja-JP" w:bidi="ar-SA"/>
              </w:rPr>
            </w:pPr>
          </w:p>
        </w:tc>
        <w:tc>
          <w:tcPr>
            <w:tcW w:w="1946" w:type="pct"/>
            <w:tcBorders>
              <w:top w:val="nil"/>
              <w:left w:val="nil"/>
              <w:bottom w:val="single" w:sz="4" w:space="0" w:color="auto"/>
              <w:right w:val="single" w:sz="4" w:space="0" w:color="auto"/>
            </w:tcBorders>
            <w:shd w:val="clear" w:color="auto" w:fill="auto"/>
            <w:vAlign w:val="center"/>
            <w:hideMark/>
          </w:tcPr>
          <w:p w14:paraId="7B7F27EB"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От -15 до -30 включительно</w:t>
            </w:r>
          </w:p>
        </w:tc>
        <w:tc>
          <w:tcPr>
            <w:tcW w:w="1381" w:type="pct"/>
            <w:vMerge/>
            <w:tcBorders>
              <w:top w:val="nil"/>
              <w:left w:val="single" w:sz="4" w:space="0" w:color="auto"/>
              <w:bottom w:val="single" w:sz="4" w:space="0" w:color="auto"/>
              <w:right w:val="single" w:sz="4" w:space="0" w:color="auto"/>
            </w:tcBorders>
            <w:vAlign w:val="center"/>
            <w:hideMark/>
          </w:tcPr>
          <w:p w14:paraId="582B4EA4" w14:textId="77777777" w:rsidR="00CD6607" w:rsidRPr="0079303B" w:rsidRDefault="00CD6607" w:rsidP="00CD6607">
            <w:pPr>
              <w:autoSpaceDE/>
              <w:autoSpaceDN/>
              <w:spacing w:line="240" w:lineRule="auto"/>
              <w:ind w:firstLine="0"/>
              <w:jc w:val="left"/>
              <w:rPr>
                <w:color w:val="000000"/>
                <w:sz w:val="20"/>
                <w:szCs w:val="20"/>
                <w:lang w:eastAsia="ja-JP" w:bidi="ar-SA"/>
              </w:rPr>
            </w:pPr>
          </w:p>
        </w:tc>
      </w:tr>
      <w:tr w:rsidR="00CD6607" w:rsidRPr="0079303B" w14:paraId="35A31C50" w14:textId="77777777" w:rsidTr="00CD6607">
        <w:trPr>
          <w:trHeight w:val="280"/>
        </w:trPr>
        <w:tc>
          <w:tcPr>
            <w:tcW w:w="386" w:type="pct"/>
            <w:tcBorders>
              <w:top w:val="nil"/>
              <w:left w:val="single" w:sz="4" w:space="0" w:color="auto"/>
              <w:bottom w:val="single" w:sz="4" w:space="0" w:color="auto"/>
              <w:right w:val="single" w:sz="4" w:space="0" w:color="auto"/>
            </w:tcBorders>
            <w:shd w:val="clear" w:color="auto" w:fill="auto"/>
            <w:vAlign w:val="center"/>
            <w:hideMark/>
          </w:tcPr>
          <w:p w14:paraId="6D31523E"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C+</w:t>
            </w:r>
          </w:p>
        </w:tc>
        <w:tc>
          <w:tcPr>
            <w:tcW w:w="1287" w:type="pct"/>
            <w:vMerge w:val="restart"/>
            <w:tcBorders>
              <w:top w:val="nil"/>
              <w:left w:val="single" w:sz="4" w:space="0" w:color="auto"/>
              <w:bottom w:val="single" w:sz="4" w:space="0" w:color="auto"/>
              <w:right w:val="single" w:sz="4" w:space="0" w:color="auto"/>
            </w:tcBorders>
            <w:shd w:val="clear" w:color="auto" w:fill="auto"/>
            <w:vAlign w:val="center"/>
            <w:hideMark/>
          </w:tcPr>
          <w:p w14:paraId="182D146E"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Нормальный</w:t>
            </w:r>
          </w:p>
        </w:tc>
        <w:tc>
          <w:tcPr>
            <w:tcW w:w="1946" w:type="pct"/>
            <w:tcBorders>
              <w:top w:val="nil"/>
              <w:left w:val="nil"/>
              <w:bottom w:val="single" w:sz="4" w:space="0" w:color="auto"/>
              <w:right w:val="single" w:sz="4" w:space="0" w:color="auto"/>
            </w:tcBorders>
            <w:shd w:val="clear" w:color="auto" w:fill="auto"/>
            <w:vAlign w:val="center"/>
            <w:hideMark/>
          </w:tcPr>
          <w:p w14:paraId="147575D6"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От -5 до -15 включительно</w:t>
            </w:r>
          </w:p>
        </w:tc>
        <w:tc>
          <w:tcPr>
            <w:tcW w:w="1381" w:type="pct"/>
            <w:vMerge w:val="restart"/>
            <w:tcBorders>
              <w:top w:val="nil"/>
              <w:left w:val="single" w:sz="4" w:space="0" w:color="auto"/>
              <w:bottom w:val="single" w:sz="4" w:space="0" w:color="auto"/>
              <w:right w:val="single" w:sz="4" w:space="0" w:color="auto"/>
            </w:tcBorders>
            <w:shd w:val="clear" w:color="auto" w:fill="auto"/>
            <w:vAlign w:val="center"/>
            <w:hideMark/>
          </w:tcPr>
          <w:p w14:paraId="79365D38"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Мероприятия не разрабатываются</w:t>
            </w:r>
          </w:p>
        </w:tc>
      </w:tr>
      <w:tr w:rsidR="00CD6607" w:rsidRPr="0079303B" w14:paraId="56C8AAA7" w14:textId="77777777" w:rsidTr="00CD6607">
        <w:trPr>
          <w:trHeight w:val="280"/>
        </w:trPr>
        <w:tc>
          <w:tcPr>
            <w:tcW w:w="386" w:type="pct"/>
            <w:tcBorders>
              <w:top w:val="nil"/>
              <w:left w:val="single" w:sz="4" w:space="0" w:color="auto"/>
              <w:bottom w:val="single" w:sz="4" w:space="0" w:color="auto"/>
              <w:right w:val="single" w:sz="4" w:space="0" w:color="auto"/>
            </w:tcBorders>
            <w:shd w:val="clear" w:color="auto" w:fill="auto"/>
            <w:vAlign w:val="center"/>
            <w:hideMark/>
          </w:tcPr>
          <w:p w14:paraId="4D82035A"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C</w:t>
            </w:r>
          </w:p>
        </w:tc>
        <w:tc>
          <w:tcPr>
            <w:tcW w:w="1287" w:type="pct"/>
            <w:vMerge/>
            <w:tcBorders>
              <w:top w:val="nil"/>
              <w:left w:val="single" w:sz="4" w:space="0" w:color="auto"/>
              <w:bottom w:val="single" w:sz="4" w:space="0" w:color="auto"/>
              <w:right w:val="single" w:sz="4" w:space="0" w:color="auto"/>
            </w:tcBorders>
            <w:vAlign w:val="center"/>
            <w:hideMark/>
          </w:tcPr>
          <w:p w14:paraId="0FC768D1" w14:textId="77777777" w:rsidR="00CD6607" w:rsidRPr="0079303B" w:rsidRDefault="00CD6607" w:rsidP="00CD6607">
            <w:pPr>
              <w:autoSpaceDE/>
              <w:autoSpaceDN/>
              <w:spacing w:line="240" w:lineRule="auto"/>
              <w:ind w:firstLine="0"/>
              <w:jc w:val="left"/>
              <w:rPr>
                <w:color w:val="000000"/>
                <w:sz w:val="20"/>
                <w:szCs w:val="20"/>
                <w:lang w:eastAsia="ja-JP" w:bidi="ar-SA"/>
              </w:rPr>
            </w:pPr>
          </w:p>
        </w:tc>
        <w:tc>
          <w:tcPr>
            <w:tcW w:w="1946" w:type="pct"/>
            <w:tcBorders>
              <w:top w:val="nil"/>
              <w:left w:val="nil"/>
              <w:bottom w:val="single" w:sz="4" w:space="0" w:color="auto"/>
              <w:right w:val="single" w:sz="4" w:space="0" w:color="auto"/>
            </w:tcBorders>
            <w:shd w:val="clear" w:color="auto" w:fill="auto"/>
            <w:vAlign w:val="center"/>
            <w:hideMark/>
          </w:tcPr>
          <w:p w14:paraId="700CDA96"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От +5 до -5 включительно</w:t>
            </w:r>
          </w:p>
        </w:tc>
        <w:tc>
          <w:tcPr>
            <w:tcW w:w="1381" w:type="pct"/>
            <w:vMerge/>
            <w:tcBorders>
              <w:top w:val="nil"/>
              <w:left w:val="single" w:sz="4" w:space="0" w:color="auto"/>
              <w:bottom w:val="single" w:sz="4" w:space="0" w:color="auto"/>
              <w:right w:val="single" w:sz="4" w:space="0" w:color="auto"/>
            </w:tcBorders>
            <w:vAlign w:val="center"/>
            <w:hideMark/>
          </w:tcPr>
          <w:p w14:paraId="382AA354" w14:textId="77777777" w:rsidR="00CD6607" w:rsidRPr="0079303B" w:rsidRDefault="00CD6607" w:rsidP="00CD6607">
            <w:pPr>
              <w:autoSpaceDE/>
              <w:autoSpaceDN/>
              <w:spacing w:line="240" w:lineRule="auto"/>
              <w:ind w:firstLine="0"/>
              <w:jc w:val="left"/>
              <w:rPr>
                <w:color w:val="000000"/>
                <w:sz w:val="20"/>
                <w:szCs w:val="20"/>
                <w:lang w:eastAsia="ja-JP" w:bidi="ar-SA"/>
              </w:rPr>
            </w:pPr>
          </w:p>
        </w:tc>
      </w:tr>
      <w:tr w:rsidR="00CD6607" w:rsidRPr="0079303B" w14:paraId="4AB9A206" w14:textId="77777777" w:rsidTr="00CD6607">
        <w:trPr>
          <w:trHeight w:val="280"/>
        </w:trPr>
        <w:tc>
          <w:tcPr>
            <w:tcW w:w="386" w:type="pct"/>
            <w:tcBorders>
              <w:top w:val="nil"/>
              <w:left w:val="single" w:sz="4" w:space="0" w:color="auto"/>
              <w:bottom w:val="single" w:sz="4" w:space="0" w:color="auto"/>
              <w:right w:val="single" w:sz="4" w:space="0" w:color="auto"/>
            </w:tcBorders>
            <w:shd w:val="clear" w:color="auto" w:fill="auto"/>
            <w:vAlign w:val="center"/>
            <w:hideMark/>
          </w:tcPr>
          <w:p w14:paraId="6B479A0A"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C-</w:t>
            </w:r>
          </w:p>
        </w:tc>
        <w:tc>
          <w:tcPr>
            <w:tcW w:w="1287" w:type="pct"/>
            <w:vMerge/>
            <w:tcBorders>
              <w:top w:val="nil"/>
              <w:left w:val="single" w:sz="4" w:space="0" w:color="auto"/>
              <w:bottom w:val="single" w:sz="4" w:space="0" w:color="auto"/>
              <w:right w:val="single" w:sz="4" w:space="0" w:color="auto"/>
            </w:tcBorders>
            <w:vAlign w:val="center"/>
            <w:hideMark/>
          </w:tcPr>
          <w:p w14:paraId="34ED5583" w14:textId="77777777" w:rsidR="00CD6607" w:rsidRPr="0079303B" w:rsidRDefault="00CD6607" w:rsidP="00CD6607">
            <w:pPr>
              <w:autoSpaceDE/>
              <w:autoSpaceDN/>
              <w:spacing w:line="240" w:lineRule="auto"/>
              <w:ind w:firstLine="0"/>
              <w:jc w:val="left"/>
              <w:rPr>
                <w:color w:val="000000"/>
                <w:sz w:val="20"/>
                <w:szCs w:val="20"/>
                <w:lang w:eastAsia="ja-JP" w:bidi="ar-SA"/>
              </w:rPr>
            </w:pPr>
          </w:p>
        </w:tc>
        <w:tc>
          <w:tcPr>
            <w:tcW w:w="1946" w:type="pct"/>
            <w:tcBorders>
              <w:top w:val="nil"/>
              <w:left w:val="nil"/>
              <w:bottom w:val="single" w:sz="4" w:space="0" w:color="auto"/>
              <w:right w:val="single" w:sz="4" w:space="0" w:color="auto"/>
            </w:tcBorders>
            <w:shd w:val="clear" w:color="auto" w:fill="auto"/>
            <w:vAlign w:val="center"/>
            <w:hideMark/>
          </w:tcPr>
          <w:p w14:paraId="0FF66161"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От +15 до 5 включительно</w:t>
            </w:r>
          </w:p>
        </w:tc>
        <w:tc>
          <w:tcPr>
            <w:tcW w:w="1381" w:type="pct"/>
            <w:vMerge/>
            <w:tcBorders>
              <w:top w:val="nil"/>
              <w:left w:val="single" w:sz="4" w:space="0" w:color="auto"/>
              <w:bottom w:val="single" w:sz="4" w:space="0" w:color="auto"/>
              <w:right w:val="single" w:sz="4" w:space="0" w:color="auto"/>
            </w:tcBorders>
            <w:vAlign w:val="center"/>
            <w:hideMark/>
          </w:tcPr>
          <w:p w14:paraId="7A027118" w14:textId="77777777" w:rsidR="00CD6607" w:rsidRPr="0079303B" w:rsidRDefault="00CD6607" w:rsidP="00CD6607">
            <w:pPr>
              <w:autoSpaceDE/>
              <w:autoSpaceDN/>
              <w:spacing w:line="240" w:lineRule="auto"/>
              <w:ind w:firstLine="0"/>
              <w:jc w:val="left"/>
              <w:rPr>
                <w:color w:val="000000"/>
                <w:sz w:val="20"/>
                <w:szCs w:val="20"/>
                <w:lang w:eastAsia="ja-JP" w:bidi="ar-SA"/>
              </w:rPr>
            </w:pPr>
          </w:p>
        </w:tc>
      </w:tr>
      <w:tr w:rsidR="00CD6607" w:rsidRPr="0079303B" w14:paraId="11E06CBB" w14:textId="77777777" w:rsidTr="00CD6607">
        <w:trPr>
          <w:trHeight w:val="26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89A735" w14:textId="77777777" w:rsidR="00CD6607" w:rsidRPr="0079303B" w:rsidRDefault="00CD6607" w:rsidP="00CD6607">
            <w:pPr>
              <w:autoSpaceDE/>
              <w:autoSpaceDN/>
              <w:spacing w:line="240" w:lineRule="auto"/>
              <w:ind w:firstLine="0"/>
              <w:jc w:val="center"/>
              <w:rPr>
                <w:b/>
                <w:bCs/>
                <w:color w:val="000000"/>
                <w:sz w:val="20"/>
                <w:szCs w:val="20"/>
                <w:lang w:eastAsia="ja-JP" w:bidi="ar-SA"/>
              </w:rPr>
            </w:pPr>
            <w:r w:rsidRPr="0079303B">
              <w:rPr>
                <w:b/>
                <w:bCs/>
                <w:color w:val="000000"/>
                <w:sz w:val="20"/>
                <w:szCs w:val="20"/>
                <w:lang w:eastAsia="ja-JP" w:bidi="ar-SA"/>
              </w:rPr>
              <w:t>При эксплуатации существующих зданий</w:t>
            </w:r>
          </w:p>
        </w:tc>
      </w:tr>
      <w:tr w:rsidR="00CD6607" w:rsidRPr="0079303B" w14:paraId="43443DEB" w14:textId="77777777" w:rsidTr="00CD6607">
        <w:trPr>
          <w:trHeight w:val="840"/>
        </w:trPr>
        <w:tc>
          <w:tcPr>
            <w:tcW w:w="386" w:type="pct"/>
            <w:tcBorders>
              <w:top w:val="nil"/>
              <w:left w:val="single" w:sz="4" w:space="0" w:color="auto"/>
              <w:bottom w:val="single" w:sz="4" w:space="0" w:color="auto"/>
              <w:right w:val="single" w:sz="4" w:space="0" w:color="auto"/>
            </w:tcBorders>
            <w:shd w:val="clear" w:color="auto" w:fill="auto"/>
            <w:vAlign w:val="center"/>
            <w:hideMark/>
          </w:tcPr>
          <w:p w14:paraId="69B7F88E"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D</w:t>
            </w:r>
          </w:p>
        </w:tc>
        <w:tc>
          <w:tcPr>
            <w:tcW w:w="1287" w:type="pct"/>
            <w:tcBorders>
              <w:top w:val="nil"/>
              <w:left w:val="nil"/>
              <w:bottom w:val="single" w:sz="4" w:space="0" w:color="auto"/>
              <w:right w:val="single" w:sz="4" w:space="0" w:color="auto"/>
            </w:tcBorders>
            <w:shd w:val="clear" w:color="auto" w:fill="auto"/>
            <w:vAlign w:val="center"/>
            <w:hideMark/>
          </w:tcPr>
          <w:p w14:paraId="51C74962"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Пониженный</w:t>
            </w:r>
          </w:p>
        </w:tc>
        <w:tc>
          <w:tcPr>
            <w:tcW w:w="1946" w:type="pct"/>
            <w:tcBorders>
              <w:top w:val="nil"/>
              <w:left w:val="nil"/>
              <w:bottom w:val="single" w:sz="4" w:space="0" w:color="auto"/>
              <w:right w:val="single" w:sz="4" w:space="0" w:color="auto"/>
            </w:tcBorders>
            <w:shd w:val="clear" w:color="auto" w:fill="auto"/>
            <w:vAlign w:val="center"/>
            <w:hideMark/>
          </w:tcPr>
          <w:p w14:paraId="655720B9"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От +15,1 до +50 включительно</w:t>
            </w:r>
          </w:p>
        </w:tc>
        <w:tc>
          <w:tcPr>
            <w:tcW w:w="1381" w:type="pct"/>
            <w:tcBorders>
              <w:top w:val="nil"/>
              <w:left w:val="nil"/>
              <w:bottom w:val="single" w:sz="4" w:space="0" w:color="auto"/>
              <w:right w:val="single" w:sz="4" w:space="0" w:color="auto"/>
            </w:tcBorders>
            <w:shd w:val="clear" w:color="auto" w:fill="auto"/>
            <w:vAlign w:val="center"/>
            <w:hideMark/>
          </w:tcPr>
          <w:p w14:paraId="5A8F372A"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Реконструкция при соответствующем экономическом обосновании</w:t>
            </w:r>
          </w:p>
        </w:tc>
      </w:tr>
      <w:tr w:rsidR="00CD6607" w:rsidRPr="0079303B" w14:paraId="63FA0CE9" w14:textId="77777777" w:rsidTr="00CD6607">
        <w:trPr>
          <w:trHeight w:val="1120"/>
        </w:trPr>
        <w:tc>
          <w:tcPr>
            <w:tcW w:w="386" w:type="pct"/>
            <w:tcBorders>
              <w:top w:val="nil"/>
              <w:left w:val="single" w:sz="4" w:space="0" w:color="auto"/>
              <w:bottom w:val="single" w:sz="4" w:space="0" w:color="auto"/>
              <w:right w:val="single" w:sz="4" w:space="0" w:color="auto"/>
            </w:tcBorders>
            <w:shd w:val="clear" w:color="auto" w:fill="auto"/>
            <w:vAlign w:val="center"/>
            <w:hideMark/>
          </w:tcPr>
          <w:p w14:paraId="2C083D49"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E</w:t>
            </w:r>
          </w:p>
        </w:tc>
        <w:tc>
          <w:tcPr>
            <w:tcW w:w="1287" w:type="pct"/>
            <w:tcBorders>
              <w:top w:val="nil"/>
              <w:left w:val="nil"/>
              <w:bottom w:val="single" w:sz="4" w:space="0" w:color="auto"/>
              <w:right w:val="single" w:sz="4" w:space="0" w:color="auto"/>
            </w:tcBorders>
            <w:shd w:val="clear" w:color="auto" w:fill="auto"/>
            <w:vAlign w:val="center"/>
            <w:hideMark/>
          </w:tcPr>
          <w:p w14:paraId="5323D5FC" w14:textId="77777777" w:rsidR="00CD6607" w:rsidRPr="0079303B" w:rsidRDefault="00CD6607" w:rsidP="00CD6607">
            <w:pPr>
              <w:autoSpaceDE/>
              <w:autoSpaceDN/>
              <w:spacing w:line="240" w:lineRule="auto"/>
              <w:ind w:firstLine="0"/>
              <w:jc w:val="left"/>
              <w:rPr>
                <w:color w:val="000000"/>
                <w:sz w:val="20"/>
                <w:szCs w:val="20"/>
                <w:lang w:eastAsia="ja-JP" w:bidi="ar-SA"/>
              </w:rPr>
            </w:pPr>
            <w:r w:rsidRPr="0079303B">
              <w:rPr>
                <w:color w:val="000000"/>
                <w:sz w:val="20"/>
                <w:szCs w:val="20"/>
                <w:lang w:eastAsia="ja-JP" w:bidi="ar-SA"/>
              </w:rPr>
              <w:t>Низкий</w:t>
            </w:r>
          </w:p>
        </w:tc>
        <w:tc>
          <w:tcPr>
            <w:tcW w:w="1946" w:type="pct"/>
            <w:tcBorders>
              <w:top w:val="nil"/>
              <w:left w:val="nil"/>
              <w:bottom w:val="single" w:sz="4" w:space="0" w:color="auto"/>
              <w:right w:val="single" w:sz="4" w:space="0" w:color="auto"/>
            </w:tcBorders>
            <w:shd w:val="clear" w:color="auto" w:fill="auto"/>
            <w:vAlign w:val="center"/>
            <w:hideMark/>
          </w:tcPr>
          <w:p w14:paraId="20D514CB"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Более +50</w:t>
            </w:r>
          </w:p>
        </w:tc>
        <w:tc>
          <w:tcPr>
            <w:tcW w:w="1381" w:type="pct"/>
            <w:tcBorders>
              <w:top w:val="nil"/>
              <w:left w:val="nil"/>
              <w:bottom w:val="single" w:sz="4" w:space="0" w:color="auto"/>
              <w:right w:val="single" w:sz="4" w:space="0" w:color="auto"/>
            </w:tcBorders>
            <w:shd w:val="clear" w:color="auto" w:fill="auto"/>
            <w:vAlign w:val="center"/>
            <w:hideMark/>
          </w:tcPr>
          <w:p w14:paraId="298B66F8" w14:textId="77777777" w:rsidR="00CD6607" w:rsidRPr="0079303B" w:rsidRDefault="00CD6607" w:rsidP="00CD6607">
            <w:pPr>
              <w:autoSpaceDE/>
              <w:autoSpaceDN/>
              <w:spacing w:line="240" w:lineRule="auto"/>
              <w:ind w:firstLine="0"/>
              <w:jc w:val="center"/>
              <w:rPr>
                <w:color w:val="000000"/>
                <w:sz w:val="20"/>
                <w:szCs w:val="20"/>
                <w:lang w:eastAsia="ja-JP" w:bidi="ar-SA"/>
              </w:rPr>
            </w:pPr>
            <w:r w:rsidRPr="0079303B">
              <w:rPr>
                <w:color w:val="000000"/>
                <w:sz w:val="20"/>
                <w:szCs w:val="20"/>
                <w:lang w:eastAsia="ja-JP" w:bidi="ar-SA"/>
              </w:rPr>
              <w:t>Реконструкция при соответствующем экономическом обосновании или снос</w:t>
            </w:r>
          </w:p>
        </w:tc>
      </w:tr>
    </w:tbl>
    <w:p w14:paraId="087BEA12" w14:textId="77777777" w:rsidR="00CD6607" w:rsidRPr="00781D4B" w:rsidRDefault="00CD6607" w:rsidP="00CD6607">
      <w:pPr>
        <w:rPr>
          <w:highlight w:val="yellow"/>
          <w:lang w:eastAsia="en-US" w:bidi="ar-SA"/>
        </w:rPr>
      </w:pPr>
    </w:p>
    <w:p w14:paraId="20791618" w14:textId="77777777" w:rsidR="00DC7D53" w:rsidRPr="002C7669" w:rsidRDefault="00DC7D53" w:rsidP="00DC7D53">
      <w:pPr>
        <w:pStyle w:val="11"/>
      </w:pPr>
      <w:bookmarkStart w:id="18" w:name="_Toc14090868"/>
      <w:bookmarkStart w:id="19" w:name="_Toc57364138"/>
      <w:r w:rsidRPr="002C7669">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8"/>
      <w:bookmarkEnd w:id="19"/>
    </w:p>
    <w:p w14:paraId="670CFB21" w14:textId="4CCF522E" w:rsidR="00FF41A8" w:rsidRPr="003B67AB" w:rsidRDefault="00FF41A8" w:rsidP="00FF41A8">
      <w:r w:rsidRPr="003B67AB">
        <w:t>Годовой объем ожидаемого объема реализации тепловой энергии на отопление-вентиляцию определяется по формуле:</w:t>
      </w:r>
    </w:p>
    <w:p w14:paraId="780B14E6" w14:textId="77777777" w:rsidR="00FF41A8" w:rsidRPr="003B67AB" w:rsidRDefault="00FF41A8" w:rsidP="00FF41A8">
      <w:pPr>
        <w:ind w:firstLine="0"/>
        <w:jc w:val="center"/>
      </w:pPr>
      <w:proofErr w:type="spellStart"/>
      <w:r w:rsidRPr="003B67AB">
        <w:t>Q</w:t>
      </w:r>
      <w:r w:rsidRPr="003B67AB">
        <w:rPr>
          <w:vertAlign w:val="subscript"/>
        </w:rPr>
        <w:t>ов</w:t>
      </w:r>
      <w:proofErr w:type="spellEnd"/>
      <w:r w:rsidRPr="003B67AB">
        <w:rPr>
          <w:vertAlign w:val="subscript"/>
        </w:rPr>
        <w:t xml:space="preserve"> год</w:t>
      </w:r>
      <w:r w:rsidRPr="003B67AB">
        <w:t xml:space="preserve"> = 24×N×Q</w:t>
      </w:r>
      <w:r w:rsidRPr="003B67AB">
        <w:rPr>
          <w:vertAlign w:val="subscript"/>
        </w:rPr>
        <w:t>ор</w:t>
      </w:r>
      <w:r w:rsidRPr="003B67AB">
        <w:t>×(</w:t>
      </w:r>
      <w:proofErr w:type="spellStart"/>
      <w:r w:rsidRPr="003B67AB">
        <w:t>t</w:t>
      </w:r>
      <w:r w:rsidRPr="003B67AB">
        <w:rPr>
          <w:vertAlign w:val="subscript"/>
        </w:rPr>
        <w:t>вн</w:t>
      </w:r>
      <w:proofErr w:type="spellEnd"/>
      <w:r w:rsidRPr="003B67AB">
        <w:t xml:space="preserve"> - </w:t>
      </w:r>
      <w:proofErr w:type="spellStart"/>
      <w:r w:rsidRPr="003B67AB">
        <w:t>t</w:t>
      </w:r>
      <w:r w:rsidRPr="003B67AB">
        <w:rPr>
          <w:vertAlign w:val="subscript"/>
        </w:rPr>
        <w:t>н</w:t>
      </w:r>
      <w:proofErr w:type="gramStart"/>
      <w:r w:rsidRPr="003B67AB">
        <w:rPr>
          <w:vertAlign w:val="subscript"/>
        </w:rPr>
        <w:t>.с</w:t>
      </w:r>
      <w:proofErr w:type="gramEnd"/>
      <w:r w:rsidRPr="003B67AB">
        <w:rPr>
          <w:vertAlign w:val="subscript"/>
        </w:rPr>
        <w:t>р</w:t>
      </w:r>
      <w:proofErr w:type="spellEnd"/>
      <w:r w:rsidRPr="003B67AB">
        <w:t>)/(</w:t>
      </w:r>
      <w:proofErr w:type="spellStart"/>
      <w:r w:rsidRPr="003B67AB">
        <w:t>t</w:t>
      </w:r>
      <w:r w:rsidRPr="003B67AB">
        <w:rPr>
          <w:vertAlign w:val="subscript"/>
        </w:rPr>
        <w:t>вн</w:t>
      </w:r>
      <w:proofErr w:type="spellEnd"/>
      <w:r w:rsidRPr="003B67AB">
        <w:t xml:space="preserve"> - </w:t>
      </w:r>
      <w:proofErr w:type="spellStart"/>
      <w:r w:rsidRPr="003B67AB">
        <w:t>t</w:t>
      </w:r>
      <w:r w:rsidRPr="003B67AB">
        <w:rPr>
          <w:vertAlign w:val="subscript"/>
        </w:rPr>
        <w:t>нр</w:t>
      </w:r>
      <w:proofErr w:type="spellEnd"/>
      <w:r w:rsidRPr="003B67AB">
        <w:t>),</w:t>
      </w:r>
    </w:p>
    <w:p w14:paraId="5C2DBBAE" w14:textId="77777777" w:rsidR="00FF41A8" w:rsidRPr="003B67AB" w:rsidRDefault="00FF41A8" w:rsidP="00FF41A8">
      <w:pPr>
        <w:ind w:firstLine="0"/>
      </w:pPr>
      <w:r w:rsidRPr="003B67AB">
        <w:t>где:</w:t>
      </w:r>
    </w:p>
    <w:p w14:paraId="28691067" w14:textId="37AA364A" w:rsidR="00FF41A8" w:rsidRPr="003B67AB" w:rsidRDefault="00FF41A8" w:rsidP="00FF41A8">
      <w:r w:rsidRPr="003B67AB">
        <w:t xml:space="preserve">где 24 — количество часов работы отопления в сутки, </w:t>
      </w:r>
      <w:proofErr w:type="gramStart"/>
      <w:r w:rsidRPr="003B67AB">
        <w:t>ч</w:t>
      </w:r>
      <w:proofErr w:type="gramEnd"/>
      <w:r w:rsidRPr="003B67AB">
        <w:t>;</w:t>
      </w:r>
    </w:p>
    <w:p w14:paraId="61A7046D" w14:textId="6AF4C5AF" w:rsidR="00FF41A8" w:rsidRPr="003B67AB" w:rsidRDefault="00FF41A8" w:rsidP="00FF41A8">
      <w:r w:rsidRPr="003B67AB">
        <w:t>N — продолжительность отопительного пер</w:t>
      </w:r>
      <w:r w:rsidR="003B67AB" w:rsidRPr="003B67AB">
        <w:t xml:space="preserve">иода, </w:t>
      </w:r>
      <w:proofErr w:type="spellStart"/>
      <w:r w:rsidR="003B67AB" w:rsidRPr="003B67AB">
        <w:t>сут</w:t>
      </w:r>
      <w:proofErr w:type="spellEnd"/>
      <w:r w:rsidR="003B67AB" w:rsidRPr="003B67AB">
        <w:t xml:space="preserve"> (принята в размере </w:t>
      </w:r>
      <w:r w:rsidR="003B67AB" w:rsidRPr="002C4811">
        <w:t>2</w:t>
      </w:r>
      <w:r w:rsidR="006A5B02" w:rsidRPr="002C4811">
        <w:t>27</w:t>
      </w:r>
      <w:r w:rsidRPr="003B67AB">
        <w:t xml:space="preserve"> с</w:t>
      </w:r>
      <w:r w:rsidR="003B67AB" w:rsidRPr="003B67AB">
        <w:t>уток, в соотв. СП 131.13330.20</w:t>
      </w:r>
      <w:r w:rsidR="00354DA2">
        <w:t>20</w:t>
      </w:r>
      <w:r w:rsidRPr="003B67AB">
        <w:t xml:space="preserve"> для г. </w:t>
      </w:r>
      <w:r w:rsidR="003B67AB" w:rsidRPr="003B67AB">
        <w:t>Глазов</w:t>
      </w:r>
      <w:r w:rsidRPr="003B67AB">
        <w:t>);</w:t>
      </w:r>
    </w:p>
    <w:p w14:paraId="5F61AE99" w14:textId="213EA816" w:rsidR="00FF41A8" w:rsidRPr="003B67AB" w:rsidRDefault="00FF41A8" w:rsidP="00FF41A8">
      <w:proofErr w:type="spellStart"/>
      <w:proofErr w:type="gramStart"/>
      <w:r w:rsidRPr="003B67AB">
        <w:lastRenderedPageBreak/>
        <w:t>Q</w:t>
      </w:r>
      <w:proofErr w:type="gramEnd"/>
      <w:r w:rsidRPr="003B67AB">
        <w:rPr>
          <w:vertAlign w:val="subscript"/>
        </w:rPr>
        <w:t>ор</w:t>
      </w:r>
      <w:proofErr w:type="spellEnd"/>
      <w:r w:rsidRPr="003B67AB">
        <w:t xml:space="preserve"> — расчетная тепловая нагрузка, Гкал/ч (в соответствии с исходными данными за 2019 год);</w:t>
      </w:r>
    </w:p>
    <w:p w14:paraId="41741E17" w14:textId="77777777" w:rsidR="00FF41A8" w:rsidRPr="003B67AB" w:rsidRDefault="00FF41A8" w:rsidP="00FF41A8">
      <w:proofErr w:type="spellStart"/>
      <w:r w:rsidRPr="003B67AB">
        <w:t>t</w:t>
      </w:r>
      <w:r w:rsidRPr="003B67AB">
        <w:rPr>
          <w:vertAlign w:val="subscript"/>
        </w:rPr>
        <w:t>вн</w:t>
      </w:r>
      <w:proofErr w:type="spellEnd"/>
      <w:r w:rsidRPr="003B67AB">
        <w:t xml:space="preserve"> — средняя температура воздуха в здании, °С (принимается +20</w:t>
      </w:r>
      <w:proofErr w:type="gramStart"/>
      <w:r w:rsidRPr="003B67AB">
        <w:t>°С</w:t>
      </w:r>
      <w:proofErr w:type="gramEnd"/>
      <w:r w:rsidRPr="003B67AB">
        <w:t xml:space="preserve"> по ГОСТ 30494-2011);</w:t>
      </w:r>
    </w:p>
    <w:p w14:paraId="1EB33186" w14:textId="24C172FF" w:rsidR="00FF41A8" w:rsidRPr="003B67AB" w:rsidRDefault="00FF41A8" w:rsidP="00FF41A8">
      <w:proofErr w:type="spellStart"/>
      <w:r w:rsidRPr="003B67AB">
        <w:t>t</w:t>
      </w:r>
      <w:r w:rsidRPr="003B67AB">
        <w:rPr>
          <w:vertAlign w:val="subscript"/>
        </w:rPr>
        <w:t>н.ср</w:t>
      </w:r>
      <w:proofErr w:type="spellEnd"/>
      <w:r w:rsidRPr="003B67AB">
        <w:rPr>
          <w:vertAlign w:val="subscript"/>
        </w:rPr>
        <w:t xml:space="preserve"> </w:t>
      </w:r>
      <w:r w:rsidRPr="003B67AB">
        <w:t>— средняя температура наружного воздуха за отопительный сез</w:t>
      </w:r>
      <w:r w:rsidR="003B67AB" w:rsidRPr="003B67AB">
        <w:t xml:space="preserve">он, °С (принята равной минус </w:t>
      </w:r>
      <w:r w:rsidR="006A5B02" w:rsidRPr="002C4811">
        <w:t>5,7</w:t>
      </w:r>
      <w:proofErr w:type="gramStart"/>
      <w:r w:rsidRPr="002C4811">
        <w:t>°</w:t>
      </w:r>
      <w:r w:rsidRPr="003B67AB">
        <w:t>С</w:t>
      </w:r>
      <w:proofErr w:type="gramEnd"/>
      <w:r w:rsidRPr="003B67AB">
        <w:t xml:space="preserve"> в соотв. СП 131.13330.</w:t>
      </w:r>
      <w:r w:rsidRPr="002C4811">
        <w:t>202</w:t>
      </w:r>
      <w:r w:rsidR="006A5B02" w:rsidRPr="002C4811">
        <w:t>0</w:t>
      </w:r>
      <w:r w:rsidRPr="003B67AB">
        <w:t xml:space="preserve"> для г. </w:t>
      </w:r>
      <w:r w:rsidR="003B67AB" w:rsidRPr="003B67AB">
        <w:t>Глазов</w:t>
      </w:r>
      <w:r w:rsidRPr="003B67AB">
        <w:t>);</w:t>
      </w:r>
    </w:p>
    <w:p w14:paraId="5B7F9B00" w14:textId="334D6A37" w:rsidR="00FF41A8" w:rsidRPr="003B67AB" w:rsidRDefault="00FF41A8" w:rsidP="00FF41A8">
      <w:proofErr w:type="spellStart"/>
      <w:r w:rsidRPr="003B67AB">
        <w:t>t</w:t>
      </w:r>
      <w:r w:rsidRPr="003B67AB">
        <w:rPr>
          <w:vertAlign w:val="subscript"/>
        </w:rPr>
        <w:t>нр</w:t>
      </w:r>
      <w:proofErr w:type="spellEnd"/>
      <w:r w:rsidRPr="003B67AB">
        <w:t xml:space="preserve"> — расчетная температура наружного воздуха для проектирования отопления (температура наиболее холодной пятидневки обеспеченностью 0,92, принята минус </w:t>
      </w:r>
      <w:r w:rsidR="003B67AB" w:rsidRPr="002C4811">
        <w:t>3</w:t>
      </w:r>
      <w:r w:rsidR="006A5B02" w:rsidRPr="002C4811">
        <w:t>4</w:t>
      </w:r>
      <w:proofErr w:type="gramStart"/>
      <w:r w:rsidR="003B67AB" w:rsidRPr="002C4811">
        <w:t>°</w:t>
      </w:r>
      <w:r w:rsidR="003B67AB" w:rsidRPr="003B67AB">
        <w:t>С</w:t>
      </w:r>
      <w:proofErr w:type="gramEnd"/>
      <w:r w:rsidR="003B67AB" w:rsidRPr="003B67AB">
        <w:t>, в соотв. СП 131.13330.20</w:t>
      </w:r>
      <w:r w:rsidR="00354DA2">
        <w:t>20</w:t>
      </w:r>
      <w:r w:rsidRPr="003B67AB">
        <w:t xml:space="preserve"> для г. </w:t>
      </w:r>
      <w:r w:rsidR="003B67AB" w:rsidRPr="003B67AB">
        <w:t>Глазов</w:t>
      </w:r>
      <w:r w:rsidRPr="003B67AB">
        <w:t>).</w:t>
      </w:r>
    </w:p>
    <w:p w14:paraId="280795FC" w14:textId="77777777" w:rsidR="00FF41A8" w:rsidRPr="003B67AB" w:rsidRDefault="00FF41A8" w:rsidP="00FF41A8">
      <w:r w:rsidRPr="003B67AB">
        <w:t xml:space="preserve">Годовой расход теплоты на горячее водоснабжение </w:t>
      </w:r>
      <w:proofErr w:type="spellStart"/>
      <w:r w:rsidRPr="003B67AB">
        <w:t>Q</w:t>
      </w:r>
      <w:r w:rsidRPr="003B67AB">
        <w:rPr>
          <w:vertAlign w:val="subscript"/>
        </w:rPr>
        <w:t>гв</w:t>
      </w:r>
      <w:proofErr w:type="gramStart"/>
      <w:r w:rsidRPr="003B67AB">
        <w:rPr>
          <w:vertAlign w:val="subscript"/>
        </w:rPr>
        <w:t>.г</w:t>
      </w:r>
      <w:proofErr w:type="gramEnd"/>
      <w:r w:rsidRPr="003B67AB">
        <w:rPr>
          <w:vertAlign w:val="subscript"/>
        </w:rPr>
        <w:t>од</w:t>
      </w:r>
      <w:proofErr w:type="spellEnd"/>
      <w:r w:rsidRPr="003B67AB">
        <w:rPr>
          <w:vertAlign w:val="subscript"/>
        </w:rPr>
        <w:t xml:space="preserve"> </w:t>
      </w:r>
      <w:r w:rsidRPr="003B67AB">
        <w:t>определяется по формуле:</w:t>
      </w:r>
    </w:p>
    <w:p w14:paraId="4611B4CC" w14:textId="1B165C2F" w:rsidR="00FF41A8" w:rsidRPr="003B67AB" w:rsidRDefault="00FF41A8" w:rsidP="00FF41A8">
      <w:pPr>
        <w:ind w:firstLine="0"/>
        <w:jc w:val="center"/>
      </w:pPr>
      <w:proofErr w:type="spellStart"/>
      <w:r w:rsidRPr="003B67AB">
        <w:t>Q</w:t>
      </w:r>
      <w:r w:rsidRPr="003B67AB">
        <w:rPr>
          <w:vertAlign w:val="subscript"/>
        </w:rPr>
        <w:t>гв</w:t>
      </w:r>
      <w:proofErr w:type="gramStart"/>
      <w:r w:rsidRPr="003B67AB">
        <w:rPr>
          <w:vertAlign w:val="subscript"/>
        </w:rPr>
        <w:t>.г</w:t>
      </w:r>
      <w:proofErr w:type="gramEnd"/>
      <w:r w:rsidRPr="003B67AB">
        <w:rPr>
          <w:vertAlign w:val="subscript"/>
        </w:rPr>
        <w:t>од</w:t>
      </w:r>
      <w:proofErr w:type="spellEnd"/>
      <w:r w:rsidRPr="003B67AB">
        <w:rPr>
          <w:vertAlign w:val="subscript"/>
        </w:rPr>
        <w:t xml:space="preserve"> </w:t>
      </w:r>
      <w:r w:rsidRPr="003B67AB">
        <w:t xml:space="preserve">= </w:t>
      </w:r>
      <w:proofErr w:type="spellStart"/>
      <w:r w:rsidRPr="003B67AB">
        <w:t>Q</w:t>
      </w:r>
      <w:r w:rsidRPr="003B67AB">
        <w:rPr>
          <w:vertAlign w:val="subscript"/>
        </w:rPr>
        <w:t>сут</w:t>
      </w:r>
      <w:proofErr w:type="spellEnd"/>
      <w:r w:rsidRPr="003B67AB">
        <w:t xml:space="preserve"> (</w:t>
      </w:r>
      <w:proofErr w:type="spellStart"/>
      <w:r w:rsidRPr="003B67AB">
        <w:t>N</w:t>
      </w:r>
      <w:r w:rsidRPr="003B67AB">
        <w:rPr>
          <w:vertAlign w:val="subscript"/>
        </w:rPr>
        <w:t>з</w:t>
      </w:r>
      <w:proofErr w:type="spellEnd"/>
      <w:r w:rsidRPr="003B67AB">
        <w:t xml:space="preserve"> + </w:t>
      </w:r>
      <w:proofErr w:type="spellStart"/>
      <w:r w:rsidRPr="003B67AB">
        <w:t>N</w:t>
      </w:r>
      <w:r w:rsidRPr="003B67AB">
        <w:rPr>
          <w:vertAlign w:val="subscript"/>
        </w:rPr>
        <w:t>л</w:t>
      </w:r>
      <w:proofErr w:type="spellEnd"/>
      <w:r w:rsidRPr="003B67AB">
        <w:t xml:space="preserve"> </w:t>
      </w:r>
      <w:proofErr w:type="spellStart"/>
      <w:r w:rsidRPr="003B67AB">
        <w:t>K</w:t>
      </w:r>
      <w:r w:rsidRPr="003B67AB">
        <w:rPr>
          <w:vertAlign w:val="subscript"/>
        </w:rPr>
        <w:t>л</w:t>
      </w:r>
      <w:proofErr w:type="spellEnd"/>
      <w:r w:rsidRPr="003B67AB">
        <w:t xml:space="preserve"> ),</w:t>
      </w:r>
    </w:p>
    <w:p w14:paraId="3051BE31" w14:textId="77777777" w:rsidR="00FF41A8" w:rsidRPr="003B67AB" w:rsidRDefault="00FF41A8" w:rsidP="00FF41A8">
      <w:pPr>
        <w:ind w:firstLine="0"/>
      </w:pPr>
      <w:r w:rsidRPr="003B67AB">
        <w:t>где:</w:t>
      </w:r>
    </w:p>
    <w:p w14:paraId="4AFA2D99" w14:textId="43F16B9D" w:rsidR="00FF41A8" w:rsidRPr="003B67AB" w:rsidRDefault="00FF41A8" w:rsidP="00FF41A8">
      <w:proofErr w:type="spellStart"/>
      <w:proofErr w:type="gramStart"/>
      <w:r w:rsidRPr="003B67AB">
        <w:t>Q</w:t>
      </w:r>
      <w:proofErr w:type="gramEnd"/>
      <w:r w:rsidRPr="003B67AB">
        <w:rPr>
          <w:vertAlign w:val="subscript"/>
        </w:rPr>
        <w:t>сут</w:t>
      </w:r>
      <w:proofErr w:type="spellEnd"/>
      <w:r w:rsidRPr="003B67AB">
        <w:t xml:space="preserve"> — суточный расход теплоты на горячее водоснабжение, определенный исходя из </w:t>
      </w:r>
      <w:proofErr w:type="spellStart"/>
      <w:r w:rsidRPr="003B67AB">
        <w:t>вышеобозначенных</w:t>
      </w:r>
      <w:proofErr w:type="spellEnd"/>
      <w:r w:rsidRPr="003B67AB">
        <w:t xml:space="preserve"> нормативов на подогрев холодной воды с учетом перспективного водопотреб</w:t>
      </w:r>
      <w:r w:rsidR="003B67AB" w:rsidRPr="003B67AB">
        <w:t xml:space="preserve">ления по нормам СП </w:t>
      </w:r>
      <w:r w:rsidR="00354DA2">
        <w:t>1</w:t>
      </w:r>
      <w:r w:rsidR="003B67AB" w:rsidRPr="003B67AB">
        <w:t>31</w:t>
      </w:r>
      <w:r w:rsidR="002752F8">
        <w:t>.</w:t>
      </w:r>
      <w:r w:rsidR="003B67AB" w:rsidRPr="003B67AB">
        <w:t>13330-20</w:t>
      </w:r>
      <w:r w:rsidR="00354DA2">
        <w:t>20</w:t>
      </w:r>
      <w:r w:rsidRPr="003B67AB">
        <w:t>;</w:t>
      </w:r>
    </w:p>
    <w:p w14:paraId="7AB43194" w14:textId="07280F6E" w:rsidR="00FF41A8" w:rsidRPr="003B67AB" w:rsidRDefault="00FF41A8" w:rsidP="00FF41A8">
      <w:proofErr w:type="spellStart"/>
      <w:proofErr w:type="gramStart"/>
      <w:r w:rsidRPr="003B67AB">
        <w:t>N</w:t>
      </w:r>
      <w:proofErr w:type="gramEnd"/>
      <w:r w:rsidRPr="003B67AB">
        <w:rPr>
          <w:vertAlign w:val="subscript"/>
        </w:rPr>
        <w:t>з</w:t>
      </w:r>
      <w:proofErr w:type="spellEnd"/>
      <w:r w:rsidRPr="003B67AB">
        <w:t xml:space="preserve"> — число суток потребления горячей воды в здании в зимн</w:t>
      </w:r>
      <w:r w:rsidR="003B67AB" w:rsidRPr="003B67AB">
        <w:t xml:space="preserve">ий период (принято в размере </w:t>
      </w:r>
      <w:r w:rsidR="003B67AB" w:rsidRPr="002C4811">
        <w:t>2</w:t>
      </w:r>
      <w:r w:rsidR="006A5B02" w:rsidRPr="002C4811">
        <w:t>27</w:t>
      </w:r>
      <w:r w:rsidRPr="003B67AB">
        <w:t xml:space="preserve"> суток);</w:t>
      </w:r>
    </w:p>
    <w:p w14:paraId="6DDEE34A" w14:textId="2C7A9163" w:rsidR="00FF41A8" w:rsidRPr="003B67AB" w:rsidRDefault="00FF41A8" w:rsidP="00FF41A8">
      <w:proofErr w:type="spellStart"/>
      <w:proofErr w:type="gramStart"/>
      <w:r w:rsidRPr="003B67AB">
        <w:t>N</w:t>
      </w:r>
      <w:proofErr w:type="gramEnd"/>
      <w:r w:rsidRPr="003B67AB">
        <w:rPr>
          <w:vertAlign w:val="subscript"/>
        </w:rPr>
        <w:t>л</w:t>
      </w:r>
      <w:proofErr w:type="spellEnd"/>
      <w:r w:rsidRPr="003B67AB">
        <w:t xml:space="preserve"> — число суток потребления горячей воды в здании за лет</w:t>
      </w:r>
      <w:r w:rsidR="003B67AB" w:rsidRPr="003B67AB">
        <w:t xml:space="preserve">ний период (принято в размере </w:t>
      </w:r>
      <w:r w:rsidR="003B67AB" w:rsidRPr="002C4811">
        <w:t>12</w:t>
      </w:r>
      <w:r w:rsidR="006A5B02" w:rsidRPr="002C4811">
        <w:t>4</w:t>
      </w:r>
      <w:r w:rsidRPr="003B67AB">
        <w:t xml:space="preserve"> суток);</w:t>
      </w:r>
    </w:p>
    <w:p w14:paraId="1AC276B6" w14:textId="6BB9409D" w:rsidR="00FF41A8" w:rsidRPr="003B67AB" w:rsidRDefault="00FF41A8" w:rsidP="00FF41A8">
      <w:proofErr w:type="spellStart"/>
      <w:r w:rsidRPr="003B67AB">
        <w:t>K</w:t>
      </w:r>
      <w:r w:rsidRPr="003B67AB">
        <w:rPr>
          <w:vertAlign w:val="subscript"/>
        </w:rPr>
        <w:t>л</w:t>
      </w:r>
      <w:proofErr w:type="spellEnd"/>
      <w:r w:rsidRPr="003B67AB">
        <w:t xml:space="preserve"> — коэффициент, учитывающий снижение расхода теплоты на ГВ из-за более высокой начальной температуры нагреваемой воды, которая зимой равна 5</w:t>
      </w:r>
      <w:proofErr w:type="gramStart"/>
      <w:r w:rsidRPr="003B67AB">
        <w:t>°С</w:t>
      </w:r>
      <w:proofErr w:type="gramEnd"/>
      <w:r w:rsidRPr="003B67AB">
        <w:t xml:space="preserve">, а летом в среднем 15°С; при этом коэффициент </w:t>
      </w:r>
      <w:proofErr w:type="spellStart"/>
      <w:r w:rsidRPr="003B67AB">
        <w:t>K</w:t>
      </w:r>
      <w:r w:rsidRPr="003B67AB">
        <w:rPr>
          <w:vertAlign w:val="subscript"/>
        </w:rPr>
        <w:t>л</w:t>
      </w:r>
      <w:proofErr w:type="spellEnd"/>
      <w:r w:rsidRPr="003B67AB">
        <w:t xml:space="preserve"> будет равен 2,4. </w:t>
      </w:r>
    </w:p>
    <w:p w14:paraId="41F3F921" w14:textId="3AF32B3F" w:rsidR="005966C5" w:rsidRPr="003B67AB" w:rsidRDefault="005966C5" w:rsidP="00FF41A8">
      <w:r w:rsidRPr="003B67AB">
        <w:t>Прогнозы приростов объемов потребления тепловой энергии (мощности) были сформированы на основани</w:t>
      </w:r>
      <w:r w:rsidR="00A06904" w:rsidRPr="003B67AB">
        <w:t>и</w:t>
      </w:r>
      <w:r w:rsidRPr="003B67AB">
        <w:t>:</w:t>
      </w:r>
    </w:p>
    <w:p w14:paraId="3082E1C4" w14:textId="77777777" w:rsidR="00E368D4" w:rsidRDefault="00E368D4" w:rsidP="00E368D4">
      <w:pPr>
        <w:pStyle w:val="a6"/>
        <w:numPr>
          <w:ilvl w:val="0"/>
          <w:numId w:val="65"/>
        </w:numPr>
      </w:pPr>
      <w:r>
        <w:t>Генерального плана города Глазова;</w:t>
      </w:r>
    </w:p>
    <w:p w14:paraId="281BE483" w14:textId="77777777" w:rsidR="00E368D4" w:rsidRDefault="00E368D4" w:rsidP="00E368D4">
      <w:pPr>
        <w:pStyle w:val="a6"/>
        <w:numPr>
          <w:ilvl w:val="0"/>
          <w:numId w:val="65"/>
        </w:numPr>
      </w:pPr>
      <w:r>
        <w:t>Плана стратегического развития МО «Город Глазов».</w:t>
      </w:r>
    </w:p>
    <w:p w14:paraId="511A33EE" w14:textId="76EF2110" w:rsidR="00E368D4" w:rsidRDefault="00E368D4" w:rsidP="00E368D4">
      <w:pPr>
        <w:pStyle w:val="a6"/>
        <w:numPr>
          <w:ilvl w:val="0"/>
          <w:numId w:val="65"/>
        </w:numPr>
      </w:pPr>
      <w:r>
        <w:t>Данных из предыдущей актуализации схемы теплоснабжения МО «Город Глазов» на 202</w:t>
      </w:r>
      <w:r w:rsidR="00EB0C49">
        <w:t>4</w:t>
      </w:r>
      <w:r>
        <w:t xml:space="preserve"> г</w:t>
      </w:r>
      <w:r w:rsidR="000C5BC2">
        <w:t>од</w:t>
      </w:r>
      <w:r>
        <w:t>;</w:t>
      </w:r>
    </w:p>
    <w:p w14:paraId="75471018" w14:textId="77777777" w:rsidR="00E368D4" w:rsidRDefault="00E368D4" w:rsidP="00E368D4">
      <w:pPr>
        <w:pStyle w:val="a6"/>
        <w:numPr>
          <w:ilvl w:val="0"/>
          <w:numId w:val="65"/>
        </w:numPr>
      </w:pPr>
      <w:r>
        <w:t>В</w:t>
      </w:r>
      <w:r w:rsidRPr="003B67AB">
        <w:t>ыданных, теплоснабжающими организациями, технических условий на подключение к системам централизованного теплоснабжения со сроко</w:t>
      </w:r>
      <w:r>
        <w:t>м действия от 2020 года и более.</w:t>
      </w:r>
    </w:p>
    <w:p w14:paraId="3B2C10B8" w14:textId="1EEC716C" w:rsidR="00EB5158" w:rsidRPr="003B67AB" w:rsidRDefault="00EB5158" w:rsidP="00EB5158">
      <w:r w:rsidRPr="003B67AB">
        <w:lastRenderedPageBreak/>
        <w:t>Перечень выданных, теплоснабжающими организациями, технических условий на подключение к системам централизованного теплоснабжения со сроком действия от 2020 года и более, представлен в таблице ниже.</w:t>
      </w:r>
    </w:p>
    <w:p w14:paraId="6FC811BA" w14:textId="56BC76BF" w:rsidR="00EB5158" w:rsidRPr="00103345" w:rsidRDefault="00EB5158">
      <w:pPr>
        <w:widowControl w:val="0"/>
        <w:spacing w:line="240" w:lineRule="auto"/>
        <w:ind w:firstLine="0"/>
        <w:jc w:val="left"/>
        <w:rPr>
          <w:highlight w:val="yellow"/>
        </w:rPr>
      </w:pPr>
    </w:p>
    <w:p w14:paraId="76FF2DCE" w14:textId="77777777" w:rsidR="00EB5158" w:rsidRPr="00103345" w:rsidRDefault="00EB5158" w:rsidP="00EB5158">
      <w:pPr>
        <w:pStyle w:val="af4"/>
        <w:rPr>
          <w:highlight w:val="yellow"/>
        </w:rPr>
        <w:sectPr w:rsidR="00EB5158" w:rsidRPr="00103345" w:rsidSect="00CE536A">
          <w:pgSz w:w="11907" w:h="16840" w:code="9"/>
          <w:pgMar w:top="1134" w:right="567" w:bottom="1134" w:left="1701" w:header="0" w:footer="590" w:gutter="0"/>
          <w:cols w:space="720"/>
          <w:docGrid w:linePitch="299"/>
        </w:sectPr>
      </w:pPr>
    </w:p>
    <w:p w14:paraId="2990C1CC" w14:textId="4B103C3A" w:rsidR="00EB5158" w:rsidRPr="003B67AB" w:rsidRDefault="00EB5158" w:rsidP="00EB5158">
      <w:pPr>
        <w:pStyle w:val="af4"/>
      </w:pPr>
      <w:r w:rsidRPr="003B67AB">
        <w:lastRenderedPageBreak/>
        <w:t xml:space="preserve">Таблица </w:t>
      </w:r>
      <w:r w:rsidRPr="003B67AB">
        <w:fldChar w:fldCharType="begin"/>
      </w:r>
      <w:r w:rsidRPr="003B67AB">
        <w:instrText xml:space="preserve"> SEQ Таблица \* ARABIC </w:instrText>
      </w:r>
      <w:r w:rsidRPr="003B67AB">
        <w:fldChar w:fldCharType="separate"/>
      </w:r>
      <w:r w:rsidR="0073345B">
        <w:rPr>
          <w:noProof/>
        </w:rPr>
        <w:t>11</w:t>
      </w:r>
      <w:r w:rsidRPr="003B67AB">
        <w:fldChar w:fldCharType="end"/>
      </w:r>
      <w:r w:rsidRPr="003B67AB">
        <w:t xml:space="preserve">. Перечень </w:t>
      </w:r>
      <w:proofErr w:type="gramStart"/>
      <w:r w:rsidRPr="003B67AB">
        <w:t>выданных</w:t>
      </w:r>
      <w:proofErr w:type="gramEnd"/>
      <w:r w:rsidR="003B67AB" w:rsidRPr="003B67AB">
        <w:t xml:space="preserve"> </w:t>
      </w:r>
      <w:r w:rsidRPr="003B67AB">
        <w:t>ТУ на подключение к системам централизованного теплоснаб</w:t>
      </w:r>
      <w:r w:rsidR="00FA12B7">
        <w:t>жения со сроком действия от 2017</w:t>
      </w:r>
      <w:r w:rsidRPr="003B67AB">
        <w:t xml:space="preserve"> года и более</w:t>
      </w:r>
    </w:p>
    <w:tbl>
      <w:tblPr>
        <w:tblW w:w="8858" w:type="pct"/>
        <w:tblLayout w:type="fixed"/>
        <w:tblLook w:val="04A0" w:firstRow="1" w:lastRow="0" w:firstColumn="1" w:lastColumn="0" w:noHBand="0" w:noVBand="1"/>
      </w:tblPr>
      <w:tblGrid>
        <w:gridCol w:w="571"/>
        <w:gridCol w:w="1011"/>
        <w:gridCol w:w="4310"/>
        <w:gridCol w:w="1162"/>
        <w:gridCol w:w="3154"/>
        <w:gridCol w:w="1151"/>
        <w:gridCol w:w="1439"/>
        <w:gridCol w:w="1377"/>
        <w:gridCol w:w="1754"/>
        <w:gridCol w:w="1754"/>
        <w:gridCol w:w="1754"/>
        <w:gridCol w:w="1754"/>
        <w:gridCol w:w="1754"/>
        <w:gridCol w:w="1754"/>
        <w:gridCol w:w="1754"/>
        <w:gridCol w:w="1754"/>
      </w:tblGrid>
      <w:tr w:rsidR="00FF3B1F" w:rsidRPr="00FF3B1F" w14:paraId="023CC7CE" w14:textId="77777777" w:rsidTr="00983C76">
        <w:trPr>
          <w:gridAfter w:val="7"/>
          <w:wAfter w:w="2176" w:type="pct"/>
          <w:trHeight w:val="57"/>
          <w:tblHeader/>
        </w:trPr>
        <w:tc>
          <w:tcPr>
            <w:tcW w:w="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01A294" w14:textId="77777777" w:rsidR="00FF3B1F" w:rsidRPr="00FF3B1F" w:rsidRDefault="00FF3B1F" w:rsidP="00FF3B1F">
            <w:pPr>
              <w:autoSpaceDE/>
              <w:autoSpaceDN/>
              <w:spacing w:line="240" w:lineRule="auto"/>
              <w:ind w:firstLine="0"/>
              <w:jc w:val="center"/>
              <w:rPr>
                <w:b/>
                <w:bCs/>
                <w:color w:val="000000"/>
                <w:sz w:val="20"/>
                <w:szCs w:val="20"/>
                <w:lang w:bidi="ar-SA"/>
              </w:rPr>
            </w:pPr>
            <w:r w:rsidRPr="00FF3B1F">
              <w:rPr>
                <w:b/>
                <w:bCs/>
                <w:color w:val="000000"/>
                <w:sz w:val="20"/>
                <w:szCs w:val="20"/>
                <w:lang w:bidi="ar-SA"/>
              </w:rPr>
              <w:t xml:space="preserve">№ </w:t>
            </w:r>
            <w:proofErr w:type="gramStart"/>
            <w:r w:rsidRPr="00FF3B1F">
              <w:rPr>
                <w:b/>
                <w:bCs/>
                <w:color w:val="000000"/>
                <w:sz w:val="20"/>
                <w:szCs w:val="20"/>
                <w:lang w:bidi="ar-SA"/>
              </w:rPr>
              <w:t>п</w:t>
            </w:r>
            <w:proofErr w:type="gramEnd"/>
            <w:r w:rsidRPr="00FF3B1F">
              <w:rPr>
                <w:b/>
                <w:bCs/>
                <w:color w:val="000000"/>
                <w:sz w:val="20"/>
                <w:szCs w:val="20"/>
                <w:lang w:bidi="ar-SA"/>
              </w:rPr>
              <w:t>/п</w:t>
            </w:r>
          </w:p>
        </w:tc>
        <w:tc>
          <w:tcPr>
            <w:tcW w:w="179" w:type="pct"/>
            <w:tcBorders>
              <w:top w:val="single" w:sz="4" w:space="0" w:color="auto"/>
              <w:left w:val="nil"/>
              <w:bottom w:val="single" w:sz="4" w:space="0" w:color="auto"/>
              <w:right w:val="single" w:sz="4" w:space="0" w:color="auto"/>
            </w:tcBorders>
            <w:shd w:val="clear" w:color="auto" w:fill="auto"/>
            <w:vAlign w:val="center"/>
            <w:hideMark/>
          </w:tcPr>
          <w:p w14:paraId="1DC6D0E6" w14:textId="77777777" w:rsidR="00FF3B1F" w:rsidRPr="00FF3B1F" w:rsidRDefault="00FF3B1F" w:rsidP="00FF3B1F">
            <w:pPr>
              <w:autoSpaceDE/>
              <w:autoSpaceDN/>
              <w:spacing w:line="240" w:lineRule="auto"/>
              <w:ind w:firstLine="0"/>
              <w:jc w:val="center"/>
              <w:rPr>
                <w:b/>
                <w:bCs/>
                <w:color w:val="000000"/>
                <w:sz w:val="20"/>
                <w:szCs w:val="20"/>
                <w:lang w:bidi="ar-SA"/>
              </w:rPr>
            </w:pPr>
            <w:r w:rsidRPr="00FF3B1F">
              <w:rPr>
                <w:b/>
                <w:bCs/>
                <w:color w:val="000000"/>
                <w:sz w:val="20"/>
                <w:szCs w:val="20"/>
                <w:lang w:bidi="ar-SA"/>
              </w:rPr>
              <w:t>№ТУ/договора</w:t>
            </w:r>
          </w:p>
        </w:tc>
        <w:tc>
          <w:tcPr>
            <w:tcW w:w="764" w:type="pct"/>
            <w:tcBorders>
              <w:top w:val="single" w:sz="4" w:space="0" w:color="auto"/>
              <w:left w:val="nil"/>
              <w:bottom w:val="single" w:sz="4" w:space="0" w:color="auto"/>
              <w:right w:val="single" w:sz="4" w:space="0" w:color="auto"/>
            </w:tcBorders>
            <w:shd w:val="clear" w:color="auto" w:fill="auto"/>
            <w:vAlign w:val="center"/>
            <w:hideMark/>
          </w:tcPr>
          <w:p w14:paraId="6F48C5D1" w14:textId="77777777" w:rsidR="00FF3B1F" w:rsidRPr="00FF3B1F" w:rsidRDefault="00FF3B1F" w:rsidP="00FF3B1F">
            <w:pPr>
              <w:autoSpaceDE/>
              <w:autoSpaceDN/>
              <w:spacing w:line="240" w:lineRule="auto"/>
              <w:ind w:firstLine="0"/>
              <w:jc w:val="center"/>
              <w:rPr>
                <w:b/>
                <w:bCs/>
                <w:color w:val="000000"/>
                <w:sz w:val="20"/>
                <w:szCs w:val="20"/>
                <w:lang w:bidi="ar-SA"/>
              </w:rPr>
            </w:pPr>
            <w:r w:rsidRPr="00FF3B1F">
              <w:rPr>
                <w:b/>
                <w:bCs/>
                <w:color w:val="000000"/>
                <w:sz w:val="20"/>
                <w:szCs w:val="20"/>
                <w:lang w:bidi="ar-SA"/>
              </w:rPr>
              <w:t>Объект, адрес</w:t>
            </w:r>
          </w:p>
        </w:tc>
        <w:tc>
          <w:tcPr>
            <w:tcW w:w="206" w:type="pct"/>
            <w:tcBorders>
              <w:top w:val="single" w:sz="4" w:space="0" w:color="auto"/>
              <w:left w:val="nil"/>
              <w:bottom w:val="single" w:sz="4" w:space="0" w:color="auto"/>
              <w:right w:val="single" w:sz="4" w:space="0" w:color="auto"/>
            </w:tcBorders>
            <w:shd w:val="clear" w:color="auto" w:fill="auto"/>
            <w:vAlign w:val="center"/>
            <w:hideMark/>
          </w:tcPr>
          <w:p w14:paraId="55D9E0F4" w14:textId="77777777" w:rsidR="00FF3B1F" w:rsidRPr="00FF3B1F" w:rsidRDefault="00FF3B1F" w:rsidP="00FF3B1F">
            <w:pPr>
              <w:autoSpaceDE/>
              <w:autoSpaceDN/>
              <w:spacing w:line="240" w:lineRule="auto"/>
              <w:ind w:firstLine="0"/>
              <w:jc w:val="center"/>
              <w:rPr>
                <w:b/>
                <w:bCs/>
                <w:color w:val="000000"/>
                <w:sz w:val="20"/>
                <w:szCs w:val="20"/>
                <w:lang w:bidi="ar-SA"/>
              </w:rPr>
            </w:pPr>
            <w:r w:rsidRPr="00FF3B1F">
              <w:rPr>
                <w:b/>
                <w:bCs/>
                <w:color w:val="000000"/>
                <w:sz w:val="20"/>
                <w:szCs w:val="20"/>
                <w:lang w:bidi="ar-SA"/>
              </w:rPr>
              <w:t>Дата заявки</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2297DE90" w14:textId="77777777" w:rsidR="00FF3B1F" w:rsidRPr="00FF3B1F" w:rsidRDefault="00FF3B1F" w:rsidP="00FF3B1F">
            <w:pPr>
              <w:autoSpaceDE/>
              <w:autoSpaceDN/>
              <w:spacing w:line="240" w:lineRule="auto"/>
              <w:ind w:firstLine="0"/>
              <w:jc w:val="center"/>
              <w:rPr>
                <w:b/>
                <w:bCs/>
                <w:color w:val="000000"/>
                <w:sz w:val="20"/>
                <w:szCs w:val="20"/>
                <w:lang w:bidi="ar-SA"/>
              </w:rPr>
            </w:pPr>
            <w:r w:rsidRPr="00FF3B1F">
              <w:rPr>
                <w:b/>
                <w:bCs/>
                <w:color w:val="000000"/>
                <w:sz w:val="20"/>
                <w:szCs w:val="20"/>
                <w:lang w:bidi="ar-SA"/>
              </w:rPr>
              <w:t>Заявитель</w:t>
            </w:r>
          </w:p>
        </w:tc>
        <w:tc>
          <w:tcPr>
            <w:tcW w:w="204" w:type="pct"/>
            <w:tcBorders>
              <w:top w:val="single" w:sz="4" w:space="0" w:color="auto"/>
              <w:left w:val="nil"/>
              <w:bottom w:val="single" w:sz="4" w:space="0" w:color="auto"/>
              <w:right w:val="single" w:sz="4" w:space="0" w:color="auto"/>
            </w:tcBorders>
            <w:shd w:val="clear" w:color="auto" w:fill="auto"/>
            <w:vAlign w:val="center"/>
            <w:hideMark/>
          </w:tcPr>
          <w:p w14:paraId="3741FFB2" w14:textId="77777777" w:rsidR="00FF3B1F" w:rsidRPr="00FF3B1F" w:rsidRDefault="00FF3B1F" w:rsidP="00FF3B1F">
            <w:pPr>
              <w:autoSpaceDE/>
              <w:autoSpaceDN/>
              <w:spacing w:line="240" w:lineRule="auto"/>
              <w:ind w:firstLine="0"/>
              <w:jc w:val="center"/>
              <w:rPr>
                <w:b/>
                <w:bCs/>
                <w:color w:val="000000"/>
                <w:sz w:val="20"/>
                <w:szCs w:val="20"/>
                <w:lang w:bidi="ar-SA"/>
              </w:rPr>
            </w:pPr>
            <w:r w:rsidRPr="00FF3B1F">
              <w:rPr>
                <w:b/>
                <w:bCs/>
                <w:color w:val="000000"/>
                <w:sz w:val="20"/>
                <w:szCs w:val="20"/>
                <w:lang w:bidi="ar-SA"/>
              </w:rPr>
              <w:t>Срок действия ТУ</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79FB3124" w14:textId="77777777" w:rsidR="00FF3B1F" w:rsidRPr="00FF3B1F" w:rsidRDefault="00FF3B1F" w:rsidP="00983C76">
            <w:pPr>
              <w:autoSpaceDE/>
              <w:autoSpaceDN/>
              <w:spacing w:line="240" w:lineRule="auto"/>
              <w:ind w:firstLine="0"/>
              <w:jc w:val="center"/>
              <w:rPr>
                <w:b/>
                <w:bCs/>
                <w:color w:val="000000"/>
                <w:sz w:val="20"/>
                <w:szCs w:val="20"/>
                <w:lang w:bidi="ar-SA"/>
              </w:rPr>
            </w:pPr>
            <w:r w:rsidRPr="00FF3B1F">
              <w:rPr>
                <w:b/>
                <w:bCs/>
                <w:color w:val="000000"/>
                <w:sz w:val="20"/>
                <w:szCs w:val="20"/>
                <w:lang w:bidi="ar-SA"/>
              </w:rPr>
              <w:t>Суммарная подключаемая нагрузка, Гкал/</w:t>
            </w:r>
            <w:proofErr w:type="gramStart"/>
            <w:r w:rsidRPr="00FF3B1F">
              <w:rPr>
                <w:b/>
                <w:bCs/>
                <w:color w:val="000000"/>
                <w:sz w:val="20"/>
                <w:szCs w:val="20"/>
                <w:lang w:bidi="ar-SA"/>
              </w:rPr>
              <w:t>ч</w:t>
            </w:r>
            <w:proofErr w:type="gramEnd"/>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34993E58" w14:textId="795E8889" w:rsidR="00FF3B1F" w:rsidRPr="00FF3B1F" w:rsidRDefault="002F2B63" w:rsidP="00983C76">
            <w:pPr>
              <w:autoSpaceDE/>
              <w:autoSpaceDN/>
              <w:spacing w:line="240" w:lineRule="auto"/>
              <w:ind w:firstLine="0"/>
              <w:jc w:val="center"/>
              <w:rPr>
                <w:b/>
                <w:bCs/>
                <w:color w:val="000000"/>
                <w:sz w:val="20"/>
                <w:szCs w:val="20"/>
                <w:lang w:bidi="ar-SA"/>
              </w:rPr>
            </w:pPr>
            <w:proofErr w:type="gramStart"/>
            <w:r>
              <w:rPr>
                <w:b/>
                <w:bCs/>
                <w:color w:val="000000"/>
                <w:sz w:val="20"/>
                <w:szCs w:val="20"/>
                <w:lang w:bidi="ar-SA"/>
              </w:rPr>
              <w:t>Суммарное</w:t>
            </w:r>
            <w:proofErr w:type="gramEnd"/>
            <w:r>
              <w:rPr>
                <w:b/>
                <w:bCs/>
                <w:color w:val="000000"/>
                <w:sz w:val="20"/>
                <w:szCs w:val="20"/>
                <w:lang w:bidi="ar-SA"/>
              </w:rPr>
              <w:t xml:space="preserve"> годовое </w:t>
            </w:r>
            <w:proofErr w:type="spellStart"/>
            <w:r>
              <w:rPr>
                <w:b/>
                <w:bCs/>
                <w:color w:val="000000"/>
                <w:sz w:val="20"/>
                <w:szCs w:val="20"/>
                <w:lang w:bidi="ar-SA"/>
              </w:rPr>
              <w:t>потреблени</w:t>
            </w:r>
            <w:proofErr w:type="spellEnd"/>
            <w:r w:rsidR="00FF3B1F" w:rsidRPr="00FF3B1F">
              <w:rPr>
                <w:b/>
                <w:bCs/>
                <w:color w:val="000000"/>
                <w:sz w:val="20"/>
                <w:szCs w:val="20"/>
                <w:lang w:bidi="ar-SA"/>
              </w:rPr>
              <w:t>, тыс. Гкал</w:t>
            </w:r>
          </w:p>
        </w:tc>
        <w:tc>
          <w:tcPr>
            <w:tcW w:w="311" w:type="pct"/>
            <w:tcBorders>
              <w:top w:val="single" w:sz="4" w:space="0" w:color="auto"/>
              <w:left w:val="nil"/>
              <w:bottom w:val="single" w:sz="4" w:space="0" w:color="auto"/>
              <w:right w:val="single" w:sz="4" w:space="0" w:color="auto"/>
            </w:tcBorders>
            <w:shd w:val="clear" w:color="auto" w:fill="auto"/>
            <w:vAlign w:val="center"/>
            <w:hideMark/>
          </w:tcPr>
          <w:p w14:paraId="75F99101" w14:textId="77777777" w:rsidR="00FF3B1F" w:rsidRPr="00FF3B1F" w:rsidRDefault="00FF3B1F" w:rsidP="00FF3B1F">
            <w:pPr>
              <w:autoSpaceDE/>
              <w:autoSpaceDN/>
              <w:spacing w:line="240" w:lineRule="auto"/>
              <w:ind w:firstLine="0"/>
              <w:jc w:val="center"/>
              <w:rPr>
                <w:b/>
                <w:bCs/>
                <w:color w:val="000000"/>
                <w:sz w:val="20"/>
                <w:szCs w:val="20"/>
                <w:lang w:bidi="ar-SA"/>
              </w:rPr>
            </w:pPr>
            <w:r w:rsidRPr="00FF3B1F">
              <w:rPr>
                <w:b/>
                <w:bCs/>
                <w:color w:val="000000"/>
                <w:sz w:val="20"/>
                <w:szCs w:val="20"/>
                <w:lang w:bidi="ar-SA"/>
              </w:rPr>
              <w:t>Источник теплоснабжения</w:t>
            </w:r>
          </w:p>
        </w:tc>
      </w:tr>
      <w:tr w:rsidR="00FF3B1F" w:rsidRPr="00FF3B1F" w14:paraId="5596C39C"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70C9E7CD" w14:textId="77777777" w:rsidR="00FF3B1F" w:rsidRPr="00FF3B1F" w:rsidRDefault="00FF3B1F" w:rsidP="00FF3B1F">
            <w:pPr>
              <w:autoSpaceDE/>
              <w:autoSpaceDN/>
              <w:spacing w:line="240" w:lineRule="auto"/>
              <w:ind w:firstLine="0"/>
              <w:jc w:val="center"/>
              <w:rPr>
                <w:color w:val="000000"/>
                <w:sz w:val="20"/>
                <w:szCs w:val="20"/>
                <w:lang w:bidi="ar-SA"/>
              </w:rPr>
            </w:pPr>
            <w:r w:rsidRPr="00FF3B1F">
              <w:rPr>
                <w:color w:val="000000"/>
                <w:sz w:val="20"/>
                <w:szCs w:val="20"/>
                <w:lang w:bidi="ar-SA"/>
              </w:rPr>
              <w:t>1</w:t>
            </w:r>
          </w:p>
        </w:tc>
        <w:tc>
          <w:tcPr>
            <w:tcW w:w="179" w:type="pct"/>
            <w:tcBorders>
              <w:top w:val="nil"/>
              <w:left w:val="nil"/>
              <w:bottom w:val="single" w:sz="4" w:space="0" w:color="auto"/>
              <w:right w:val="single" w:sz="4" w:space="0" w:color="auto"/>
            </w:tcBorders>
            <w:shd w:val="clear" w:color="auto" w:fill="auto"/>
            <w:vAlign w:val="center"/>
            <w:hideMark/>
          </w:tcPr>
          <w:p w14:paraId="0CCE85A2" w14:textId="77777777" w:rsidR="00FF3B1F" w:rsidRPr="00FF3B1F" w:rsidRDefault="00FF3B1F" w:rsidP="00FF3B1F">
            <w:pPr>
              <w:autoSpaceDE/>
              <w:autoSpaceDN/>
              <w:spacing w:line="240" w:lineRule="auto"/>
              <w:ind w:firstLine="0"/>
              <w:jc w:val="center"/>
              <w:rPr>
                <w:color w:val="000000"/>
                <w:sz w:val="20"/>
                <w:szCs w:val="20"/>
                <w:lang w:bidi="ar-SA"/>
              </w:rPr>
            </w:pPr>
            <w:r w:rsidRPr="00FF3B1F">
              <w:rPr>
                <w:color w:val="000000"/>
                <w:sz w:val="20"/>
                <w:szCs w:val="20"/>
                <w:lang w:bidi="ar-SA"/>
              </w:rPr>
              <w:t>11-17</w:t>
            </w:r>
          </w:p>
        </w:tc>
        <w:tc>
          <w:tcPr>
            <w:tcW w:w="764" w:type="pct"/>
            <w:tcBorders>
              <w:top w:val="nil"/>
              <w:left w:val="nil"/>
              <w:bottom w:val="single" w:sz="4" w:space="0" w:color="auto"/>
              <w:right w:val="single" w:sz="4" w:space="0" w:color="auto"/>
            </w:tcBorders>
            <w:shd w:val="clear" w:color="auto" w:fill="auto"/>
            <w:vAlign w:val="center"/>
            <w:hideMark/>
          </w:tcPr>
          <w:p w14:paraId="69E96074" w14:textId="77777777" w:rsidR="00FF3B1F" w:rsidRPr="00FF3B1F" w:rsidRDefault="00FF3B1F" w:rsidP="00FF3B1F">
            <w:pPr>
              <w:autoSpaceDE/>
              <w:autoSpaceDN/>
              <w:spacing w:line="240" w:lineRule="auto"/>
              <w:ind w:firstLine="0"/>
              <w:jc w:val="left"/>
              <w:rPr>
                <w:color w:val="000000"/>
                <w:sz w:val="20"/>
                <w:szCs w:val="20"/>
                <w:lang w:bidi="ar-SA"/>
              </w:rPr>
            </w:pPr>
            <w:r w:rsidRPr="00FF3B1F">
              <w:rPr>
                <w:color w:val="000000"/>
                <w:sz w:val="20"/>
                <w:szCs w:val="20"/>
                <w:lang w:bidi="ar-SA"/>
              </w:rPr>
              <w:t xml:space="preserve">Помещения № 9 и № 20 незавершенного строительством здания деревообрабатывающего цеха, расположенного по </w:t>
            </w:r>
            <w:proofErr w:type="spellStart"/>
            <w:r w:rsidRPr="00FF3B1F">
              <w:rPr>
                <w:color w:val="000000"/>
                <w:sz w:val="20"/>
                <w:szCs w:val="20"/>
                <w:lang w:bidi="ar-SA"/>
              </w:rPr>
              <w:t>ул</w:t>
            </w:r>
            <w:proofErr w:type="gramStart"/>
            <w:r w:rsidRPr="00FF3B1F">
              <w:rPr>
                <w:color w:val="000000"/>
                <w:sz w:val="20"/>
                <w:szCs w:val="20"/>
                <w:lang w:bidi="ar-SA"/>
              </w:rPr>
              <w:t>.Ю</w:t>
            </w:r>
            <w:proofErr w:type="gramEnd"/>
            <w:r w:rsidRPr="00FF3B1F">
              <w:rPr>
                <w:color w:val="000000"/>
                <w:sz w:val="20"/>
                <w:szCs w:val="20"/>
                <w:lang w:bidi="ar-SA"/>
              </w:rPr>
              <w:t>каменская</w:t>
            </w:r>
            <w:proofErr w:type="spellEnd"/>
            <w:r w:rsidRPr="00FF3B1F">
              <w:rPr>
                <w:color w:val="000000"/>
                <w:sz w:val="20"/>
                <w:szCs w:val="20"/>
                <w:lang w:bidi="ar-SA"/>
              </w:rPr>
              <w:t>, д.33а</w:t>
            </w:r>
          </w:p>
        </w:tc>
        <w:tc>
          <w:tcPr>
            <w:tcW w:w="206" w:type="pct"/>
            <w:tcBorders>
              <w:top w:val="nil"/>
              <w:left w:val="nil"/>
              <w:bottom w:val="single" w:sz="4" w:space="0" w:color="auto"/>
              <w:right w:val="single" w:sz="4" w:space="0" w:color="auto"/>
            </w:tcBorders>
            <w:shd w:val="clear" w:color="auto" w:fill="auto"/>
            <w:vAlign w:val="center"/>
            <w:hideMark/>
          </w:tcPr>
          <w:p w14:paraId="392642B8" w14:textId="77777777" w:rsidR="00FF3B1F" w:rsidRPr="00FF3B1F" w:rsidRDefault="00FF3B1F" w:rsidP="00FF3B1F">
            <w:pPr>
              <w:autoSpaceDE/>
              <w:autoSpaceDN/>
              <w:spacing w:line="240" w:lineRule="auto"/>
              <w:ind w:firstLine="0"/>
              <w:jc w:val="center"/>
              <w:rPr>
                <w:color w:val="000000"/>
                <w:sz w:val="20"/>
                <w:szCs w:val="20"/>
                <w:lang w:bidi="ar-SA"/>
              </w:rPr>
            </w:pPr>
            <w:r w:rsidRPr="00FF3B1F">
              <w:rPr>
                <w:color w:val="000000"/>
                <w:sz w:val="20"/>
                <w:szCs w:val="20"/>
                <w:lang w:bidi="ar-SA"/>
              </w:rPr>
              <w:t>03.11.17</w:t>
            </w:r>
          </w:p>
        </w:tc>
        <w:tc>
          <w:tcPr>
            <w:tcW w:w="559" w:type="pct"/>
            <w:tcBorders>
              <w:top w:val="nil"/>
              <w:left w:val="nil"/>
              <w:bottom w:val="single" w:sz="4" w:space="0" w:color="auto"/>
              <w:right w:val="single" w:sz="4" w:space="0" w:color="auto"/>
            </w:tcBorders>
            <w:shd w:val="clear" w:color="auto" w:fill="auto"/>
            <w:vAlign w:val="center"/>
            <w:hideMark/>
          </w:tcPr>
          <w:p w14:paraId="0BDA5AFF" w14:textId="77777777" w:rsidR="00FF3B1F" w:rsidRPr="00FF3B1F" w:rsidRDefault="00FF3B1F" w:rsidP="00FF3B1F">
            <w:pPr>
              <w:autoSpaceDE/>
              <w:autoSpaceDN/>
              <w:spacing w:line="240" w:lineRule="auto"/>
              <w:ind w:firstLine="0"/>
              <w:jc w:val="left"/>
              <w:rPr>
                <w:color w:val="000000"/>
                <w:sz w:val="20"/>
                <w:szCs w:val="20"/>
                <w:lang w:bidi="ar-SA"/>
              </w:rPr>
            </w:pPr>
            <w:r w:rsidRPr="00FF3B1F">
              <w:rPr>
                <w:color w:val="000000"/>
                <w:sz w:val="20"/>
                <w:szCs w:val="20"/>
                <w:lang w:bidi="ar-SA"/>
              </w:rPr>
              <w:t>Герасимчук И.В.</w:t>
            </w:r>
          </w:p>
        </w:tc>
        <w:tc>
          <w:tcPr>
            <w:tcW w:w="204" w:type="pct"/>
            <w:tcBorders>
              <w:top w:val="nil"/>
              <w:left w:val="nil"/>
              <w:bottom w:val="single" w:sz="4" w:space="0" w:color="auto"/>
              <w:right w:val="single" w:sz="4" w:space="0" w:color="auto"/>
            </w:tcBorders>
            <w:shd w:val="clear" w:color="auto" w:fill="auto"/>
            <w:vAlign w:val="center"/>
            <w:hideMark/>
          </w:tcPr>
          <w:p w14:paraId="52E1AD6C" w14:textId="77777777" w:rsidR="00FF3B1F" w:rsidRPr="00FF3B1F" w:rsidRDefault="00FF3B1F" w:rsidP="00FF3B1F">
            <w:pPr>
              <w:autoSpaceDE/>
              <w:autoSpaceDN/>
              <w:spacing w:line="240" w:lineRule="auto"/>
              <w:ind w:firstLine="0"/>
              <w:jc w:val="center"/>
              <w:rPr>
                <w:color w:val="000000"/>
                <w:sz w:val="20"/>
                <w:szCs w:val="20"/>
                <w:lang w:bidi="ar-SA"/>
              </w:rPr>
            </w:pPr>
            <w:r w:rsidRPr="00FF3B1F">
              <w:rPr>
                <w:color w:val="000000"/>
                <w:sz w:val="20"/>
                <w:szCs w:val="20"/>
                <w:lang w:bidi="ar-SA"/>
              </w:rPr>
              <w:t>02.11.2020</w:t>
            </w:r>
          </w:p>
        </w:tc>
        <w:tc>
          <w:tcPr>
            <w:tcW w:w="255" w:type="pct"/>
            <w:tcBorders>
              <w:top w:val="nil"/>
              <w:left w:val="nil"/>
              <w:bottom w:val="single" w:sz="4" w:space="0" w:color="auto"/>
              <w:right w:val="single" w:sz="4" w:space="0" w:color="auto"/>
            </w:tcBorders>
            <w:shd w:val="clear" w:color="auto" w:fill="auto"/>
            <w:vAlign w:val="center"/>
            <w:hideMark/>
          </w:tcPr>
          <w:p w14:paraId="36C6D855" w14:textId="77777777" w:rsidR="00FF3B1F" w:rsidRPr="00FF3B1F" w:rsidRDefault="00FF3B1F" w:rsidP="00983C76">
            <w:pPr>
              <w:autoSpaceDE/>
              <w:autoSpaceDN/>
              <w:spacing w:line="240" w:lineRule="auto"/>
              <w:ind w:firstLine="0"/>
              <w:jc w:val="center"/>
              <w:rPr>
                <w:color w:val="000000"/>
                <w:sz w:val="20"/>
                <w:szCs w:val="20"/>
                <w:lang w:bidi="ar-SA"/>
              </w:rPr>
            </w:pPr>
            <w:r w:rsidRPr="00FF3B1F">
              <w:rPr>
                <w:color w:val="000000"/>
                <w:sz w:val="20"/>
                <w:szCs w:val="20"/>
                <w:lang w:bidi="ar-SA"/>
              </w:rPr>
              <w:t>0,420</w:t>
            </w:r>
          </w:p>
        </w:tc>
        <w:tc>
          <w:tcPr>
            <w:tcW w:w="244" w:type="pct"/>
            <w:tcBorders>
              <w:top w:val="nil"/>
              <w:left w:val="nil"/>
              <w:bottom w:val="single" w:sz="4" w:space="0" w:color="auto"/>
              <w:right w:val="single" w:sz="4" w:space="0" w:color="auto"/>
            </w:tcBorders>
            <w:shd w:val="clear" w:color="auto" w:fill="auto"/>
            <w:vAlign w:val="center"/>
            <w:hideMark/>
          </w:tcPr>
          <w:p w14:paraId="05661564" w14:textId="77777777" w:rsidR="00FF3B1F" w:rsidRPr="00FF3B1F" w:rsidRDefault="00FF3B1F" w:rsidP="00983C76">
            <w:pPr>
              <w:autoSpaceDE/>
              <w:autoSpaceDN/>
              <w:spacing w:line="240" w:lineRule="auto"/>
              <w:ind w:firstLine="0"/>
              <w:jc w:val="center"/>
              <w:rPr>
                <w:color w:val="000000"/>
                <w:sz w:val="20"/>
                <w:szCs w:val="20"/>
                <w:lang w:bidi="ar-SA"/>
              </w:rPr>
            </w:pPr>
            <w:r w:rsidRPr="00FF3B1F">
              <w:rPr>
                <w:color w:val="000000"/>
                <w:sz w:val="20"/>
                <w:szCs w:val="20"/>
                <w:lang w:bidi="ar-SA"/>
              </w:rPr>
              <w:t>1,054</w:t>
            </w:r>
          </w:p>
        </w:tc>
        <w:tc>
          <w:tcPr>
            <w:tcW w:w="311" w:type="pct"/>
            <w:tcBorders>
              <w:top w:val="nil"/>
              <w:left w:val="nil"/>
              <w:bottom w:val="single" w:sz="4" w:space="0" w:color="auto"/>
              <w:right w:val="single" w:sz="4" w:space="0" w:color="auto"/>
            </w:tcBorders>
            <w:shd w:val="clear" w:color="auto" w:fill="auto"/>
            <w:vAlign w:val="center"/>
            <w:hideMark/>
          </w:tcPr>
          <w:p w14:paraId="384F4F02" w14:textId="1A45B394" w:rsidR="00FF3B1F" w:rsidRPr="0005706A" w:rsidRDefault="00FF3B1F" w:rsidP="00FF3B1F">
            <w:pPr>
              <w:autoSpaceDE/>
              <w:autoSpaceDN/>
              <w:spacing w:line="240" w:lineRule="auto"/>
              <w:ind w:firstLine="0"/>
              <w:jc w:val="center"/>
              <w:rPr>
                <w:color w:val="000000"/>
                <w:sz w:val="20"/>
                <w:szCs w:val="20"/>
                <w:lang w:bidi="ar-SA"/>
              </w:rPr>
            </w:pPr>
            <w:r w:rsidRPr="00FF3B1F">
              <w:rPr>
                <w:color w:val="000000"/>
                <w:sz w:val="20"/>
                <w:szCs w:val="20"/>
                <w:lang w:bidi="ar-SA"/>
              </w:rPr>
              <w:t>ТЭЦ</w:t>
            </w:r>
            <w:r w:rsidR="0005706A">
              <w:rPr>
                <w:color w:val="000000"/>
                <w:sz w:val="20"/>
                <w:szCs w:val="20"/>
                <w:lang w:val="en-US" w:bidi="ar-SA"/>
              </w:rPr>
              <w:t xml:space="preserve"> </w:t>
            </w:r>
            <w:r w:rsidR="0005706A">
              <w:rPr>
                <w:color w:val="000000"/>
                <w:sz w:val="20"/>
                <w:szCs w:val="20"/>
                <w:lang w:bidi="ar-SA"/>
              </w:rPr>
              <w:t>АО «РИР»</w:t>
            </w:r>
          </w:p>
        </w:tc>
      </w:tr>
      <w:tr w:rsidR="00FF3B1F" w:rsidRPr="00FF3B1F" w14:paraId="1F5A4B83"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13DB273E" w14:textId="77777777" w:rsidR="00FF3B1F" w:rsidRPr="00FF3B1F" w:rsidRDefault="00FF3B1F" w:rsidP="00FF3B1F">
            <w:pPr>
              <w:autoSpaceDE/>
              <w:autoSpaceDN/>
              <w:spacing w:line="240" w:lineRule="auto"/>
              <w:ind w:firstLine="0"/>
              <w:jc w:val="center"/>
              <w:rPr>
                <w:color w:val="000000"/>
                <w:sz w:val="20"/>
                <w:szCs w:val="20"/>
                <w:lang w:bidi="ar-SA"/>
              </w:rPr>
            </w:pPr>
            <w:r w:rsidRPr="00FF3B1F">
              <w:rPr>
                <w:color w:val="000000"/>
                <w:sz w:val="20"/>
                <w:szCs w:val="20"/>
                <w:lang w:bidi="ar-SA"/>
              </w:rPr>
              <w:t>2</w:t>
            </w:r>
          </w:p>
        </w:tc>
        <w:tc>
          <w:tcPr>
            <w:tcW w:w="179" w:type="pct"/>
            <w:tcBorders>
              <w:top w:val="nil"/>
              <w:left w:val="nil"/>
              <w:bottom w:val="single" w:sz="4" w:space="0" w:color="auto"/>
              <w:right w:val="single" w:sz="4" w:space="0" w:color="auto"/>
            </w:tcBorders>
            <w:shd w:val="clear" w:color="auto" w:fill="auto"/>
            <w:vAlign w:val="center"/>
            <w:hideMark/>
          </w:tcPr>
          <w:p w14:paraId="597D3AC2" w14:textId="77777777" w:rsidR="00FF3B1F" w:rsidRPr="00FF3B1F" w:rsidRDefault="00FF3B1F" w:rsidP="00FF3B1F">
            <w:pPr>
              <w:autoSpaceDE/>
              <w:autoSpaceDN/>
              <w:spacing w:line="240" w:lineRule="auto"/>
              <w:ind w:firstLine="0"/>
              <w:jc w:val="center"/>
              <w:rPr>
                <w:color w:val="000000"/>
                <w:sz w:val="20"/>
                <w:szCs w:val="20"/>
                <w:lang w:bidi="ar-SA"/>
              </w:rPr>
            </w:pPr>
            <w:r w:rsidRPr="00FF3B1F">
              <w:rPr>
                <w:color w:val="000000"/>
                <w:sz w:val="20"/>
                <w:szCs w:val="20"/>
                <w:lang w:bidi="ar-SA"/>
              </w:rPr>
              <w:t>13-17</w:t>
            </w:r>
          </w:p>
        </w:tc>
        <w:tc>
          <w:tcPr>
            <w:tcW w:w="764" w:type="pct"/>
            <w:tcBorders>
              <w:top w:val="nil"/>
              <w:left w:val="nil"/>
              <w:bottom w:val="single" w:sz="4" w:space="0" w:color="auto"/>
              <w:right w:val="single" w:sz="4" w:space="0" w:color="auto"/>
            </w:tcBorders>
            <w:shd w:val="clear" w:color="auto" w:fill="auto"/>
            <w:vAlign w:val="center"/>
            <w:hideMark/>
          </w:tcPr>
          <w:p w14:paraId="3443F806" w14:textId="77777777" w:rsidR="00FF3B1F" w:rsidRPr="00FF3B1F" w:rsidRDefault="00FF3B1F" w:rsidP="00FF3B1F">
            <w:pPr>
              <w:autoSpaceDE/>
              <w:autoSpaceDN/>
              <w:spacing w:line="240" w:lineRule="auto"/>
              <w:ind w:firstLine="0"/>
              <w:jc w:val="left"/>
              <w:rPr>
                <w:color w:val="000000"/>
                <w:sz w:val="20"/>
                <w:szCs w:val="20"/>
                <w:lang w:bidi="ar-SA"/>
              </w:rPr>
            </w:pPr>
            <w:r w:rsidRPr="00FF3B1F">
              <w:rPr>
                <w:color w:val="000000"/>
                <w:sz w:val="20"/>
                <w:szCs w:val="20"/>
                <w:lang w:bidi="ar-SA"/>
              </w:rPr>
              <w:t xml:space="preserve">Здание административно-бытового корпуса цеха металлоконструкций по </w:t>
            </w:r>
            <w:proofErr w:type="spellStart"/>
            <w:r w:rsidRPr="00FF3B1F">
              <w:rPr>
                <w:color w:val="000000"/>
                <w:sz w:val="20"/>
                <w:szCs w:val="20"/>
                <w:lang w:bidi="ar-SA"/>
              </w:rPr>
              <w:t>ул</w:t>
            </w:r>
            <w:proofErr w:type="gramStart"/>
            <w:r w:rsidRPr="00FF3B1F">
              <w:rPr>
                <w:color w:val="000000"/>
                <w:sz w:val="20"/>
                <w:szCs w:val="20"/>
                <w:lang w:bidi="ar-SA"/>
              </w:rPr>
              <w:t>.Д</w:t>
            </w:r>
            <w:proofErr w:type="gramEnd"/>
            <w:r w:rsidRPr="00FF3B1F">
              <w:rPr>
                <w:color w:val="000000"/>
                <w:sz w:val="20"/>
                <w:szCs w:val="20"/>
                <w:lang w:bidi="ar-SA"/>
              </w:rPr>
              <w:t>рагунова</w:t>
            </w:r>
            <w:proofErr w:type="spellEnd"/>
            <w:r w:rsidRPr="00FF3B1F">
              <w:rPr>
                <w:color w:val="000000"/>
                <w:sz w:val="20"/>
                <w:szCs w:val="20"/>
                <w:lang w:bidi="ar-SA"/>
              </w:rPr>
              <w:t>, д. 43</w:t>
            </w:r>
          </w:p>
        </w:tc>
        <w:tc>
          <w:tcPr>
            <w:tcW w:w="206" w:type="pct"/>
            <w:tcBorders>
              <w:top w:val="nil"/>
              <w:left w:val="nil"/>
              <w:bottom w:val="single" w:sz="4" w:space="0" w:color="auto"/>
              <w:right w:val="single" w:sz="4" w:space="0" w:color="auto"/>
            </w:tcBorders>
            <w:shd w:val="clear" w:color="auto" w:fill="auto"/>
            <w:vAlign w:val="center"/>
            <w:hideMark/>
          </w:tcPr>
          <w:p w14:paraId="2E8EC5F6" w14:textId="77777777" w:rsidR="00FF3B1F" w:rsidRPr="00FF3B1F" w:rsidRDefault="00FF3B1F" w:rsidP="00FF3B1F">
            <w:pPr>
              <w:autoSpaceDE/>
              <w:autoSpaceDN/>
              <w:spacing w:line="240" w:lineRule="auto"/>
              <w:ind w:firstLine="0"/>
              <w:jc w:val="center"/>
              <w:rPr>
                <w:color w:val="000000"/>
                <w:sz w:val="20"/>
                <w:szCs w:val="20"/>
                <w:lang w:bidi="ar-SA"/>
              </w:rPr>
            </w:pPr>
            <w:r w:rsidRPr="00FF3B1F">
              <w:rPr>
                <w:color w:val="000000"/>
                <w:sz w:val="20"/>
                <w:szCs w:val="20"/>
                <w:lang w:bidi="ar-SA"/>
              </w:rPr>
              <w:t>23.11.17</w:t>
            </w:r>
          </w:p>
        </w:tc>
        <w:tc>
          <w:tcPr>
            <w:tcW w:w="559" w:type="pct"/>
            <w:tcBorders>
              <w:top w:val="nil"/>
              <w:left w:val="nil"/>
              <w:bottom w:val="single" w:sz="4" w:space="0" w:color="auto"/>
              <w:right w:val="single" w:sz="4" w:space="0" w:color="auto"/>
            </w:tcBorders>
            <w:shd w:val="clear" w:color="auto" w:fill="auto"/>
            <w:vAlign w:val="center"/>
            <w:hideMark/>
          </w:tcPr>
          <w:p w14:paraId="364D48A8" w14:textId="77777777" w:rsidR="00FF3B1F" w:rsidRPr="00FF3B1F" w:rsidRDefault="00FF3B1F" w:rsidP="00FF3B1F">
            <w:pPr>
              <w:autoSpaceDE/>
              <w:autoSpaceDN/>
              <w:spacing w:line="240" w:lineRule="auto"/>
              <w:ind w:firstLine="0"/>
              <w:jc w:val="left"/>
              <w:rPr>
                <w:color w:val="000000"/>
                <w:sz w:val="20"/>
                <w:szCs w:val="20"/>
                <w:lang w:bidi="ar-SA"/>
              </w:rPr>
            </w:pPr>
            <w:proofErr w:type="spellStart"/>
            <w:r w:rsidRPr="00FF3B1F">
              <w:rPr>
                <w:color w:val="000000"/>
                <w:sz w:val="20"/>
                <w:szCs w:val="20"/>
                <w:lang w:bidi="ar-SA"/>
              </w:rPr>
              <w:t>Урасинов</w:t>
            </w:r>
            <w:proofErr w:type="spellEnd"/>
            <w:r w:rsidRPr="00FF3B1F">
              <w:rPr>
                <w:color w:val="000000"/>
                <w:sz w:val="20"/>
                <w:szCs w:val="20"/>
                <w:lang w:bidi="ar-SA"/>
              </w:rPr>
              <w:t xml:space="preserve"> А.Г.</w:t>
            </w:r>
          </w:p>
        </w:tc>
        <w:tc>
          <w:tcPr>
            <w:tcW w:w="204" w:type="pct"/>
            <w:tcBorders>
              <w:top w:val="nil"/>
              <w:left w:val="nil"/>
              <w:bottom w:val="single" w:sz="4" w:space="0" w:color="auto"/>
              <w:right w:val="single" w:sz="4" w:space="0" w:color="auto"/>
            </w:tcBorders>
            <w:shd w:val="clear" w:color="auto" w:fill="auto"/>
            <w:vAlign w:val="center"/>
            <w:hideMark/>
          </w:tcPr>
          <w:p w14:paraId="4DE92A26" w14:textId="77777777" w:rsidR="00FF3B1F" w:rsidRPr="00FF3B1F" w:rsidRDefault="00FF3B1F" w:rsidP="00FF3B1F">
            <w:pPr>
              <w:autoSpaceDE/>
              <w:autoSpaceDN/>
              <w:spacing w:line="240" w:lineRule="auto"/>
              <w:ind w:firstLine="0"/>
              <w:jc w:val="center"/>
              <w:rPr>
                <w:color w:val="000000"/>
                <w:sz w:val="20"/>
                <w:szCs w:val="20"/>
                <w:lang w:bidi="ar-SA"/>
              </w:rPr>
            </w:pPr>
            <w:r w:rsidRPr="00FF3B1F">
              <w:rPr>
                <w:color w:val="000000"/>
                <w:sz w:val="20"/>
                <w:szCs w:val="20"/>
                <w:lang w:bidi="ar-SA"/>
              </w:rPr>
              <w:t>22.11.2020</w:t>
            </w:r>
          </w:p>
        </w:tc>
        <w:tc>
          <w:tcPr>
            <w:tcW w:w="255" w:type="pct"/>
            <w:tcBorders>
              <w:top w:val="nil"/>
              <w:left w:val="nil"/>
              <w:bottom w:val="single" w:sz="4" w:space="0" w:color="auto"/>
              <w:right w:val="single" w:sz="4" w:space="0" w:color="auto"/>
            </w:tcBorders>
            <w:shd w:val="clear" w:color="auto" w:fill="auto"/>
            <w:vAlign w:val="center"/>
            <w:hideMark/>
          </w:tcPr>
          <w:p w14:paraId="0502DAD6" w14:textId="77777777" w:rsidR="00FF3B1F" w:rsidRPr="00FF3B1F" w:rsidRDefault="00FF3B1F" w:rsidP="00983C76">
            <w:pPr>
              <w:autoSpaceDE/>
              <w:autoSpaceDN/>
              <w:spacing w:line="240" w:lineRule="auto"/>
              <w:ind w:firstLine="0"/>
              <w:jc w:val="center"/>
              <w:rPr>
                <w:color w:val="000000"/>
                <w:sz w:val="20"/>
                <w:szCs w:val="20"/>
                <w:lang w:bidi="ar-SA"/>
              </w:rPr>
            </w:pPr>
            <w:r w:rsidRPr="00FF3B1F">
              <w:rPr>
                <w:color w:val="000000"/>
                <w:sz w:val="20"/>
                <w:szCs w:val="20"/>
                <w:lang w:bidi="ar-SA"/>
              </w:rPr>
              <w:t>0,063</w:t>
            </w:r>
          </w:p>
        </w:tc>
        <w:tc>
          <w:tcPr>
            <w:tcW w:w="244" w:type="pct"/>
            <w:tcBorders>
              <w:top w:val="nil"/>
              <w:left w:val="nil"/>
              <w:bottom w:val="single" w:sz="4" w:space="0" w:color="auto"/>
              <w:right w:val="single" w:sz="4" w:space="0" w:color="auto"/>
            </w:tcBorders>
            <w:shd w:val="clear" w:color="auto" w:fill="auto"/>
            <w:vAlign w:val="center"/>
            <w:hideMark/>
          </w:tcPr>
          <w:p w14:paraId="5991EDDA" w14:textId="77777777" w:rsidR="00FF3B1F" w:rsidRPr="00FF3B1F" w:rsidRDefault="00FF3B1F" w:rsidP="00983C76">
            <w:pPr>
              <w:autoSpaceDE/>
              <w:autoSpaceDN/>
              <w:spacing w:line="240" w:lineRule="auto"/>
              <w:ind w:firstLine="0"/>
              <w:jc w:val="center"/>
              <w:rPr>
                <w:color w:val="000000"/>
                <w:sz w:val="20"/>
                <w:szCs w:val="20"/>
                <w:lang w:bidi="ar-SA"/>
              </w:rPr>
            </w:pPr>
            <w:r w:rsidRPr="00FF3B1F">
              <w:rPr>
                <w:color w:val="000000"/>
                <w:sz w:val="20"/>
                <w:szCs w:val="20"/>
                <w:lang w:bidi="ar-SA"/>
              </w:rPr>
              <w:t>0,169</w:t>
            </w:r>
          </w:p>
        </w:tc>
        <w:tc>
          <w:tcPr>
            <w:tcW w:w="311" w:type="pct"/>
            <w:tcBorders>
              <w:top w:val="nil"/>
              <w:left w:val="nil"/>
              <w:bottom w:val="single" w:sz="4" w:space="0" w:color="auto"/>
              <w:right w:val="single" w:sz="4" w:space="0" w:color="auto"/>
            </w:tcBorders>
            <w:shd w:val="clear" w:color="auto" w:fill="auto"/>
            <w:vAlign w:val="center"/>
            <w:hideMark/>
          </w:tcPr>
          <w:p w14:paraId="4E5EA12E" w14:textId="7806E995" w:rsidR="00FF3B1F" w:rsidRPr="00FF3B1F" w:rsidRDefault="00FF3B1F" w:rsidP="002C4811">
            <w:pPr>
              <w:autoSpaceDE/>
              <w:autoSpaceDN/>
              <w:spacing w:line="240" w:lineRule="auto"/>
              <w:ind w:firstLine="0"/>
              <w:jc w:val="center"/>
              <w:rPr>
                <w:color w:val="000000"/>
                <w:sz w:val="20"/>
                <w:szCs w:val="20"/>
                <w:lang w:bidi="ar-SA"/>
              </w:rPr>
            </w:pPr>
            <w:r w:rsidRPr="00FF3B1F">
              <w:rPr>
                <w:color w:val="000000"/>
                <w:sz w:val="20"/>
                <w:szCs w:val="20"/>
                <w:lang w:bidi="ar-SA"/>
              </w:rPr>
              <w:t>Котельная</w:t>
            </w:r>
            <w:r w:rsidR="0005706A">
              <w:rPr>
                <w:color w:val="000000"/>
                <w:sz w:val="20"/>
                <w:szCs w:val="20"/>
                <w:lang w:bidi="ar-SA"/>
              </w:rPr>
              <w:t xml:space="preserve"> </w:t>
            </w:r>
            <w:r w:rsidR="002C4811">
              <w:rPr>
                <w:color w:val="000000"/>
                <w:sz w:val="20"/>
                <w:szCs w:val="20"/>
                <w:lang w:bidi="ar-SA"/>
              </w:rPr>
              <w:t>ООО «Свет</w:t>
            </w:r>
            <w:r w:rsidR="0005706A">
              <w:rPr>
                <w:color w:val="000000"/>
                <w:sz w:val="20"/>
                <w:szCs w:val="20"/>
                <w:lang w:bidi="ar-SA"/>
              </w:rPr>
              <w:t>»</w:t>
            </w:r>
          </w:p>
        </w:tc>
      </w:tr>
      <w:tr w:rsidR="0005706A" w:rsidRPr="00FF3B1F" w14:paraId="68BE7988"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660FA65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3</w:t>
            </w:r>
          </w:p>
        </w:tc>
        <w:tc>
          <w:tcPr>
            <w:tcW w:w="179" w:type="pct"/>
            <w:tcBorders>
              <w:top w:val="nil"/>
              <w:left w:val="nil"/>
              <w:bottom w:val="single" w:sz="4" w:space="0" w:color="auto"/>
              <w:right w:val="single" w:sz="4" w:space="0" w:color="auto"/>
            </w:tcBorders>
            <w:shd w:val="clear" w:color="auto" w:fill="auto"/>
            <w:vAlign w:val="center"/>
            <w:hideMark/>
          </w:tcPr>
          <w:p w14:paraId="016D824C"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1-18</w:t>
            </w:r>
          </w:p>
        </w:tc>
        <w:tc>
          <w:tcPr>
            <w:tcW w:w="764" w:type="pct"/>
            <w:tcBorders>
              <w:top w:val="nil"/>
              <w:left w:val="nil"/>
              <w:bottom w:val="single" w:sz="4" w:space="0" w:color="auto"/>
              <w:right w:val="single" w:sz="4" w:space="0" w:color="auto"/>
            </w:tcBorders>
            <w:shd w:val="clear" w:color="auto" w:fill="auto"/>
            <w:vAlign w:val="center"/>
            <w:hideMark/>
          </w:tcPr>
          <w:p w14:paraId="612C488B"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Многоквартирный жилой дом по </w:t>
            </w:r>
            <w:proofErr w:type="spellStart"/>
            <w:r w:rsidRPr="00FF3B1F">
              <w:rPr>
                <w:color w:val="000000"/>
                <w:sz w:val="20"/>
                <w:szCs w:val="20"/>
                <w:lang w:bidi="ar-SA"/>
              </w:rPr>
              <w:t>ул</w:t>
            </w:r>
            <w:proofErr w:type="gramStart"/>
            <w:r w:rsidRPr="00FF3B1F">
              <w:rPr>
                <w:color w:val="000000"/>
                <w:sz w:val="20"/>
                <w:szCs w:val="20"/>
                <w:lang w:bidi="ar-SA"/>
              </w:rPr>
              <w:t>.К</w:t>
            </w:r>
            <w:proofErr w:type="gramEnd"/>
            <w:r w:rsidRPr="00FF3B1F">
              <w:rPr>
                <w:color w:val="000000"/>
                <w:sz w:val="20"/>
                <w:szCs w:val="20"/>
                <w:lang w:bidi="ar-SA"/>
              </w:rPr>
              <w:t>алинина</w:t>
            </w:r>
            <w:proofErr w:type="spellEnd"/>
            <w:r w:rsidRPr="00FF3B1F">
              <w:rPr>
                <w:color w:val="000000"/>
                <w:sz w:val="20"/>
                <w:szCs w:val="20"/>
                <w:lang w:bidi="ar-SA"/>
              </w:rPr>
              <w:t>, д.12</w:t>
            </w:r>
          </w:p>
        </w:tc>
        <w:tc>
          <w:tcPr>
            <w:tcW w:w="206" w:type="pct"/>
            <w:tcBorders>
              <w:top w:val="nil"/>
              <w:left w:val="nil"/>
              <w:bottom w:val="single" w:sz="4" w:space="0" w:color="auto"/>
              <w:right w:val="single" w:sz="4" w:space="0" w:color="auto"/>
            </w:tcBorders>
            <w:shd w:val="clear" w:color="auto" w:fill="auto"/>
            <w:vAlign w:val="center"/>
            <w:hideMark/>
          </w:tcPr>
          <w:p w14:paraId="7AE7D968"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05.02.18</w:t>
            </w:r>
          </w:p>
        </w:tc>
        <w:tc>
          <w:tcPr>
            <w:tcW w:w="559" w:type="pct"/>
            <w:tcBorders>
              <w:top w:val="nil"/>
              <w:left w:val="nil"/>
              <w:bottom w:val="single" w:sz="4" w:space="0" w:color="auto"/>
              <w:right w:val="single" w:sz="4" w:space="0" w:color="auto"/>
            </w:tcBorders>
            <w:shd w:val="clear" w:color="auto" w:fill="auto"/>
            <w:vAlign w:val="center"/>
            <w:hideMark/>
          </w:tcPr>
          <w:p w14:paraId="2B8C5914"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ООО «Строй-центр»</w:t>
            </w:r>
          </w:p>
        </w:tc>
        <w:tc>
          <w:tcPr>
            <w:tcW w:w="204" w:type="pct"/>
            <w:tcBorders>
              <w:top w:val="nil"/>
              <w:left w:val="nil"/>
              <w:bottom w:val="single" w:sz="4" w:space="0" w:color="auto"/>
              <w:right w:val="single" w:sz="4" w:space="0" w:color="auto"/>
            </w:tcBorders>
            <w:shd w:val="clear" w:color="auto" w:fill="auto"/>
            <w:vAlign w:val="center"/>
            <w:hideMark/>
          </w:tcPr>
          <w:p w14:paraId="42421621"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04.02.2021</w:t>
            </w:r>
          </w:p>
        </w:tc>
        <w:tc>
          <w:tcPr>
            <w:tcW w:w="255" w:type="pct"/>
            <w:tcBorders>
              <w:top w:val="nil"/>
              <w:left w:val="nil"/>
              <w:bottom w:val="single" w:sz="4" w:space="0" w:color="auto"/>
              <w:right w:val="single" w:sz="4" w:space="0" w:color="auto"/>
            </w:tcBorders>
            <w:shd w:val="clear" w:color="auto" w:fill="auto"/>
            <w:vAlign w:val="center"/>
            <w:hideMark/>
          </w:tcPr>
          <w:p w14:paraId="7C57BCDD"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1,189</w:t>
            </w:r>
          </w:p>
        </w:tc>
        <w:tc>
          <w:tcPr>
            <w:tcW w:w="244" w:type="pct"/>
            <w:tcBorders>
              <w:top w:val="nil"/>
              <w:left w:val="nil"/>
              <w:bottom w:val="single" w:sz="4" w:space="0" w:color="auto"/>
              <w:right w:val="single" w:sz="4" w:space="0" w:color="auto"/>
            </w:tcBorders>
            <w:shd w:val="clear" w:color="auto" w:fill="auto"/>
            <w:vAlign w:val="center"/>
            <w:hideMark/>
          </w:tcPr>
          <w:p w14:paraId="4CF5520F"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4,823</w:t>
            </w:r>
          </w:p>
        </w:tc>
        <w:tc>
          <w:tcPr>
            <w:tcW w:w="311" w:type="pct"/>
            <w:tcBorders>
              <w:top w:val="nil"/>
              <w:left w:val="nil"/>
              <w:bottom w:val="single" w:sz="4" w:space="0" w:color="auto"/>
              <w:right w:val="single" w:sz="4" w:space="0" w:color="auto"/>
            </w:tcBorders>
            <w:shd w:val="clear" w:color="auto" w:fill="auto"/>
            <w:vAlign w:val="center"/>
            <w:hideMark/>
          </w:tcPr>
          <w:p w14:paraId="7A59F950" w14:textId="26AC8FD1"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7E2AC82A"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6E493FD4"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4</w:t>
            </w:r>
          </w:p>
        </w:tc>
        <w:tc>
          <w:tcPr>
            <w:tcW w:w="179" w:type="pct"/>
            <w:tcBorders>
              <w:top w:val="nil"/>
              <w:left w:val="nil"/>
              <w:bottom w:val="single" w:sz="4" w:space="0" w:color="auto"/>
              <w:right w:val="single" w:sz="4" w:space="0" w:color="auto"/>
            </w:tcBorders>
            <w:shd w:val="clear" w:color="auto" w:fill="auto"/>
            <w:vAlign w:val="center"/>
            <w:hideMark/>
          </w:tcPr>
          <w:p w14:paraId="0B2297AA"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2-18</w:t>
            </w:r>
          </w:p>
        </w:tc>
        <w:tc>
          <w:tcPr>
            <w:tcW w:w="764" w:type="pct"/>
            <w:tcBorders>
              <w:top w:val="nil"/>
              <w:left w:val="nil"/>
              <w:bottom w:val="single" w:sz="4" w:space="0" w:color="auto"/>
              <w:right w:val="single" w:sz="4" w:space="0" w:color="auto"/>
            </w:tcBorders>
            <w:shd w:val="clear" w:color="auto" w:fill="auto"/>
            <w:vAlign w:val="center"/>
            <w:hideMark/>
          </w:tcPr>
          <w:p w14:paraId="4920FABF"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Центр ядерной медицины на пересечении </w:t>
            </w:r>
            <w:proofErr w:type="spellStart"/>
            <w:r w:rsidRPr="00FF3B1F">
              <w:rPr>
                <w:color w:val="000000"/>
                <w:sz w:val="20"/>
                <w:szCs w:val="20"/>
                <w:lang w:bidi="ar-SA"/>
              </w:rPr>
              <w:t>ул</w:t>
            </w:r>
            <w:proofErr w:type="gramStart"/>
            <w:r w:rsidRPr="00FF3B1F">
              <w:rPr>
                <w:color w:val="000000"/>
                <w:sz w:val="20"/>
                <w:szCs w:val="20"/>
                <w:lang w:bidi="ar-SA"/>
              </w:rPr>
              <w:t>.Т</w:t>
            </w:r>
            <w:proofErr w:type="gramEnd"/>
            <w:r w:rsidRPr="00FF3B1F">
              <w:rPr>
                <w:color w:val="000000"/>
                <w:sz w:val="20"/>
                <w:szCs w:val="20"/>
                <w:lang w:bidi="ar-SA"/>
              </w:rPr>
              <w:t>олстого</w:t>
            </w:r>
            <w:proofErr w:type="spellEnd"/>
            <w:r w:rsidRPr="00FF3B1F">
              <w:rPr>
                <w:color w:val="000000"/>
                <w:sz w:val="20"/>
                <w:szCs w:val="20"/>
                <w:lang w:bidi="ar-SA"/>
              </w:rPr>
              <w:t xml:space="preserve"> и </w:t>
            </w:r>
            <w:proofErr w:type="spellStart"/>
            <w:r w:rsidRPr="00FF3B1F">
              <w:rPr>
                <w:color w:val="000000"/>
                <w:sz w:val="20"/>
                <w:szCs w:val="20"/>
                <w:lang w:bidi="ar-SA"/>
              </w:rPr>
              <w:t>ул.Пехтина</w:t>
            </w:r>
            <w:proofErr w:type="spellEnd"/>
          </w:p>
        </w:tc>
        <w:tc>
          <w:tcPr>
            <w:tcW w:w="206" w:type="pct"/>
            <w:tcBorders>
              <w:top w:val="nil"/>
              <w:left w:val="nil"/>
              <w:bottom w:val="single" w:sz="4" w:space="0" w:color="auto"/>
              <w:right w:val="single" w:sz="4" w:space="0" w:color="auto"/>
            </w:tcBorders>
            <w:shd w:val="clear" w:color="auto" w:fill="auto"/>
            <w:vAlign w:val="center"/>
            <w:hideMark/>
          </w:tcPr>
          <w:p w14:paraId="11404EC0"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19.02.18</w:t>
            </w:r>
          </w:p>
        </w:tc>
        <w:tc>
          <w:tcPr>
            <w:tcW w:w="559" w:type="pct"/>
            <w:tcBorders>
              <w:top w:val="nil"/>
              <w:left w:val="nil"/>
              <w:bottom w:val="single" w:sz="4" w:space="0" w:color="auto"/>
              <w:right w:val="single" w:sz="4" w:space="0" w:color="auto"/>
            </w:tcBorders>
            <w:shd w:val="clear" w:color="auto" w:fill="auto"/>
            <w:vAlign w:val="center"/>
            <w:hideMark/>
          </w:tcPr>
          <w:p w14:paraId="6B19DBA9"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Управление архитектуры</w:t>
            </w:r>
          </w:p>
        </w:tc>
        <w:tc>
          <w:tcPr>
            <w:tcW w:w="204" w:type="pct"/>
            <w:tcBorders>
              <w:top w:val="nil"/>
              <w:left w:val="nil"/>
              <w:bottom w:val="single" w:sz="4" w:space="0" w:color="auto"/>
              <w:right w:val="single" w:sz="4" w:space="0" w:color="auto"/>
            </w:tcBorders>
            <w:shd w:val="clear" w:color="auto" w:fill="auto"/>
            <w:vAlign w:val="center"/>
            <w:hideMark/>
          </w:tcPr>
          <w:p w14:paraId="5A0CE046"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18.02.2021</w:t>
            </w:r>
          </w:p>
        </w:tc>
        <w:tc>
          <w:tcPr>
            <w:tcW w:w="255" w:type="pct"/>
            <w:tcBorders>
              <w:top w:val="nil"/>
              <w:left w:val="nil"/>
              <w:bottom w:val="single" w:sz="4" w:space="0" w:color="auto"/>
              <w:right w:val="single" w:sz="4" w:space="0" w:color="auto"/>
            </w:tcBorders>
            <w:shd w:val="clear" w:color="auto" w:fill="auto"/>
            <w:vAlign w:val="center"/>
            <w:hideMark/>
          </w:tcPr>
          <w:p w14:paraId="3B04BD43"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4,200</w:t>
            </w:r>
          </w:p>
        </w:tc>
        <w:tc>
          <w:tcPr>
            <w:tcW w:w="244" w:type="pct"/>
            <w:tcBorders>
              <w:top w:val="nil"/>
              <w:left w:val="nil"/>
              <w:bottom w:val="single" w:sz="4" w:space="0" w:color="auto"/>
              <w:right w:val="single" w:sz="4" w:space="0" w:color="auto"/>
            </w:tcBorders>
            <w:shd w:val="clear" w:color="auto" w:fill="auto"/>
            <w:vAlign w:val="center"/>
            <w:hideMark/>
          </w:tcPr>
          <w:p w14:paraId="3FDD9964"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18,467</w:t>
            </w:r>
          </w:p>
        </w:tc>
        <w:tc>
          <w:tcPr>
            <w:tcW w:w="311" w:type="pct"/>
            <w:tcBorders>
              <w:top w:val="nil"/>
              <w:left w:val="nil"/>
              <w:bottom w:val="single" w:sz="4" w:space="0" w:color="auto"/>
              <w:right w:val="single" w:sz="4" w:space="0" w:color="auto"/>
            </w:tcBorders>
            <w:shd w:val="clear" w:color="auto" w:fill="auto"/>
            <w:vAlign w:val="center"/>
            <w:hideMark/>
          </w:tcPr>
          <w:p w14:paraId="33527A4E" w14:textId="7879C6FB"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2F23A45C"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4A4DFE8D"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5</w:t>
            </w:r>
          </w:p>
        </w:tc>
        <w:tc>
          <w:tcPr>
            <w:tcW w:w="179" w:type="pct"/>
            <w:tcBorders>
              <w:top w:val="nil"/>
              <w:left w:val="nil"/>
              <w:bottom w:val="single" w:sz="4" w:space="0" w:color="auto"/>
              <w:right w:val="single" w:sz="4" w:space="0" w:color="auto"/>
            </w:tcBorders>
            <w:shd w:val="clear" w:color="auto" w:fill="auto"/>
            <w:vAlign w:val="center"/>
            <w:hideMark/>
          </w:tcPr>
          <w:p w14:paraId="2D2B347A"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 xml:space="preserve">19-18 </w:t>
            </w:r>
          </w:p>
        </w:tc>
        <w:tc>
          <w:tcPr>
            <w:tcW w:w="764" w:type="pct"/>
            <w:tcBorders>
              <w:top w:val="nil"/>
              <w:left w:val="nil"/>
              <w:bottom w:val="single" w:sz="4" w:space="0" w:color="auto"/>
              <w:right w:val="single" w:sz="4" w:space="0" w:color="auto"/>
            </w:tcBorders>
            <w:shd w:val="clear" w:color="auto" w:fill="auto"/>
            <w:vAlign w:val="center"/>
            <w:hideMark/>
          </w:tcPr>
          <w:p w14:paraId="6D88EA35"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Здание (бывший спальный корпус № 2 и коридор бывшей школы -интерната) по </w:t>
            </w:r>
            <w:proofErr w:type="spellStart"/>
            <w:r w:rsidRPr="00FF3B1F">
              <w:rPr>
                <w:color w:val="000000"/>
                <w:sz w:val="20"/>
                <w:szCs w:val="20"/>
                <w:lang w:bidi="ar-SA"/>
              </w:rPr>
              <w:t>ул</w:t>
            </w:r>
            <w:proofErr w:type="gramStart"/>
            <w:r w:rsidRPr="00FF3B1F">
              <w:rPr>
                <w:color w:val="000000"/>
                <w:sz w:val="20"/>
                <w:szCs w:val="20"/>
                <w:lang w:bidi="ar-SA"/>
              </w:rPr>
              <w:t>.К</w:t>
            </w:r>
            <w:proofErr w:type="gramEnd"/>
            <w:r w:rsidRPr="00FF3B1F">
              <w:rPr>
                <w:color w:val="000000"/>
                <w:sz w:val="20"/>
                <w:szCs w:val="20"/>
                <w:lang w:bidi="ar-SA"/>
              </w:rPr>
              <w:t>ороленко</w:t>
            </w:r>
            <w:proofErr w:type="spellEnd"/>
            <w:r w:rsidRPr="00FF3B1F">
              <w:rPr>
                <w:color w:val="000000"/>
                <w:sz w:val="20"/>
                <w:szCs w:val="20"/>
                <w:lang w:bidi="ar-SA"/>
              </w:rPr>
              <w:t>, д.8</w:t>
            </w:r>
          </w:p>
        </w:tc>
        <w:tc>
          <w:tcPr>
            <w:tcW w:w="206" w:type="pct"/>
            <w:tcBorders>
              <w:top w:val="nil"/>
              <w:left w:val="nil"/>
              <w:bottom w:val="single" w:sz="4" w:space="0" w:color="auto"/>
              <w:right w:val="single" w:sz="4" w:space="0" w:color="auto"/>
            </w:tcBorders>
            <w:shd w:val="clear" w:color="auto" w:fill="auto"/>
            <w:vAlign w:val="center"/>
            <w:hideMark/>
          </w:tcPr>
          <w:p w14:paraId="388DF4C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19.07.18</w:t>
            </w:r>
          </w:p>
        </w:tc>
        <w:tc>
          <w:tcPr>
            <w:tcW w:w="559" w:type="pct"/>
            <w:tcBorders>
              <w:top w:val="nil"/>
              <w:left w:val="nil"/>
              <w:bottom w:val="single" w:sz="4" w:space="0" w:color="auto"/>
              <w:right w:val="single" w:sz="4" w:space="0" w:color="auto"/>
            </w:tcBorders>
            <w:shd w:val="clear" w:color="auto" w:fill="auto"/>
            <w:vAlign w:val="center"/>
            <w:hideMark/>
          </w:tcPr>
          <w:p w14:paraId="38F55EEC" w14:textId="77777777" w:rsidR="0005706A" w:rsidRPr="00FF3B1F" w:rsidRDefault="0005706A" w:rsidP="0005706A">
            <w:pPr>
              <w:autoSpaceDE/>
              <w:autoSpaceDN/>
              <w:spacing w:line="240" w:lineRule="auto"/>
              <w:ind w:firstLine="0"/>
              <w:jc w:val="left"/>
              <w:rPr>
                <w:color w:val="000000"/>
                <w:sz w:val="20"/>
                <w:szCs w:val="20"/>
                <w:lang w:bidi="ar-SA"/>
              </w:rPr>
            </w:pPr>
            <w:proofErr w:type="spellStart"/>
            <w:r w:rsidRPr="00FF3B1F">
              <w:rPr>
                <w:color w:val="000000"/>
                <w:sz w:val="20"/>
                <w:szCs w:val="20"/>
                <w:lang w:bidi="ar-SA"/>
              </w:rPr>
              <w:t>Глазовский</w:t>
            </w:r>
            <w:proofErr w:type="spellEnd"/>
            <w:r w:rsidRPr="00FF3B1F">
              <w:rPr>
                <w:color w:val="000000"/>
                <w:sz w:val="20"/>
                <w:szCs w:val="20"/>
                <w:lang w:bidi="ar-SA"/>
              </w:rPr>
              <w:t xml:space="preserve"> реабилитационный центр для детей и подростков с ограниченными возможностями</w:t>
            </w:r>
          </w:p>
        </w:tc>
        <w:tc>
          <w:tcPr>
            <w:tcW w:w="204" w:type="pct"/>
            <w:tcBorders>
              <w:top w:val="nil"/>
              <w:left w:val="nil"/>
              <w:bottom w:val="single" w:sz="4" w:space="0" w:color="auto"/>
              <w:right w:val="single" w:sz="4" w:space="0" w:color="auto"/>
            </w:tcBorders>
            <w:shd w:val="clear" w:color="auto" w:fill="auto"/>
            <w:vAlign w:val="center"/>
            <w:hideMark/>
          </w:tcPr>
          <w:p w14:paraId="384766A4"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18.07.2021</w:t>
            </w:r>
          </w:p>
        </w:tc>
        <w:tc>
          <w:tcPr>
            <w:tcW w:w="255" w:type="pct"/>
            <w:tcBorders>
              <w:top w:val="nil"/>
              <w:left w:val="nil"/>
              <w:bottom w:val="single" w:sz="4" w:space="0" w:color="auto"/>
              <w:right w:val="single" w:sz="4" w:space="0" w:color="auto"/>
            </w:tcBorders>
            <w:shd w:val="clear" w:color="auto" w:fill="auto"/>
            <w:vAlign w:val="center"/>
            <w:hideMark/>
          </w:tcPr>
          <w:p w14:paraId="2639726D"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0,739</w:t>
            </w:r>
          </w:p>
        </w:tc>
        <w:tc>
          <w:tcPr>
            <w:tcW w:w="244" w:type="pct"/>
            <w:tcBorders>
              <w:top w:val="nil"/>
              <w:left w:val="nil"/>
              <w:bottom w:val="single" w:sz="4" w:space="0" w:color="auto"/>
              <w:right w:val="single" w:sz="4" w:space="0" w:color="auto"/>
            </w:tcBorders>
            <w:shd w:val="clear" w:color="auto" w:fill="auto"/>
            <w:vAlign w:val="center"/>
            <w:hideMark/>
          </w:tcPr>
          <w:p w14:paraId="04E79911"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2,648</w:t>
            </w:r>
          </w:p>
        </w:tc>
        <w:tc>
          <w:tcPr>
            <w:tcW w:w="311" w:type="pct"/>
            <w:tcBorders>
              <w:top w:val="nil"/>
              <w:left w:val="nil"/>
              <w:bottom w:val="single" w:sz="4" w:space="0" w:color="auto"/>
              <w:right w:val="single" w:sz="4" w:space="0" w:color="auto"/>
            </w:tcBorders>
            <w:shd w:val="clear" w:color="auto" w:fill="auto"/>
            <w:vAlign w:val="center"/>
            <w:hideMark/>
          </w:tcPr>
          <w:p w14:paraId="43E7D002" w14:textId="384C6A13"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6FEF52D0"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056529C7"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6</w:t>
            </w:r>
          </w:p>
        </w:tc>
        <w:tc>
          <w:tcPr>
            <w:tcW w:w="179" w:type="pct"/>
            <w:tcBorders>
              <w:top w:val="nil"/>
              <w:left w:val="nil"/>
              <w:bottom w:val="single" w:sz="4" w:space="0" w:color="auto"/>
              <w:right w:val="single" w:sz="4" w:space="0" w:color="auto"/>
            </w:tcBorders>
            <w:shd w:val="clear" w:color="auto" w:fill="auto"/>
            <w:vAlign w:val="center"/>
            <w:hideMark/>
          </w:tcPr>
          <w:p w14:paraId="15006E4B"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20-18</w:t>
            </w:r>
          </w:p>
        </w:tc>
        <w:tc>
          <w:tcPr>
            <w:tcW w:w="764" w:type="pct"/>
            <w:tcBorders>
              <w:top w:val="nil"/>
              <w:left w:val="nil"/>
              <w:bottom w:val="single" w:sz="4" w:space="0" w:color="auto"/>
              <w:right w:val="single" w:sz="4" w:space="0" w:color="auto"/>
            </w:tcBorders>
            <w:shd w:val="clear" w:color="auto" w:fill="auto"/>
            <w:vAlign w:val="center"/>
            <w:hideMark/>
          </w:tcPr>
          <w:p w14:paraId="4C93F329"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Здание (бывший спальный корпус № 1 бывшей школы -интерната) по </w:t>
            </w:r>
            <w:proofErr w:type="spellStart"/>
            <w:r w:rsidRPr="00FF3B1F">
              <w:rPr>
                <w:color w:val="000000"/>
                <w:sz w:val="20"/>
                <w:szCs w:val="20"/>
                <w:lang w:bidi="ar-SA"/>
              </w:rPr>
              <w:t>ул</w:t>
            </w:r>
            <w:proofErr w:type="gramStart"/>
            <w:r w:rsidRPr="00FF3B1F">
              <w:rPr>
                <w:color w:val="000000"/>
                <w:sz w:val="20"/>
                <w:szCs w:val="20"/>
                <w:lang w:bidi="ar-SA"/>
              </w:rPr>
              <w:t>.К</w:t>
            </w:r>
            <w:proofErr w:type="gramEnd"/>
            <w:r w:rsidRPr="00FF3B1F">
              <w:rPr>
                <w:color w:val="000000"/>
                <w:sz w:val="20"/>
                <w:szCs w:val="20"/>
                <w:lang w:bidi="ar-SA"/>
              </w:rPr>
              <w:t>ороленко</w:t>
            </w:r>
            <w:proofErr w:type="spellEnd"/>
            <w:r w:rsidRPr="00FF3B1F">
              <w:rPr>
                <w:color w:val="000000"/>
                <w:sz w:val="20"/>
                <w:szCs w:val="20"/>
                <w:lang w:bidi="ar-SA"/>
              </w:rPr>
              <w:t>, д.8</w:t>
            </w:r>
          </w:p>
        </w:tc>
        <w:tc>
          <w:tcPr>
            <w:tcW w:w="206" w:type="pct"/>
            <w:tcBorders>
              <w:top w:val="nil"/>
              <w:left w:val="nil"/>
              <w:bottom w:val="single" w:sz="4" w:space="0" w:color="auto"/>
              <w:right w:val="single" w:sz="4" w:space="0" w:color="auto"/>
            </w:tcBorders>
            <w:shd w:val="clear" w:color="auto" w:fill="auto"/>
            <w:vAlign w:val="center"/>
            <w:hideMark/>
          </w:tcPr>
          <w:p w14:paraId="62E4436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27.07.18</w:t>
            </w:r>
          </w:p>
        </w:tc>
        <w:tc>
          <w:tcPr>
            <w:tcW w:w="559" w:type="pct"/>
            <w:tcBorders>
              <w:top w:val="nil"/>
              <w:left w:val="nil"/>
              <w:bottom w:val="single" w:sz="4" w:space="0" w:color="auto"/>
              <w:right w:val="single" w:sz="4" w:space="0" w:color="auto"/>
            </w:tcBorders>
            <w:shd w:val="clear" w:color="auto" w:fill="auto"/>
            <w:vAlign w:val="center"/>
            <w:hideMark/>
          </w:tcPr>
          <w:p w14:paraId="69FAF2FA"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МБУ «</w:t>
            </w:r>
            <w:proofErr w:type="spellStart"/>
            <w:r w:rsidRPr="00FF3B1F">
              <w:rPr>
                <w:color w:val="000000"/>
                <w:sz w:val="20"/>
                <w:szCs w:val="20"/>
                <w:lang w:bidi="ar-SA"/>
              </w:rPr>
              <w:t>ЦмиТО</w:t>
            </w:r>
            <w:proofErr w:type="spellEnd"/>
            <w:r w:rsidRPr="00FF3B1F">
              <w:rPr>
                <w:color w:val="000000"/>
                <w:sz w:val="20"/>
                <w:szCs w:val="20"/>
                <w:lang w:bidi="ar-SA"/>
              </w:rPr>
              <w:t xml:space="preserve"> </w:t>
            </w:r>
            <w:proofErr w:type="spellStart"/>
            <w:r w:rsidRPr="00FF3B1F">
              <w:rPr>
                <w:color w:val="000000"/>
                <w:sz w:val="20"/>
                <w:szCs w:val="20"/>
                <w:lang w:bidi="ar-SA"/>
              </w:rPr>
              <w:t>УКСиМП</w:t>
            </w:r>
            <w:proofErr w:type="spellEnd"/>
            <w:r w:rsidRPr="00FF3B1F">
              <w:rPr>
                <w:color w:val="000000"/>
                <w:sz w:val="20"/>
                <w:szCs w:val="20"/>
                <w:lang w:bidi="ar-SA"/>
              </w:rPr>
              <w:t>»</w:t>
            </w:r>
          </w:p>
        </w:tc>
        <w:tc>
          <w:tcPr>
            <w:tcW w:w="204" w:type="pct"/>
            <w:tcBorders>
              <w:top w:val="nil"/>
              <w:left w:val="nil"/>
              <w:bottom w:val="single" w:sz="4" w:space="0" w:color="auto"/>
              <w:right w:val="single" w:sz="4" w:space="0" w:color="auto"/>
            </w:tcBorders>
            <w:shd w:val="clear" w:color="auto" w:fill="auto"/>
            <w:vAlign w:val="center"/>
            <w:hideMark/>
          </w:tcPr>
          <w:p w14:paraId="5B4846DF"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26.07.2021</w:t>
            </w:r>
          </w:p>
        </w:tc>
        <w:tc>
          <w:tcPr>
            <w:tcW w:w="255" w:type="pct"/>
            <w:tcBorders>
              <w:top w:val="nil"/>
              <w:left w:val="nil"/>
              <w:bottom w:val="single" w:sz="4" w:space="0" w:color="auto"/>
              <w:right w:val="single" w:sz="4" w:space="0" w:color="auto"/>
            </w:tcBorders>
            <w:shd w:val="clear" w:color="auto" w:fill="auto"/>
            <w:vAlign w:val="center"/>
            <w:hideMark/>
          </w:tcPr>
          <w:p w14:paraId="7ED3C1FC"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0,206</w:t>
            </w:r>
          </w:p>
        </w:tc>
        <w:tc>
          <w:tcPr>
            <w:tcW w:w="244" w:type="pct"/>
            <w:tcBorders>
              <w:top w:val="nil"/>
              <w:left w:val="nil"/>
              <w:bottom w:val="single" w:sz="4" w:space="0" w:color="auto"/>
              <w:right w:val="single" w:sz="4" w:space="0" w:color="auto"/>
            </w:tcBorders>
            <w:shd w:val="clear" w:color="auto" w:fill="auto"/>
            <w:vAlign w:val="center"/>
            <w:hideMark/>
          </w:tcPr>
          <w:p w14:paraId="1CC5CCBF"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0,614</w:t>
            </w:r>
          </w:p>
        </w:tc>
        <w:tc>
          <w:tcPr>
            <w:tcW w:w="311" w:type="pct"/>
            <w:tcBorders>
              <w:top w:val="nil"/>
              <w:left w:val="nil"/>
              <w:bottom w:val="single" w:sz="4" w:space="0" w:color="auto"/>
              <w:right w:val="single" w:sz="4" w:space="0" w:color="auto"/>
            </w:tcBorders>
            <w:shd w:val="clear" w:color="auto" w:fill="auto"/>
            <w:vAlign w:val="center"/>
            <w:hideMark/>
          </w:tcPr>
          <w:p w14:paraId="6B4C79F3" w14:textId="78567105"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1AA9F200"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4B48F95C"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7</w:t>
            </w:r>
          </w:p>
        </w:tc>
        <w:tc>
          <w:tcPr>
            <w:tcW w:w="179" w:type="pct"/>
            <w:tcBorders>
              <w:top w:val="nil"/>
              <w:left w:val="nil"/>
              <w:bottom w:val="single" w:sz="4" w:space="0" w:color="auto"/>
              <w:right w:val="single" w:sz="4" w:space="0" w:color="auto"/>
            </w:tcBorders>
            <w:shd w:val="clear" w:color="auto" w:fill="auto"/>
            <w:vAlign w:val="center"/>
            <w:hideMark/>
          </w:tcPr>
          <w:p w14:paraId="49932BB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24-18</w:t>
            </w:r>
          </w:p>
        </w:tc>
        <w:tc>
          <w:tcPr>
            <w:tcW w:w="764" w:type="pct"/>
            <w:tcBorders>
              <w:top w:val="nil"/>
              <w:left w:val="nil"/>
              <w:bottom w:val="single" w:sz="4" w:space="0" w:color="auto"/>
              <w:right w:val="single" w:sz="4" w:space="0" w:color="auto"/>
            </w:tcBorders>
            <w:shd w:val="clear" w:color="auto" w:fill="auto"/>
            <w:vAlign w:val="center"/>
            <w:hideMark/>
          </w:tcPr>
          <w:p w14:paraId="2E01F263"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Гаражный кооператив «Машиностроитель-1» в районе завода «</w:t>
            </w:r>
            <w:proofErr w:type="spellStart"/>
            <w:r w:rsidRPr="00FF3B1F">
              <w:rPr>
                <w:color w:val="000000"/>
                <w:sz w:val="20"/>
                <w:szCs w:val="20"/>
                <w:lang w:bidi="ar-SA"/>
              </w:rPr>
              <w:t>Химмаш</w:t>
            </w:r>
            <w:proofErr w:type="spellEnd"/>
            <w:r w:rsidRPr="00FF3B1F">
              <w:rPr>
                <w:color w:val="000000"/>
                <w:sz w:val="20"/>
                <w:szCs w:val="20"/>
                <w:lang w:bidi="ar-SA"/>
              </w:rPr>
              <w:t>»</w:t>
            </w:r>
          </w:p>
        </w:tc>
        <w:tc>
          <w:tcPr>
            <w:tcW w:w="206" w:type="pct"/>
            <w:tcBorders>
              <w:top w:val="nil"/>
              <w:left w:val="nil"/>
              <w:bottom w:val="single" w:sz="4" w:space="0" w:color="auto"/>
              <w:right w:val="single" w:sz="4" w:space="0" w:color="auto"/>
            </w:tcBorders>
            <w:shd w:val="clear" w:color="auto" w:fill="auto"/>
            <w:vAlign w:val="center"/>
            <w:hideMark/>
          </w:tcPr>
          <w:p w14:paraId="1BBC9C0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28.09.18</w:t>
            </w:r>
          </w:p>
        </w:tc>
        <w:tc>
          <w:tcPr>
            <w:tcW w:w="559" w:type="pct"/>
            <w:tcBorders>
              <w:top w:val="nil"/>
              <w:left w:val="nil"/>
              <w:bottom w:val="single" w:sz="4" w:space="0" w:color="auto"/>
              <w:right w:val="single" w:sz="4" w:space="0" w:color="auto"/>
            </w:tcBorders>
            <w:shd w:val="clear" w:color="auto" w:fill="auto"/>
            <w:vAlign w:val="center"/>
            <w:hideMark/>
          </w:tcPr>
          <w:p w14:paraId="2DBB81A1"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ГК «Машиностроитель-1»</w:t>
            </w:r>
          </w:p>
        </w:tc>
        <w:tc>
          <w:tcPr>
            <w:tcW w:w="204" w:type="pct"/>
            <w:tcBorders>
              <w:top w:val="nil"/>
              <w:left w:val="nil"/>
              <w:bottom w:val="single" w:sz="4" w:space="0" w:color="auto"/>
              <w:right w:val="single" w:sz="4" w:space="0" w:color="auto"/>
            </w:tcBorders>
            <w:shd w:val="clear" w:color="auto" w:fill="auto"/>
            <w:vAlign w:val="center"/>
            <w:hideMark/>
          </w:tcPr>
          <w:p w14:paraId="0D68CE57"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27.09.2021</w:t>
            </w:r>
          </w:p>
        </w:tc>
        <w:tc>
          <w:tcPr>
            <w:tcW w:w="255" w:type="pct"/>
            <w:tcBorders>
              <w:top w:val="nil"/>
              <w:left w:val="nil"/>
              <w:bottom w:val="single" w:sz="4" w:space="0" w:color="auto"/>
              <w:right w:val="single" w:sz="4" w:space="0" w:color="auto"/>
            </w:tcBorders>
            <w:shd w:val="clear" w:color="auto" w:fill="auto"/>
            <w:vAlign w:val="center"/>
            <w:hideMark/>
          </w:tcPr>
          <w:p w14:paraId="08C092B6"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0,680</w:t>
            </w:r>
          </w:p>
        </w:tc>
        <w:tc>
          <w:tcPr>
            <w:tcW w:w="244" w:type="pct"/>
            <w:tcBorders>
              <w:top w:val="nil"/>
              <w:left w:val="nil"/>
              <w:bottom w:val="single" w:sz="4" w:space="0" w:color="auto"/>
              <w:right w:val="single" w:sz="4" w:space="0" w:color="auto"/>
            </w:tcBorders>
            <w:shd w:val="clear" w:color="auto" w:fill="auto"/>
            <w:vAlign w:val="center"/>
            <w:hideMark/>
          </w:tcPr>
          <w:p w14:paraId="5EC8FEF2"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1,707</w:t>
            </w:r>
          </w:p>
        </w:tc>
        <w:tc>
          <w:tcPr>
            <w:tcW w:w="311" w:type="pct"/>
            <w:tcBorders>
              <w:top w:val="nil"/>
              <w:left w:val="nil"/>
              <w:bottom w:val="single" w:sz="4" w:space="0" w:color="auto"/>
              <w:right w:val="single" w:sz="4" w:space="0" w:color="auto"/>
            </w:tcBorders>
            <w:shd w:val="clear" w:color="auto" w:fill="auto"/>
            <w:vAlign w:val="center"/>
            <w:hideMark/>
          </w:tcPr>
          <w:p w14:paraId="5FE977E8" w14:textId="15650FBD"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7CA6E253"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04B5A100"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8</w:t>
            </w:r>
          </w:p>
        </w:tc>
        <w:tc>
          <w:tcPr>
            <w:tcW w:w="179" w:type="pct"/>
            <w:tcBorders>
              <w:top w:val="nil"/>
              <w:left w:val="nil"/>
              <w:bottom w:val="single" w:sz="4" w:space="0" w:color="auto"/>
              <w:right w:val="single" w:sz="4" w:space="0" w:color="auto"/>
            </w:tcBorders>
            <w:shd w:val="clear" w:color="auto" w:fill="auto"/>
            <w:vAlign w:val="center"/>
            <w:hideMark/>
          </w:tcPr>
          <w:p w14:paraId="46EE3CEA"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25-18</w:t>
            </w:r>
          </w:p>
        </w:tc>
        <w:tc>
          <w:tcPr>
            <w:tcW w:w="764" w:type="pct"/>
            <w:tcBorders>
              <w:top w:val="nil"/>
              <w:left w:val="nil"/>
              <w:bottom w:val="single" w:sz="4" w:space="0" w:color="auto"/>
              <w:right w:val="single" w:sz="4" w:space="0" w:color="auto"/>
            </w:tcBorders>
            <w:shd w:val="clear" w:color="auto" w:fill="auto"/>
            <w:vAlign w:val="center"/>
            <w:hideMark/>
          </w:tcPr>
          <w:p w14:paraId="3CA3B486"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Гаражный кооператив «Машиностроитель-2» в районе завода «</w:t>
            </w:r>
            <w:proofErr w:type="spellStart"/>
            <w:r w:rsidRPr="00FF3B1F">
              <w:rPr>
                <w:color w:val="000000"/>
                <w:sz w:val="20"/>
                <w:szCs w:val="20"/>
                <w:lang w:bidi="ar-SA"/>
              </w:rPr>
              <w:t>Химмаш</w:t>
            </w:r>
            <w:proofErr w:type="spellEnd"/>
            <w:r w:rsidRPr="00FF3B1F">
              <w:rPr>
                <w:color w:val="000000"/>
                <w:sz w:val="20"/>
                <w:szCs w:val="20"/>
                <w:lang w:bidi="ar-SA"/>
              </w:rPr>
              <w:t>»</w:t>
            </w:r>
          </w:p>
        </w:tc>
        <w:tc>
          <w:tcPr>
            <w:tcW w:w="206" w:type="pct"/>
            <w:tcBorders>
              <w:top w:val="nil"/>
              <w:left w:val="nil"/>
              <w:bottom w:val="single" w:sz="4" w:space="0" w:color="auto"/>
              <w:right w:val="single" w:sz="4" w:space="0" w:color="auto"/>
            </w:tcBorders>
            <w:shd w:val="clear" w:color="auto" w:fill="auto"/>
            <w:vAlign w:val="center"/>
            <w:hideMark/>
          </w:tcPr>
          <w:p w14:paraId="6F515883"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28.09.18</w:t>
            </w:r>
          </w:p>
        </w:tc>
        <w:tc>
          <w:tcPr>
            <w:tcW w:w="559" w:type="pct"/>
            <w:tcBorders>
              <w:top w:val="nil"/>
              <w:left w:val="nil"/>
              <w:bottom w:val="single" w:sz="4" w:space="0" w:color="auto"/>
              <w:right w:val="single" w:sz="4" w:space="0" w:color="auto"/>
            </w:tcBorders>
            <w:shd w:val="clear" w:color="auto" w:fill="auto"/>
            <w:vAlign w:val="center"/>
            <w:hideMark/>
          </w:tcPr>
          <w:p w14:paraId="1EBD7FA5"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ГК «Машиностроитель-2»</w:t>
            </w:r>
          </w:p>
        </w:tc>
        <w:tc>
          <w:tcPr>
            <w:tcW w:w="204" w:type="pct"/>
            <w:tcBorders>
              <w:top w:val="nil"/>
              <w:left w:val="nil"/>
              <w:bottom w:val="single" w:sz="4" w:space="0" w:color="auto"/>
              <w:right w:val="single" w:sz="4" w:space="0" w:color="auto"/>
            </w:tcBorders>
            <w:shd w:val="clear" w:color="auto" w:fill="auto"/>
            <w:vAlign w:val="center"/>
            <w:hideMark/>
          </w:tcPr>
          <w:p w14:paraId="66D69FB3"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27.09.2021</w:t>
            </w:r>
          </w:p>
        </w:tc>
        <w:tc>
          <w:tcPr>
            <w:tcW w:w="255" w:type="pct"/>
            <w:tcBorders>
              <w:top w:val="nil"/>
              <w:left w:val="nil"/>
              <w:bottom w:val="single" w:sz="4" w:space="0" w:color="auto"/>
              <w:right w:val="single" w:sz="4" w:space="0" w:color="auto"/>
            </w:tcBorders>
            <w:shd w:val="clear" w:color="auto" w:fill="auto"/>
            <w:vAlign w:val="center"/>
            <w:hideMark/>
          </w:tcPr>
          <w:p w14:paraId="52B99029"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0,460</w:t>
            </w:r>
          </w:p>
        </w:tc>
        <w:tc>
          <w:tcPr>
            <w:tcW w:w="244" w:type="pct"/>
            <w:tcBorders>
              <w:top w:val="nil"/>
              <w:left w:val="nil"/>
              <w:bottom w:val="single" w:sz="4" w:space="0" w:color="auto"/>
              <w:right w:val="single" w:sz="4" w:space="0" w:color="auto"/>
            </w:tcBorders>
            <w:shd w:val="clear" w:color="auto" w:fill="auto"/>
            <w:vAlign w:val="center"/>
            <w:hideMark/>
          </w:tcPr>
          <w:p w14:paraId="33DC5195"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1,155</w:t>
            </w:r>
          </w:p>
        </w:tc>
        <w:tc>
          <w:tcPr>
            <w:tcW w:w="311" w:type="pct"/>
            <w:tcBorders>
              <w:top w:val="nil"/>
              <w:left w:val="nil"/>
              <w:bottom w:val="single" w:sz="4" w:space="0" w:color="auto"/>
              <w:right w:val="single" w:sz="4" w:space="0" w:color="auto"/>
            </w:tcBorders>
            <w:shd w:val="clear" w:color="auto" w:fill="auto"/>
            <w:vAlign w:val="center"/>
            <w:hideMark/>
          </w:tcPr>
          <w:p w14:paraId="26328F0E" w14:textId="2BF8067B"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26522BA8"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29458CFB"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9</w:t>
            </w:r>
          </w:p>
        </w:tc>
        <w:tc>
          <w:tcPr>
            <w:tcW w:w="179" w:type="pct"/>
            <w:tcBorders>
              <w:top w:val="nil"/>
              <w:left w:val="nil"/>
              <w:bottom w:val="single" w:sz="4" w:space="0" w:color="auto"/>
              <w:right w:val="single" w:sz="4" w:space="0" w:color="auto"/>
            </w:tcBorders>
            <w:shd w:val="clear" w:color="auto" w:fill="auto"/>
            <w:vAlign w:val="center"/>
            <w:hideMark/>
          </w:tcPr>
          <w:p w14:paraId="6C3E325A"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26-18</w:t>
            </w:r>
          </w:p>
        </w:tc>
        <w:tc>
          <w:tcPr>
            <w:tcW w:w="764" w:type="pct"/>
            <w:tcBorders>
              <w:top w:val="nil"/>
              <w:left w:val="nil"/>
              <w:bottom w:val="single" w:sz="4" w:space="0" w:color="auto"/>
              <w:right w:val="single" w:sz="4" w:space="0" w:color="auto"/>
            </w:tcBorders>
            <w:shd w:val="clear" w:color="auto" w:fill="auto"/>
            <w:vAlign w:val="center"/>
            <w:hideMark/>
          </w:tcPr>
          <w:p w14:paraId="291E973D"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Гаражный кооператив «Пристрой к Машиностроителю-2» в районе завода «</w:t>
            </w:r>
            <w:proofErr w:type="spellStart"/>
            <w:r w:rsidRPr="00FF3B1F">
              <w:rPr>
                <w:color w:val="000000"/>
                <w:sz w:val="20"/>
                <w:szCs w:val="20"/>
                <w:lang w:bidi="ar-SA"/>
              </w:rPr>
              <w:t>Химмаш</w:t>
            </w:r>
            <w:proofErr w:type="spellEnd"/>
            <w:r w:rsidRPr="00FF3B1F">
              <w:rPr>
                <w:color w:val="000000"/>
                <w:sz w:val="20"/>
                <w:szCs w:val="20"/>
                <w:lang w:bidi="ar-SA"/>
              </w:rPr>
              <w:t>»</w:t>
            </w:r>
          </w:p>
        </w:tc>
        <w:tc>
          <w:tcPr>
            <w:tcW w:w="206" w:type="pct"/>
            <w:tcBorders>
              <w:top w:val="nil"/>
              <w:left w:val="nil"/>
              <w:bottom w:val="single" w:sz="4" w:space="0" w:color="auto"/>
              <w:right w:val="single" w:sz="4" w:space="0" w:color="auto"/>
            </w:tcBorders>
            <w:shd w:val="clear" w:color="auto" w:fill="auto"/>
            <w:vAlign w:val="center"/>
            <w:hideMark/>
          </w:tcPr>
          <w:p w14:paraId="159CD26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28.09.18</w:t>
            </w:r>
          </w:p>
        </w:tc>
        <w:tc>
          <w:tcPr>
            <w:tcW w:w="559" w:type="pct"/>
            <w:tcBorders>
              <w:top w:val="nil"/>
              <w:left w:val="nil"/>
              <w:bottom w:val="single" w:sz="4" w:space="0" w:color="auto"/>
              <w:right w:val="single" w:sz="4" w:space="0" w:color="auto"/>
            </w:tcBorders>
            <w:shd w:val="clear" w:color="auto" w:fill="auto"/>
            <w:vAlign w:val="center"/>
            <w:hideMark/>
          </w:tcPr>
          <w:p w14:paraId="3C40B20E"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ГК «Пристрой к Машиностроителю-2»</w:t>
            </w:r>
          </w:p>
        </w:tc>
        <w:tc>
          <w:tcPr>
            <w:tcW w:w="204" w:type="pct"/>
            <w:tcBorders>
              <w:top w:val="nil"/>
              <w:left w:val="nil"/>
              <w:bottom w:val="single" w:sz="4" w:space="0" w:color="auto"/>
              <w:right w:val="single" w:sz="4" w:space="0" w:color="auto"/>
            </w:tcBorders>
            <w:shd w:val="clear" w:color="auto" w:fill="auto"/>
            <w:vAlign w:val="center"/>
            <w:hideMark/>
          </w:tcPr>
          <w:p w14:paraId="18FB8780"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27.09.2021</w:t>
            </w:r>
          </w:p>
        </w:tc>
        <w:tc>
          <w:tcPr>
            <w:tcW w:w="255" w:type="pct"/>
            <w:tcBorders>
              <w:top w:val="nil"/>
              <w:left w:val="nil"/>
              <w:bottom w:val="single" w:sz="4" w:space="0" w:color="auto"/>
              <w:right w:val="single" w:sz="4" w:space="0" w:color="auto"/>
            </w:tcBorders>
            <w:shd w:val="clear" w:color="auto" w:fill="auto"/>
            <w:vAlign w:val="center"/>
            <w:hideMark/>
          </w:tcPr>
          <w:p w14:paraId="0489E6C3"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0,080</w:t>
            </w:r>
          </w:p>
        </w:tc>
        <w:tc>
          <w:tcPr>
            <w:tcW w:w="244" w:type="pct"/>
            <w:tcBorders>
              <w:top w:val="nil"/>
              <w:left w:val="nil"/>
              <w:bottom w:val="single" w:sz="4" w:space="0" w:color="auto"/>
              <w:right w:val="single" w:sz="4" w:space="0" w:color="auto"/>
            </w:tcBorders>
            <w:shd w:val="clear" w:color="auto" w:fill="auto"/>
            <w:vAlign w:val="center"/>
            <w:hideMark/>
          </w:tcPr>
          <w:p w14:paraId="39666F3A"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0,201</w:t>
            </w:r>
          </w:p>
        </w:tc>
        <w:tc>
          <w:tcPr>
            <w:tcW w:w="311" w:type="pct"/>
            <w:tcBorders>
              <w:top w:val="nil"/>
              <w:left w:val="nil"/>
              <w:bottom w:val="single" w:sz="4" w:space="0" w:color="auto"/>
              <w:right w:val="single" w:sz="4" w:space="0" w:color="auto"/>
            </w:tcBorders>
            <w:shd w:val="clear" w:color="auto" w:fill="auto"/>
            <w:vAlign w:val="center"/>
            <w:hideMark/>
          </w:tcPr>
          <w:p w14:paraId="29C5DA3D" w14:textId="3267D1BF"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3CFE4FCE"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3961892C"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10</w:t>
            </w:r>
          </w:p>
        </w:tc>
        <w:tc>
          <w:tcPr>
            <w:tcW w:w="179" w:type="pct"/>
            <w:tcBorders>
              <w:top w:val="nil"/>
              <w:left w:val="nil"/>
              <w:bottom w:val="single" w:sz="4" w:space="0" w:color="auto"/>
              <w:right w:val="single" w:sz="4" w:space="0" w:color="auto"/>
            </w:tcBorders>
            <w:shd w:val="clear" w:color="auto" w:fill="auto"/>
            <w:vAlign w:val="center"/>
            <w:hideMark/>
          </w:tcPr>
          <w:p w14:paraId="6DD83F37"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27-18</w:t>
            </w:r>
          </w:p>
        </w:tc>
        <w:tc>
          <w:tcPr>
            <w:tcW w:w="764" w:type="pct"/>
            <w:tcBorders>
              <w:top w:val="nil"/>
              <w:left w:val="nil"/>
              <w:bottom w:val="single" w:sz="4" w:space="0" w:color="auto"/>
              <w:right w:val="single" w:sz="4" w:space="0" w:color="auto"/>
            </w:tcBorders>
            <w:shd w:val="clear" w:color="auto" w:fill="auto"/>
            <w:vAlign w:val="center"/>
            <w:hideMark/>
          </w:tcPr>
          <w:p w14:paraId="1BFDFFD8"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Гаражный кооператив «Машиностроитель-5» в районе завода «</w:t>
            </w:r>
            <w:proofErr w:type="spellStart"/>
            <w:r w:rsidRPr="00FF3B1F">
              <w:rPr>
                <w:color w:val="000000"/>
                <w:sz w:val="20"/>
                <w:szCs w:val="20"/>
                <w:lang w:bidi="ar-SA"/>
              </w:rPr>
              <w:t>Химмаш</w:t>
            </w:r>
            <w:proofErr w:type="spellEnd"/>
            <w:r w:rsidRPr="00FF3B1F">
              <w:rPr>
                <w:color w:val="000000"/>
                <w:sz w:val="20"/>
                <w:szCs w:val="20"/>
                <w:lang w:bidi="ar-SA"/>
              </w:rPr>
              <w:t>»</w:t>
            </w:r>
          </w:p>
        </w:tc>
        <w:tc>
          <w:tcPr>
            <w:tcW w:w="206" w:type="pct"/>
            <w:tcBorders>
              <w:top w:val="nil"/>
              <w:left w:val="nil"/>
              <w:bottom w:val="single" w:sz="4" w:space="0" w:color="auto"/>
              <w:right w:val="single" w:sz="4" w:space="0" w:color="auto"/>
            </w:tcBorders>
            <w:shd w:val="clear" w:color="auto" w:fill="auto"/>
            <w:vAlign w:val="center"/>
            <w:hideMark/>
          </w:tcPr>
          <w:p w14:paraId="7A4CB371"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28.09.18</w:t>
            </w:r>
          </w:p>
        </w:tc>
        <w:tc>
          <w:tcPr>
            <w:tcW w:w="559" w:type="pct"/>
            <w:tcBorders>
              <w:top w:val="nil"/>
              <w:left w:val="nil"/>
              <w:bottom w:val="single" w:sz="4" w:space="0" w:color="auto"/>
              <w:right w:val="single" w:sz="4" w:space="0" w:color="auto"/>
            </w:tcBorders>
            <w:shd w:val="clear" w:color="auto" w:fill="auto"/>
            <w:vAlign w:val="center"/>
            <w:hideMark/>
          </w:tcPr>
          <w:p w14:paraId="6B8CFC2C"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ГК «Машиностроитель-5»</w:t>
            </w:r>
          </w:p>
        </w:tc>
        <w:tc>
          <w:tcPr>
            <w:tcW w:w="204" w:type="pct"/>
            <w:tcBorders>
              <w:top w:val="nil"/>
              <w:left w:val="nil"/>
              <w:bottom w:val="single" w:sz="4" w:space="0" w:color="auto"/>
              <w:right w:val="single" w:sz="4" w:space="0" w:color="auto"/>
            </w:tcBorders>
            <w:shd w:val="clear" w:color="auto" w:fill="auto"/>
            <w:vAlign w:val="center"/>
            <w:hideMark/>
          </w:tcPr>
          <w:p w14:paraId="1AB3033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27.09.2021</w:t>
            </w:r>
          </w:p>
        </w:tc>
        <w:tc>
          <w:tcPr>
            <w:tcW w:w="255" w:type="pct"/>
            <w:tcBorders>
              <w:top w:val="nil"/>
              <w:left w:val="nil"/>
              <w:bottom w:val="single" w:sz="4" w:space="0" w:color="auto"/>
              <w:right w:val="single" w:sz="4" w:space="0" w:color="auto"/>
            </w:tcBorders>
            <w:shd w:val="clear" w:color="auto" w:fill="auto"/>
            <w:vAlign w:val="center"/>
            <w:hideMark/>
          </w:tcPr>
          <w:p w14:paraId="608F5016"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0,028</w:t>
            </w:r>
          </w:p>
        </w:tc>
        <w:tc>
          <w:tcPr>
            <w:tcW w:w="244" w:type="pct"/>
            <w:tcBorders>
              <w:top w:val="nil"/>
              <w:left w:val="nil"/>
              <w:bottom w:val="single" w:sz="4" w:space="0" w:color="auto"/>
              <w:right w:val="single" w:sz="4" w:space="0" w:color="auto"/>
            </w:tcBorders>
            <w:shd w:val="clear" w:color="auto" w:fill="auto"/>
            <w:vAlign w:val="center"/>
            <w:hideMark/>
          </w:tcPr>
          <w:p w14:paraId="7500468A"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0,070</w:t>
            </w:r>
          </w:p>
        </w:tc>
        <w:tc>
          <w:tcPr>
            <w:tcW w:w="311" w:type="pct"/>
            <w:tcBorders>
              <w:top w:val="nil"/>
              <w:left w:val="nil"/>
              <w:bottom w:val="single" w:sz="4" w:space="0" w:color="auto"/>
              <w:right w:val="single" w:sz="4" w:space="0" w:color="auto"/>
            </w:tcBorders>
            <w:shd w:val="clear" w:color="auto" w:fill="auto"/>
            <w:vAlign w:val="center"/>
            <w:hideMark/>
          </w:tcPr>
          <w:p w14:paraId="269F0137" w14:textId="4729450C"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2FBAFE04"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03486DDA"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11</w:t>
            </w:r>
          </w:p>
        </w:tc>
        <w:tc>
          <w:tcPr>
            <w:tcW w:w="179" w:type="pct"/>
            <w:tcBorders>
              <w:top w:val="nil"/>
              <w:left w:val="nil"/>
              <w:bottom w:val="single" w:sz="4" w:space="0" w:color="auto"/>
              <w:right w:val="single" w:sz="4" w:space="0" w:color="auto"/>
            </w:tcBorders>
            <w:shd w:val="clear" w:color="auto" w:fill="auto"/>
            <w:vAlign w:val="center"/>
            <w:hideMark/>
          </w:tcPr>
          <w:p w14:paraId="0CAAF9C6"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34-18</w:t>
            </w:r>
          </w:p>
        </w:tc>
        <w:tc>
          <w:tcPr>
            <w:tcW w:w="764" w:type="pct"/>
            <w:tcBorders>
              <w:top w:val="nil"/>
              <w:left w:val="nil"/>
              <w:bottom w:val="single" w:sz="4" w:space="0" w:color="auto"/>
              <w:right w:val="single" w:sz="4" w:space="0" w:color="auto"/>
            </w:tcBorders>
            <w:shd w:val="clear" w:color="auto" w:fill="auto"/>
            <w:vAlign w:val="center"/>
            <w:hideMark/>
          </w:tcPr>
          <w:p w14:paraId="163CCF8A"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Реконструкция здания по </w:t>
            </w:r>
            <w:proofErr w:type="spellStart"/>
            <w:r w:rsidRPr="00FF3B1F">
              <w:rPr>
                <w:color w:val="000000"/>
                <w:sz w:val="20"/>
                <w:szCs w:val="20"/>
                <w:lang w:bidi="ar-SA"/>
              </w:rPr>
              <w:t>ул</w:t>
            </w:r>
            <w:proofErr w:type="gramStart"/>
            <w:r w:rsidRPr="00FF3B1F">
              <w:rPr>
                <w:color w:val="000000"/>
                <w:sz w:val="20"/>
                <w:szCs w:val="20"/>
                <w:lang w:bidi="ar-SA"/>
              </w:rPr>
              <w:t>.К</w:t>
            </w:r>
            <w:proofErr w:type="gramEnd"/>
            <w:r w:rsidRPr="00FF3B1F">
              <w:rPr>
                <w:color w:val="000000"/>
                <w:sz w:val="20"/>
                <w:szCs w:val="20"/>
                <w:lang w:bidi="ar-SA"/>
              </w:rPr>
              <w:t>ороленко</w:t>
            </w:r>
            <w:proofErr w:type="spellEnd"/>
            <w:r w:rsidRPr="00FF3B1F">
              <w:rPr>
                <w:color w:val="000000"/>
                <w:sz w:val="20"/>
                <w:szCs w:val="20"/>
                <w:lang w:bidi="ar-SA"/>
              </w:rPr>
              <w:t>, д.31</w:t>
            </w:r>
          </w:p>
        </w:tc>
        <w:tc>
          <w:tcPr>
            <w:tcW w:w="206" w:type="pct"/>
            <w:tcBorders>
              <w:top w:val="nil"/>
              <w:left w:val="nil"/>
              <w:bottom w:val="single" w:sz="4" w:space="0" w:color="auto"/>
              <w:right w:val="single" w:sz="4" w:space="0" w:color="auto"/>
            </w:tcBorders>
            <w:shd w:val="clear" w:color="auto" w:fill="auto"/>
            <w:vAlign w:val="center"/>
            <w:hideMark/>
          </w:tcPr>
          <w:p w14:paraId="35F2AADB"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12.11.18</w:t>
            </w:r>
          </w:p>
        </w:tc>
        <w:tc>
          <w:tcPr>
            <w:tcW w:w="559" w:type="pct"/>
            <w:tcBorders>
              <w:top w:val="nil"/>
              <w:left w:val="nil"/>
              <w:bottom w:val="single" w:sz="4" w:space="0" w:color="auto"/>
              <w:right w:val="single" w:sz="4" w:space="0" w:color="auto"/>
            </w:tcBorders>
            <w:shd w:val="clear" w:color="auto" w:fill="auto"/>
            <w:vAlign w:val="center"/>
            <w:hideMark/>
          </w:tcPr>
          <w:p w14:paraId="399153F6"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Управление архитектуры</w:t>
            </w:r>
          </w:p>
        </w:tc>
        <w:tc>
          <w:tcPr>
            <w:tcW w:w="204" w:type="pct"/>
            <w:tcBorders>
              <w:top w:val="nil"/>
              <w:left w:val="nil"/>
              <w:bottom w:val="single" w:sz="4" w:space="0" w:color="auto"/>
              <w:right w:val="single" w:sz="4" w:space="0" w:color="auto"/>
            </w:tcBorders>
            <w:shd w:val="clear" w:color="auto" w:fill="auto"/>
            <w:vAlign w:val="center"/>
            <w:hideMark/>
          </w:tcPr>
          <w:p w14:paraId="174ECF9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11.11.2021</w:t>
            </w:r>
          </w:p>
        </w:tc>
        <w:tc>
          <w:tcPr>
            <w:tcW w:w="255" w:type="pct"/>
            <w:tcBorders>
              <w:top w:val="nil"/>
              <w:left w:val="nil"/>
              <w:bottom w:val="single" w:sz="4" w:space="0" w:color="auto"/>
              <w:right w:val="single" w:sz="4" w:space="0" w:color="auto"/>
            </w:tcBorders>
            <w:shd w:val="clear" w:color="auto" w:fill="auto"/>
            <w:vAlign w:val="center"/>
            <w:hideMark/>
          </w:tcPr>
          <w:p w14:paraId="457EE225"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1,508</w:t>
            </w:r>
          </w:p>
        </w:tc>
        <w:tc>
          <w:tcPr>
            <w:tcW w:w="244" w:type="pct"/>
            <w:tcBorders>
              <w:top w:val="nil"/>
              <w:left w:val="nil"/>
              <w:bottom w:val="single" w:sz="4" w:space="0" w:color="auto"/>
              <w:right w:val="single" w:sz="4" w:space="0" w:color="auto"/>
            </w:tcBorders>
            <w:shd w:val="clear" w:color="auto" w:fill="auto"/>
            <w:vAlign w:val="center"/>
            <w:hideMark/>
          </w:tcPr>
          <w:p w14:paraId="2FB67CCF"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6,631</w:t>
            </w:r>
          </w:p>
        </w:tc>
        <w:tc>
          <w:tcPr>
            <w:tcW w:w="311" w:type="pct"/>
            <w:tcBorders>
              <w:top w:val="nil"/>
              <w:left w:val="nil"/>
              <w:bottom w:val="single" w:sz="4" w:space="0" w:color="auto"/>
              <w:right w:val="single" w:sz="4" w:space="0" w:color="auto"/>
            </w:tcBorders>
            <w:shd w:val="clear" w:color="auto" w:fill="auto"/>
            <w:vAlign w:val="center"/>
            <w:hideMark/>
          </w:tcPr>
          <w:p w14:paraId="06DEE31A" w14:textId="6D8B5AE5"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0ABE7E53"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33AFA151"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12</w:t>
            </w:r>
          </w:p>
        </w:tc>
        <w:tc>
          <w:tcPr>
            <w:tcW w:w="179" w:type="pct"/>
            <w:tcBorders>
              <w:top w:val="nil"/>
              <w:left w:val="nil"/>
              <w:bottom w:val="single" w:sz="4" w:space="0" w:color="auto"/>
              <w:right w:val="single" w:sz="4" w:space="0" w:color="auto"/>
            </w:tcBorders>
            <w:shd w:val="clear" w:color="auto" w:fill="auto"/>
            <w:vAlign w:val="center"/>
            <w:hideMark/>
          </w:tcPr>
          <w:p w14:paraId="73CC6D4D"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1-19</w:t>
            </w:r>
          </w:p>
        </w:tc>
        <w:tc>
          <w:tcPr>
            <w:tcW w:w="764" w:type="pct"/>
            <w:tcBorders>
              <w:top w:val="nil"/>
              <w:left w:val="nil"/>
              <w:bottom w:val="single" w:sz="4" w:space="0" w:color="auto"/>
              <w:right w:val="single" w:sz="4" w:space="0" w:color="auto"/>
            </w:tcBorders>
            <w:shd w:val="clear" w:color="auto" w:fill="auto"/>
            <w:vAlign w:val="center"/>
            <w:hideMark/>
          </w:tcPr>
          <w:p w14:paraId="048A0AC1"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Здание бани № 4 ,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ул.Сулимова</w:t>
            </w:r>
            <w:proofErr w:type="spellEnd"/>
            <w:r w:rsidRPr="00FF3B1F">
              <w:rPr>
                <w:color w:val="000000"/>
                <w:sz w:val="20"/>
                <w:szCs w:val="20"/>
                <w:lang w:bidi="ar-SA"/>
              </w:rPr>
              <w:t>, д. 88</w:t>
            </w:r>
          </w:p>
        </w:tc>
        <w:tc>
          <w:tcPr>
            <w:tcW w:w="206" w:type="pct"/>
            <w:tcBorders>
              <w:top w:val="nil"/>
              <w:left w:val="nil"/>
              <w:bottom w:val="single" w:sz="4" w:space="0" w:color="auto"/>
              <w:right w:val="single" w:sz="4" w:space="0" w:color="auto"/>
            </w:tcBorders>
            <w:shd w:val="clear" w:color="auto" w:fill="auto"/>
            <w:vAlign w:val="center"/>
            <w:hideMark/>
          </w:tcPr>
          <w:p w14:paraId="3ECB3141"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18.01.19</w:t>
            </w:r>
          </w:p>
        </w:tc>
        <w:tc>
          <w:tcPr>
            <w:tcW w:w="559" w:type="pct"/>
            <w:tcBorders>
              <w:top w:val="nil"/>
              <w:left w:val="nil"/>
              <w:bottom w:val="single" w:sz="4" w:space="0" w:color="auto"/>
              <w:right w:val="single" w:sz="4" w:space="0" w:color="auto"/>
            </w:tcBorders>
            <w:shd w:val="clear" w:color="auto" w:fill="auto"/>
            <w:vAlign w:val="center"/>
            <w:hideMark/>
          </w:tcPr>
          <w:p w14:paraId="142D6BB9"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ООО «</w:t>
            </w:r>
            <w:proofErr w:type="spellStart"/>
            <w:r w:rsidRPr="00FF3B1F">
              <w:rPr>
                <w:color w:val="000000"/>
                <w:sz w:val="20"/>
                <w:szCs w:val="20"/>
                <w:lang w:bidi="ar-SA"/>
              </w:rPr>
              <w:t>АкваЦентр</w:t>
            </w:r>
            <w:proofErr w:type="spellEnd"/>
            <w:r w:rsidRPr="00FF3B1F">
              <w:rPr>
                <w:color w:val="000000"/>
                <w:sz w:val="20"/>
                <w:szCs w:val="20"/>
                <w:lang w:bidi="ar-SA"/>
              </w:rPr>
              <w:t>»</w:t>
            </w:r>
          </w:p>
        </w:tc>
        <w:tc>
          <w:tcPr>
            <w:tcW w:w="204" w:type="pct"/>
            <w:tcBorders>
              <w:top w:val="nil"/>
              <w:left w:val="nil"/>
              <w:bottom w:val="single" w:sz="4" w:space="0" w:color="auto"/>
              <w:right w:val="single" w:sz="4" w:space="0" w:color="auto"/>
            </w:tcBorders>
            <w:shd w:val="clear" w:color="auto" w:fill="auto"/>
            <w:vAlign w:val="center"/>
            <w:hideMark/>
          </w:tcPr>
          <w:p w14:paraId="2D8A5B45"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17.01.2022</w:t>
            </w:r>
          </w:p>
        </w:tc>
        <w:tc>
          <w:tcPr>
            <w:tcW w:w="255" w:type="pct"/>
            <w:tcBorders>
              <w:top w:val="nil"/>
              <w:left w:val="nil"/>
              <w:bottom w:val="single" w:sz="4" w:space="0" w:color="auto"/>
              <w:right w:val="single" w:sz="4" w:space="0" w:color="auto"/>
            </w:tcBorders>
            <w:shd w:val="clear" w:color="auto" w:fill="auto"/>
            <w:vAlign w:val="center"/>
            <w:hideMark/>
          </w:tcPr>
          <w:p w14:paraId="2FDC2F59"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0,320</w:t>
            </w:r>
          </w:p>
        </w:tc>
        <w:tc>
          <w:tcPr>
            <w:tcW w:w="244" w:type="pct"/>
            <w:tcBorders>
              <w:top w:val="nil"/>
              <w:left w:val="nil"/>
              <w:bottom w:val="single" w:sz="4" w:space="0" w:color="auto"/>
              <w:right w:val="single" w:sz="4" w:space="0" w:color="auto"/>
            </w:tcBorders>
            <w:shd w:val="clear" w:color="auto" w:fill="auto"/>
            <w:vAlign w:val="center"/>
            <w:hideMark/>
          </w:tcPr>
          <w:p w14:paraId="2D113589"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0,803</w:t>
            </w:r>
          </w:p>
        </w:tc>
        <w:tc>
          <w:tcPr>
            <w:tcW w:w="311" w:type="pct"/>
            <w:tcBorders>
              <w:top w:val="nil"/>
              <w:left w:val="nil"/>
              <w:bottom w:val="single" w:sz="4" w:space="0" w:color="auto"/>
              <w:right w:val="single" w:sz="4" w:space="0" w:color="auto"/>
            </w:tcBorders>
            <w:shd w:val="clear" w:color="auto" w:fill="auto"/>
            <w:vAlign w:val="center"/>
            <w:hideMark/>
          </w:tcPr>
          <w:p w14:paraId="083F9832" w14:textId="0B70288B"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3BBF4C4D"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4900E68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13</w:t>
            </w:r>
          </w:p>
        </w:tc>
        <w:tc>
          <w:tcPr>
            <w:tcW w:w="179" w:type="pct"/>
            <w:tcBorders>
              <w:top w:val="nil"/>
              <w:left w:val="nil"/>
              <w:bottom w:val="single" w:sz="4" w:space="0" w:color="auto"/>
              <w:right w:val="single" w:sz="4" w:space="0" w:color="auto"/>
            </w:tcBorders>
            <w:shd w:val="clear" w:color="auto" w:fill="auto"/>
            <w:vAlign w:val="center"/>
            <w:hideMark/>
          </w:tcPr>
          <w:p w14:paraId="4299BC76"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8-19</w:t>
            </w:r>
          </w:p>
        </w:tc>
        <w:tc>
          <w:tcPr>
            <w:tcW w:w="764" w:type="pct"/>
            <w:tcBorders>
              <w:top w:val="nil"/>
              <w:left w:val="nil"/>
              <w:bottom w:val="single" w:sz="4" w:space="0" w:color="auto"/>
              <w:right w:val="single" w:sz="4" w:space="0" w:color="auto"/>
            </w:tcBorders>
            <w:shd w:val="clear" w:color="auto" w:fill="auto"/>
            <w:vAlign w:val="center"/>
            <w:hideMark/>
          </w:tcPr>
          <w:p w14:paraId="1EDFE3C5"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Здание </w:t>
            </w:r>
            <w:proofErr w:type="spellStart"/>
            <w:r w:rsidRPr="00FF3B1F">
              <w:rPr>
                <w:color w:val="000000"/>
                <w:sz w:val="20"/>
                <w:szCs w:val="20"/>
                <w:lang w:bidi="ar-SA"/>
              </w:rPr>
              <w:t>пищеблока,УР</w:t>
            </w:r>
            <w:proofErr w:type="spellEnd"/>
            <w:r w:rsidRPr="00FF3B1F">
              <w:rPr>
                <w:color w:val="000000"/>
                <w:sz w:val="20"/>
                <w:szCs w:val="20"/>
                <w:lang w:bidi="ar-SA"/>
              </w:rPr>
              <w:t xml:space="preserve">,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ул.Кирова</w:t>
            </w:r>
            <w:proofErr w:type="spellEnd"/>
            <w:r w:rsidRPr="00FF3B1F">
              <w:rPr>
                <w:color w:val="000000"/>
                <w:sz w:val="20"/>
                <w:szCs w:val="20"/>
                <w:lang w:bidi="ar-SA"/>
              </w:rPr>
              <w:t>, д. 27</w:t>
            </w:r>
          </w:p>
        </w:tc>
        <w:tc>
          <w:tcPr>
            <w:tcW w:w="206" w:type="pct"/>
            <w:tcBorders>
              <w:top w:val="nil"/>
              <w:left w:val="nil"/>
              <w:bottom w:val="single" w:sz="4" w:space="0" w:color="auto"/>
              <w:right w:val="single" w:sz="4" w:space="0" w:color="auto"/>
            </w:tcBorders>
            <w:shd w:val="clear" w:color="auto" w:fill="auto"/>
            <w:vAlign w:val="center"/>
            <w:hideMark/>
          </w:tcPr>
          <w:p w14:paraId="0E31BB6F"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05.06.19</w:t>
            </w:r>
          </w:p>
        </w:tc>
        <w:tc>
          <w:tcPr>
            <w:tcW w:w="559" w:type="pct"/>
            <w:tcBorders>
              <w:top w:val="nil"/>
              <w:left w:val="nil"/>
              <w:bottom w:val="single" w:sz="4" w:space="0" w:color="auto"/>
              <w:right w:val="single" w:sz="4" w:space="0" w:color="auto"/>
            </w:tcBorders>
            <w:shd w:val="clear" w:color="auto" w:fill="auto"/>
            <w:vAlign w:val="center"/>
            <w:hideMark/>
          </w:tcPr>
          <w:p w14:paraId="24F05403"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ИП </w:t>
            </w:r>
            <w:proofErr w:type="spellStart"/>
            <w:r w:rsidRPr="00FF3B1F">
              <w:rPr>
                <w:color w:val="000000"/>
                <w:sz w:val="20"/>
                <w:szCs w:val="20"/>
                <w:lang w:bidi="ar-SA"/>
              </w:rPr>
              <w:t>Дельков</w:t>
            </w:r>
            <w:proofErr w:type="spellEnd"/>
            <w:r w:rsidRPr="00FF3B1F">
              <w:rPr>
                <w:color w:val="000000"/>
                <w:sz w:val="20"/>
                <w:szCs w:val="20"/>
                <w:lang w:bidi="ar-SA"/>
              </w:rPr>
              <w:t xml:space="preserve"> Е.А.</w:t>
            </w:r>
          </w:p>
        </w:tc>
        <w:tc>
          <w:tcPr>
            <w:tcW w:w="204" w:type="pct"/>
            <w:tcBorders>
              <w:top w:val="nil"/>
              <w:left w:val="nil"/>
              <w:bottom w:val="single" w:sz="4" w:space="0" w:color="auto"/>
              <w:right w:val="single" w:sz="4" w:space="0" w:color="auto"/>
            </w:tcBorders>
            <w:shd w:val="clear" w:color="auto" w:fill="auto"/>
            <w:vAlign w:val="center"/>
            <w:hideMark/>
          </w:tcPr>
          <w:p w14:paraId="32D3C3E4"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04.06.2022</w:t>
            </w:r>
          </w:p>
        </w:tc>
        <w:tc>
          <w:tcPr>
            <w:tcW w:w="255" w:type="pct"/>
            <w:tcBorders>
              <w:top w:val="nil"/>
              <w:left w:val="nil"/>
              <w:bottom w:val="single" w:sz="4" w:space="0" w:color="auto"/>
              <w:right w:val="single" w:sz="4" w:space="0" w:color="auto"/>
            </w:tcBorders>
            <w:shd w:val="clear" w:color="auto" w:fill="auto"/>
            <w:vAlign w:val="center"/>
            <w:hideMark/>
          </w:tcPr>
          <w:p w14:paraId="010EE2A4"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0,059</w:t>
            </w:r>
          </w:p>
        </w:tc>
        <w:tc>
          <w:tcPr>
            <w:tcW w:w="244" w:type="pct"/>
            <w:tcBorders>
              <w:top w:val="nil"/>
              <w:left w:val="nil"/>
              <w:bottom w:val="single" w:sz="4" w:space="0" w:color="auto"/>
              <w:right w:val="single" w:sz="4" w:space="0" w:color="auto"/>
            </w:tcBorders>
            <w:shd w:val="clear" w:color="auto" w:fill="auto"/>
            <w:vAlign w:val="center"/>
            <w:hideMark/>
          </w:tcPr>
          <w:p w14:paraId="331954C4"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0,164</w:t>
            </w:r>
          </w:p>
        </w:tc>
        <w:tc>
          <w:tcPr>
            <w:tcW w:w="311" w:type="pct"/>
            <w:tcBorders>
              <w:top w:val="nil"/>
              <w:left w:val="nil"/>
              <w:bottom w:val="single" w:sz="4" w:space="0" w:color="auto"/>
              <w:right w:val="single" w:sz="4" w:space="0" w:color="auto"/>
            </w:tcBorders>
            <w:shd w:val="clear" w:color="auto" w:fill="auto"/>
            <w:vAlign w:val="center"/>
            <w:hideMark/>
          </w:tcPr>
          <w:p w14:paraId="6DD5BCF7" w14:textId="10523D05"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7F196205"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34DEEBE2"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14</w:t>
            </w:r>
          </w:p>
        </w:tc>
        <w:tc>
          <w:tcPr>
            <w:tcW w:w="179" w:type="pct"/>
            <w:tcBorders>
              <w:top w:val="nil"/>
              <w:left w:val="nil"/>
              <w:bottom w:val="single" w:sz="4" w:space="0" w:color="auto"/>
              <w:right w:val="single" w:sz="4" w:space="0" w:color="auto"/>
            </w:tcBorders>
            <w:shd w:val="clear" w:color="auto" w:fill="auto"/>
            <w:vAlign w:val="center"/>
            <w:hideMark/>
          </w:tcPr>
          <w:p w14:paraId="670C02A2"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9-19</w:t>
            </w:r>
          </w:p>
        </w:tc>
        <w:tc>
          <w:tcPr>
            <w:tcW w:w="764" w:type="pct"/>
            <w:tcBorders>
              <w:top w:val="nil"/>
              <w:left w:val="nil"/>
              <w:bottom w:val="single" w:sz="4" w:space="0" w:color="auto"/>
              <w:right w:val="single" w:sz="4" w:space="0" w:color="auto"/>
            </w:tcBorders>
            <w:shd w:val="clear" w:color="auto" w:fill="auto"/>
            <w:vAlign w:val="center"/>
            <w:hideMark/>
          </w:tcPr>
          <w:p w14:paraId="52CDF045"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Кооператив «Содружество» (изменение точки подключения),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г/к </w:t>
            </w:r>
            <w:r w:rsidRPr="00FF3B1F">
              <w:rPr>
                <w:color w:val="000000"/>
                <w:sz w:val="20"/>
                <w:szCs w:val="20"/>
                <w:lang w:bidi="ar-SA"/>
              </w:rPr>
              <w:lastRenderedPageBreak/>
              <w:t xml:space="preserve">«Содружество», </w:t>
            </w:r>
            <w:proofErr w:type="spellStart"/>
            <w:r w:rsidRPr="00FF3B1F">
              <w:rPr>
                <w:color w:val="000000"/>
                <w:sz w:val="20"/>
                <w:szCs w:val="20"/>
                <w:lang w:bidi="ar-SA"/>
              </w:rPr>
              <w:t>гар</w:t>
            </w:r>
            <w:proofErr w:type="spellEnd"/>
            <w:r w:rsidRPr="00FF3B1F">
              <w:rPr>
                <w:color w:val="000000"/>
                <w:sz w:val="20"/>
                <w:szCs w:val="20"/>
                <w:lang w:bidi="ar-SA"/>
              </w:rPr>
              <w:t xml:space="preserve">. </w:t>
            </w:r>
            <w:proofErr w:type="spellStart"/>
            <w:r w:rsidRPr="00FF3B1F">
              <w:rPr>
                <w:color w:val="000000"/>
                <w:sz w:val="20"/>
                <w:szCs w:val="20"/>
                <w:lang w:bidi="ar-SA"/>
              </w:rPr>
              <w:t>Уч</w:t>
            </w:r>
            <w:proofErr w:type="spellEnd"/>
            <w:r w:rsidRPr="00FF3B1F">
              <w:rPr>
                <w:color w:val="000000"/>
                <w:sz w:val="20"/>
                <w:szCs w:val="20"/>
                <w:lang w:bidi="ar-SA"/>
              </w:rPr>
              <w:t xml:space="preserve"> № 8, блок № 5</w:t>
            </w:r>
          </w:p>
        </w:tc>
        <w:tc>
          <w:tcPr>
            <w:tcW w:w="206" w:type="pct"/>
            <w:tcBorders>
              <w:top w:val="nil"/>
              <w:left w:val="nil"/>
              <w:bottom w:val="single" w:sz="4" w:space="0" w:color="auto"/>
              <w:right w:val="single" w:sz="4" w:space="0" w:color="auto"/>
            </w:tcBorders>
            <w:shd w:val="clear" w:color="auto" w:fill="auto"/>
            <w:vAlign w:val="center"/>
            <w:hideMark/>
          </w:tcPr>
          <w:p w14:paraId="418764BA"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lastRenderedPageBreak/>
              <w:t>06.06.19</w:t>
            </w:r>
          </w:p>
        </w:tc>
        <w:tc>
          <w:tcPr>
            <w:tcW w:w="559" w:type="pct"/>
            <w:tcBorders>
              <w:top w:val="nil"/>
              <w:left w:val="nil"/>
              <w:bottom w:val="single" w:sz="4" w:space="0" w:color="auto"/>
              <w:right w:val="single" w:sz="4" w:space="0" w:color="auto"/>
            </w:tcBorders>
            <w:shd w:val="clear" w:color="auto" w:fill="auto"/>
            <w:vAlign w:val="center"/>
            <w:hideMark/>
          </w:tcPr>
          <w:p w14:paraId="02300F5D"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Председатель кооператива «Содружество» </w:t>
            </w:r>
            <w:proofErr w:type="spellStart"/>
            <w:r w:rsidRPr="00FF3B1F">
              <w:rPr>
                <w:color w:val="000000"/>
                <w:sz w:val="20"/>
                <w:szCs w:val="20"/>
                <w:lang w:bidi="ar-SA"/>
              </w:rPr>
              <w:t>В.М.Волков</w:t>
            </w:r>
            <w:proofErr w:type="spellEnd"/>
          </w:p>
        </w:tc>
        <w:tc>
          <w:tcPr>
            <w:tcW w:w="204" w:type="pct"/>
            <w:tcBorders>
              <w:top w:val="nil"/>
              <w:left w:val="nil"/>
              <w:bottom w:val="single" w:sz="4" w:space="0" w:color="auto"/>
              <w:right w:val="single" w:sz="4" w:space="0" w:color="auto"/>
            </w:tcBorders>
            <w:shd w:val="clear" w:color="auto" w:fill="auto"/>
            <w:vAlign w:val="center"/>
            <w:hideMark/>
          </w:tcPr>
          <w:p w14:paraId="08CA0375"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05.06.2022</w:t>
            </w:r>
          </w:p>
        </w:tc>
        <w:tc>
          <w:tcPr>
            <w:tcW w:w="255" w:type="pct"/>
            <w:tcBorders>
              <w:top w:val="nil"/>
              <w:left w:val="nil"/>
              <w:bottom w:val="single" w:sz="4" w:space="0" w:color="auto"/>
              <w:right w:val="single" w:sz="4" w:space="0" w:color="auto"/>
            </w:tcBorders>
            <w:shd w:val="clear" w:color="auto" w:fill="auto"/>
            <w:vAlign w:val="center"/>
            <w:hideMark/>
          </w:tcPr>
          <w:p w14:paraId="48F35A79"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0,026</w:t>
            </w:r>
          </w:p>
        </w:tc>
        <w:tc>
          <w:tcPr>
            <w:tcW w:w="244" w:type="pct"/>
            <w:tcBorders>
              <w:top w:val="nil"/>
              <w:left w:val="nil"/>
              <w:bottom w:val="single" w:sz="4" w:space="0" w:color="auto"/>
              <w:right w:val="single" w:sz="4" w:space="0" w:color="auto"/>
            </w:tcBorders>
            <w:shd w:val="clear" w:color="auto" w:fill="auto"/>
            <w:vAlign w:val="center"/>
            <w:hideMark/>
          </w:tcPr>
          <w:p w14:paraId="3AE2C2EB"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0,065</w:t>
            </w:r>
          </w:p>
        </w:tc>
        <w:tc>
          <w:tcPr>
            <w:tcW w:w="311" w:type="pct"/>
            <w:tcBorders>
              <w:top w:val="nil"/>
              <w:left w:val="nil"/>
              <w:bottom w:val="single" w:sz="4" w:space="0" w:color="auto"/>
              <w:right w:val="single" w:sz="4" w:space="0" w:color="auto"/>
            </w:tcBorders>
            <w:shd w:val="clear" w:color="auto" w:fill="auto"/>
            <w:vAlign w:val="center"/>
            <w:hideMark/>
          </w:tcPr>
          <w:p w14:paraId="285C7C4D" w14:textId="7BC3F717"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78F7660C"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0BD2680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lastRenderedPageBreak/>
              <w:t>15</w:t>
            </w:r>
          </w:p>
        </w:tc>
        <w:tc>
          <w:tcPr>
            <w:tcW w:w="179" w:type="pct"/>
            <w:tcBorders>
              <w:top w:val="nil"/>
              <w:left w:val="nil"/>
              <w:bottom w:val="single" w:sz="4" w:space="0" w:color="auto"/>
              <w:right w:val="single" w:sz="4" w:space="0" w:color="auto"/>
            </w:tcBorders>
            <w:shd w:val="clear" w:color="auto" w:fill="auto"/>
            <w:vAlign w:val="center"/>
            <w:hideMark/>
          </w:tcPr>
          <w:p w14:paraId="21EDCB75"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12-19</w:t>
            </w:r>
          </w:p>
        </w:tc>
        <w:tc>
          <w:tcPr>
            <w:tcW w:w="764" w:type="pct"/>
            <w:tcBorders>
              <w:top w:val="nil"/>
              <w:left w:val="nil"/>
              <w:bottom w:val="single" w:sz="4" w:space="0" w:color="auto"/>
              <w:right w:val="single" w:sz="4" w:space="0" w:color="auto"/>
            </w:tcBorders>
            <w:shd w:val="clear" w:color="auto" w:fill="auto"/>
            <w:vAlign w:val="center"/>
            <w:hideMark/>
          </w:tcPr>
          <w:p w14:paraId="3AA30518"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Здание магазина (увеличение тепловой нагрузки),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ул.Калинина</w:t>
            </w:r>
            <w:proofErr w:type="spellEnd"/>
            <w:r w:rsidRPr="00FF3B1F">
              <w:rPr>
                <w:color w:val="000000"/>
                <w:sz w:val="20"/>
                <w:szCs w:val="20"/>
                <w:lang w:bidi="ar-SA"/>
              </w:rPr>
              <w:t>, д.6</w:t>
            </w:r>
          </w:p>
        </w:tc>
        <w:tc>
          <w:tcPr>
            <w:tcW w:w="206" w:type="pct"/>
            <w:tcBorders>
              <w:top w:val="nil"/>
              <w:left w:val="nil"/>
              <w:bottom w:val="single" w:sz="4" w:space="0" w:color="auto"/>
              <w:right w:val="single" w:sz="4" w:space="0" w:color="auto"/>
            </w:tcBorders>
            <w:shd w:val="clear" w:color="auto" w:fill="auto"/>
            <w:vAlign w:val="center"/>
            <w:hideMark/>
          </w:tcPr>
          <w:p w14:paraId="1B074F66"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31.07.19</w:t>
            </w:r>
          </w:p>
        </w:tc>
        <w:tc>
          <w:tcPr>
            <w:tcW w:w="559" w:type="pct"/>
            <w:tcBorders>
              <w:top w:val="nil"/>
              <w:left w:val="nil"/>
              <w:bottom w:val="single" w:sz="4" w:space="0" w:color="auto"/>
              <w:right w:val="single" w:sz="4" w:space="0" w:color="auto"/>
            </w:tcBorders>
            <w:shd w:val="clear" w:color="auto" w:fill="auto"/>
            <w:vAlign w:val="center"/>
            <w:hideMark/>
          </w:tcPr>
          <w:p w14:paraId="027DC231"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АО «Тандер»</w:t>
            </w:r>
          </w:p>
        </w:tc>
        <w:tc>
          <w:tcPr>
            <w:tcW w:w="204" w:type="pct"/>
            <w:tcBorders>
              <w:top w:val="nil"/>
              <w:left w:val="nil"/>
              <w:bottom w:val="single" w:sz="4" w:space="0" w:color="auto"/>
              <w:right w:val="single" w:sz="4" w:space="0" w:color="auto"/>
            </w:tcBorders>
            <w:shd w:val="clear" w:color="auto" w:fill="auto"/>
            <w:vAlign w:val="center"/>
            <w:hideMark/>
          </w:tcPr>
          <w:p w14:paraId="2D8F85E1"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30.07.2022</w:t>
            </w:r>
          </w:p>
        </w:tc>
        <w:tc>
          <w:tcPr>
            <w:tcW w:w="255" w:type="pct"/>
            <w:tcBorders>
              <w:top w:val="nil"/>
              <w:left w:val="nil"/>
              <w:bottom w:val="single" w:sz="4" w:space="0" w:color="auto"/>
              <w:right w:val="single" w:sz="4" w:space="0" w:color="auto"/>
            </w:tcBorders>
            <w:shd w:val="clear" w:color="auto" w:fill="auto"/>
            <w:vAlign w:val="center"/>
            <w:hideMark/>
          </w:tcPr>
          <w:p w14:paraId="760FC56E"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0,115</w:t>
            </w:r>
          </w:p>
        </w:tc>
        <w:tc>
          <w:tcPr>
            <w:tcW w:w="244" w:type="pct"/>
            <w:tcBorders>
              <w:top w:val="nil"/>
              <w:left w:val="nil"/>
              <w:bottom w:val="single" w:sz="4" w:space="0" w:color="auto"/>
              <w:right w:val="single" w:sz="4" w:space="0" w:color="auto"/>
            </w:tcBorders>
            <w:shd w:val="clear" w:color="auto" w:fill="auto"/>
            <w:vAlign w:val="center"/>
            <w:hideMark/>
          </w:tcPr>
          <w:p w14:paraId="561602BF"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0,289</w:t>
            </w:r>
          </w:p>
        </w:tc>
        <w:tc>
          <w:tcPr>
            <w:tcW w:w="311" w:type="pct"/>
            <w:tcBorders>
              <w:top w:val="nil"/>
              <w:left w:val="nil"/>
              <w:bottom w:val="single" w:sz="4" w:space="0" w:color="auto"/>
              <w:right w:val="single" w:sz="4" w:space="0" w:color="auto"/>
            </w:tcBorders>
            <w:shd w:val="clear" w:color="auto" w:fill="auto"/>
            <w:vAlign w:val="center"/>
            <w:hideMark/>
          </w:tcPr>
          <w:p w14:paraId="257447E8" w14:textId="0595A963"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37717A19"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4612C13C"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16</w:t>
            </w:r>
          </w:p>
        </w:tc>
        <w:tc>
          <w:tcPr>
            <w:tcW w:w="179" w:type="pct"/>
            <w:tcBorders>
              <w:top w:val="nil"/>
              <w:left w:val="nil"/>
              <w:bottom w:val="single" w:sz="4" w:space="0" w:color="auto"/>
              <w:right w:val="single" w:sz="4" w:space="0" w:color="auto"/>
            </w:tcBorders>
            <w:shd w:val="clear" w:color="auto" w:fill="auto"/>
            <w:vAlign w:val="center"/>
            <w:hideMark/>
          </w:tcPr>
          <w:p w14:paraId="588C03C5"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13-19</w:t>
            </w:r>
          </w:p>
        </w:tc>
        <w:tc>
          <w:tcPr>
            <w:tcW w:w="764" w:type="pct"/>
            <w:tcBorders>
              <w:top w:val="nil"/>
              <w:left w:val="nil"/>
              <w:bottom w:val="single" w:sz="4" w:space="0" w:color="auto"/>
              <w:right w:val="single" w:sz="4" w:space="0" w:color="auto"/>
            </w:tcBorders>
            <w:shd w:val="clear" w:color="auto" w:fill="auto"/>
            <w:vAlign w:val="center"/>
            <w:hideMark/>
          </w:tcPr>
          <w:p w14:paraId="0E7988C4"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ул.Вятская</w:t>
            </w:r>
            <w:proofErr w:type="spellEnd"/>
            <w:r w:rsidRPr="00FF3B1F">
              <w:rPr>
                <w:color w:val="000000"/>
                <w:sz w:val="20"/>
                <w:szCs w:val="20"/>
                <w:lang w:bidi="ar-SA"/>
              </w:rPr>
              <w:t>, д. 39</w:t>
            </w:r>
          </w:p>
        </w:tc>
        <w:tc>
          <w:tcPr>
            <w:tcW w:w="206" w:type="pct"/>
            <w:tcBorders>
              <w:top w:val="nil"/>
              <w:left w:val="nil"/>
              <w:bottom w:val="single" w:sz="4" w:space="0" w:color="auto"/>
              <w:right w:val="single" w:sz="4" w:space="0" w:color="auto"/>
            </w:tcBorders>
            <w:shd w:val="clear" w:color="auto" w:fill="auto"/>
            <w:vAlign w:val="center"/>
            <w:hideMark/>
          </w:tcPr>
          <w:p w14:paraId="678085C4"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09.08.19</w:t>
            </w:r>
          </w:p>
        </w:tc>
        <w:tc>
          <w:tcPr>
            <w:tcW w:w="559" w:type="pct"/>
            <w:tcBorders>
              <w:top w:val="nil"/>
              <w:left w:val="nil"/>
              <w:bottom w:val="single" w:sz="4" w:space="0" w:color="auto"/>
              <w:right w:val="single" w:sz="4" w:space="0" w:color="auto"/>
            </w:tcBorders>
            <w:shd w:val="clear" w:color="auto" w:fill="auto"/>
            <w:vAlign w:val="center"/>
            <w:hideMark/>
          </w:tcPr>
          <w:p w14:paraId="4898A3BE" w14:textId="77777777" w:rsidR="0005706A" w:rsidRPr="00FF3B1F" w:rsidRDefault="0005706A" w:rsidP="0005706A">
            <w:pPr>
              <w:autoSpaceDE/>
              <w:autoSpaceDN/>
              <w:spacing w:line="240" w:lineRule="auto"/>
              <w:ind w:firstLine="0"/>
              <w:jc w:val="left"/>
              <w:rPr>
                <w:color w:val="000000"/>
                <w:sz w:val="20"/>
                <w:szCs w:val="20"/>
                <w:lang w:bidi="ar-SA"/>
              </w:rPr>
            </w:pPr>
            <w:proofErr w:type="spellStart"/>
            <w:r w:rsidRPr="00FF3B1F">
              <w:rPr>
                <w:color w:val="000000"/>
                <w:sz w:val="20"/>
                <w:szCs w:val="20"/>
                <w:lang w:bidi="ar-SA"/>
              </w:rPr>
              <w:t>Поздеева</w:t>
            </w:r>
            <w:proofErr w:type="spellEnd"/>
            <w:r w:rsidRPr="00FF3B1F">
              <w:rPr>
                <w:color w:val="000000"/>
                <w:sz w:val="20"/>
                <w:szCs w:val="20"/>
                <w:lang w:bidi="ar-SA"/>
              </w:rPr>
              <w:t xml:space="preserve"> Н.С.</w:t>
            </w:r>
          </w:p>
        </w:tc>
        <w:tc>
          <w:tcPr>
            <w:tcW w:w="204" w:type="pct"/>
            <w:tcBorders>
              <w:top w:val="nil"/>
              <w:left w:val="nil"/>
              <w:bottom w:val="single" w:sz="4" w:space="0" w:color="auto"/>
              <w:right w:val="single" w:sz="4" w:space="0" w:color="auto"/>
            </w:tcBorders>
            <w:shd w:val="clear" w:color="auto" w:fill="auto"/>
            <w:vAlign w:val="center"/>
            <w:hideMark/>
          </w:tcPr>
          <w:p w14:paraId="22CE8D50"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08.08.2022</w:t>
            </w:r>
          </w:p>
        </w:tc>
        <w:tc>
          <w:tcPr>
            <w:tcW w:w="255" w:type="pct"/>
            <w:tcBorders>
              <w:top w:val="nil"/>
              <w:left w:val="nil"/>
              <w:bottom w:val="single" w:sz="4" w:space="0" w:color="auto"/>
              <w:right w:val="single" w:sz="4" w:space="0" w:color="auto"/>
            </w:tcBorders>
            <w:shd w:val="clear" w:color="auto" w:fill="auto"/>
            <w:vAlign w:val="center"/>
            <w:hideMark/>
          </w:tcPr>
          <w:p w14:paraId="690FEF01"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0,010</w:t>
            </w:r>
          </w:p>
        </w:tc>
        <w:tc>
          <w:tcPr>
            <w:tcW w:w="244" w:type="pct"/>
            <w:tcBorders>
              <w:top w:val="nil"/>
              <w:left w:val="nil"/>
              <w:bottom w:val="single" w:sz="4" w:space="0" w:color="auto"/>
              <w:right w:val="single" w:sz="4" w:space="0" w:color="auto"/>
            </w:tcBorders>
            <w:shd w:val="clear" w:color="auto" w:fill="auto"/>
            <w:vAlign w:val="center"/>
            <w:hideMark/>
          </w:tcPr>
          <w:p w14:paraId="2350FB5E"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0,025</w:t>
            </w:r>
          </w:p>
        </w:tc>
        <w:tc>
          <w:tcPr>
            <w:tcW w:w="311" w:type="pct"/>
            <w:tcBorders>
              <w:top w:val="nil"/>
              <w:left w:val="nil"/>
              <w:bottom w:val="single" w:sz="4" w:space="0" w:color="auto"/>
              <w:right w:val="single" w:sz="4" w:space="0" w:color="auto"/>
            </w:tcBorders>
            <w:shd w:val="clear" w:color="auto" w:fill="auto"/>
            <w:vAlign w:val="center"/>
            <w:hideMark/>
          </w:tcPr>
          <w:p w14:paraId="74C7FE3E" w14:textId="7F3FF34D"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305101C0"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1765E860"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17</w:t>
            </w:r>
          </w:p>
        </w:tc>
        <w:tc>
          <w:tcPr>
            <w:tcW w:w="179" w:type="pct"/>
            <w:tcBorders>
              <w:top w:val="nil"/>
              <w:left w:val="nil"/>
              <w:bottom w:val="single" w:sz="4" w:space="0" w:color="auto"/>
              <w:right w:val="single" w:sz="4" w:space="0" w:color="auto"/>
            </w:tcBorders>
            <w:shd w:val="clear" w:color="auto" w:fill="auto"/>
            <w:vAlign w:val="center"/>
            <w:hideMark/>
          </w:tcPr>
          <w:p w14:paraId="3B9075C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16-19</w:t>
            </w:r>
          </w:p>
        </w:tc>
        <w:tc>
          <w:tcPr>
            <w:tcW w:w="764" w:type="pct"/>
            <w:tcBorders>
              <w:top w:val="nil"/>
              <w:left w:val="nil"/>
              <w:bottom w:val="single" w:sz="4" w:space="0" w:color="auto"/>
              <w:right w:val="single" w:sz="4" w:space="0" w:color="auto"/>
            </w:tcBorders>
            <w:shd w:val="clear" w:color="auto" w:fill="auto"/>
            <w:vAlign w:val="center"/>
            <w:hideMark/>
          </w:tcPr>
          <w:p w14:paraId="30042BE4"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Цех ж/б изделий, столярный цех, </w:t>
            </w:r>
            <w:proofErr w:type="gramStart"/>
            <w:r w:rsidRPr="00FF3B1F">
              <w:rPr>
                <w:color w:val="000000"/>
                <w:sz w:val="20"/>
                <w:szCs w:val="20"/>
                <w:lang w:bidi="ar-SA"/>
              </w:rPr>
              <w:t>мастерские-гараж</w:t>
            </w:r>
            <w:proofErr w:type="gramEnd"/>
            <w:r w:rsidRPr="00FF3B1F">
              <w:rPr>
                <w:color w:val="000000"/>
                <w:sz w:val="20"/>
                <w:szCs w:val="20"/>
                <w:lang w:bidi="ar-SA"/>
              </w:rPr>
              <w:t xml:space="preserve">  (изменение точки подключения), УР, </w:t>
            </w:r>
            <w:proofErr w:type="spellStart"/>
            <w:r w:rsidRPr="00FF3B1F">
              <w:rPr>
                <w:color w:val="000000"/>
                <w:sz w:val="20"/>
                <w:szCs w:val="20"/>
                <w:lang w:bidi="ar-SA"/>
              </w:rPr>
              <w:t>Глазовский</w:t>
            </w:r>
            <w:proofErr w:type="spellEnd"/>
            <w:r w:rsidRPr="00FF3B1F">
              <w:rPr>
                <w:color w:val="000000"/>
                <w:sz w:val="20"/>
                <w:szCs w:val="20"/>
                <w:lang w:bidi="ar-SA"/>
              </w:rPr>
              <w:t xml:space="preserve"> район, станция Глазов </w:t>
            </w:r>
          </w:p>
        </w:tc>
        <w:tc>
          <w:tcPr>
            <w:tcW w:w="206" w:type="pct"/>
            <w:tcBorders>
              <w:top w:val="nil"/>
              <w:left w:val="nil"/>
              <w:bottom w:val="single" w:sz="4" w:space="0" w:color="auto"/>
              <w:right w:val="single" w:sz="4" w:space="0" w:color="auto"/>
            </w:tcBorders>
            <w:shd w:val="clear" w:color="auto" w:fill="auto"/>
            <w:vAlign w:val="center"/>
            <w:hideMark/>
          </w:tcPr>
          <w:p w14:paraId="2B148B51"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09.09.19</w:t>
            </w:r>
          </w:p>
        </w:tc>
        <w:tc>
          <w:tcPr>
            <w:tcW w:w="559" w:type="pct"/>
            <w:tcBorders>
              <w:top w:val="nil"/>
              <w:left w:val="nil"/>
              <w:bottom w:val="single" w:sz="4" w:space="0" w:color="auto"/>
              <w:right w:val="single" w:sz="4" w:space="0" w:color="auto"/>
            </w:tcBorders>
            <w:shd w:val="clear" w:color="auto" w:fill="auto"/>
            <w:vAlign w:val="center"/>
            <w:hideMark/>
          </w:tcPr>
          <w:p w14:paraId="4E3172D3"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Кировский участок производства Горьковской дирекции по эксплуатации зданий и сооружений — структурное подразделение Горьковской железной дороги — филиал ОАО «РЖД»</w:t>
            </w:r>
          </w:p>
        </w:tc>
        <w:tc>
          <w:tcPr>
            <w:tcW w:w="204" w:type="pct"/>
            <w:tcBorders>
              <w:top w:val="nil"/>
              <w:left w:val="nil"/>
              <w:bottom w:val="single" w:sz="4" w:space="0" w:color="auto"/>
              <w:right w:val="single" w:sz="4" w:space="0" w:color="auto"/>
            </w:tcBorders>
            <w:shd w:val="clear" w:color="auto" w:fill="auto"/>
            <w:vAlign w:val="center"/>
            <w:hideMark/>
          </w:tcPr>
          <w:p w14:paraId="5A0EDEAB"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08.09.2022</w:t>
            </w:r>
          </w:p>
        </w:tc>
        <w:tc>
          <w:tcPr>
            <w:tcW w:w="255" w:type="pct"/>
            <w:tcBorders>
              <w:top w:val="nil"/>
              <w:left w:val="nil"/>
              <w:bottom w:val="single" w:sz="4" w:space="0" w:color="auto"/>
              <w:right w:val="single" w:sz="4" w:space="0" w:color="auto"/>
            </w:tcBorders>
            <w:shd w:val="clear" w:color="auto" w:fill="auto"/>
            <w:vAlign w:val="center"/>
            <w:hideMark/>
          </w:tcPr>
          <w:p w14:paraId="0781340B"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0,352</w:t>
            </w:r>
          </w:p>
        </w:tc>
        <w:tc>
          <w:tcPr>
            <w:tcW w:w="244" w:type="pct"/>
            <w:tcBorders>
              <w:top w:val="nil"/>
              <w:left w:val="nil"/>
              <w:bottom w:val="single" w:sz="4" w:space="0" w:color="auto"/>
              <w:right w:val="single" w:sz="4" w:space="0" w:color="auto"/>
            </w:tcBorders>
            <w:shd w:val="clear" w:color="auto" w:fill="auto"/>
            <w:vAlign w:val="center"/>
            <w:hideMark/>
          </w:tcPr>
          <w:p w14:paraId="02B64F62"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1,186</w:t>
            </w:r>
          </w:p>
        </w:tc>
        <w:tc>
          <w:tcPr>
            <w:tcW w:w="311" w:type="pct"/>
            <w:tcBorders>
              <w:top w:val="nil"/>
              <w:left w:val="nil"/>
              <w:bottom w:val="single" w:sz="4" w:space="0" w:color="auto"/>
              <w:right w:val="single" w:sz="4" w:space="0" w:color="auto"/>
            </w:tcBorders>
            <w:shd w:val="clear" w:color="auto" w:fill="auto"/>
            <w:vAlign w:val="center"/>
            <w:hideMark/>
          </w:tcPr>
          <w:p w14:paraId="27101DB9" w14:textId="0286EF00"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196BF685"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2EBCEE6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18</w:t>
            </w:r>
          </w:p>
        </w:tc>
        <w:tc>
          <w:tcPr>
            <w:tcW w:w="179" w:type="pct"/>
            <w:tcBorders>
              <w:top w:val="nil"/>
              <w:left w:val="nil"/>
              <w:bottom w:val="single" w:sz="4" w:space="0" w:color="auto"/>
              <w:right w:val="single" w:sz="4" w:space="0" w:color="auto"/>
            </w:tcBorders>
            <w:shd w:val="clear" w:color="auto" w:fill="auto"/>
            <w:vAlign w:val="center"/>
            <w:hideMark/>
          </w:tcPr>
          <w:p w14:paraId="2113B6F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18-19</w:t>
            </w:r>
          </w:p>
        </w:tc>
        <w:tc>
          <w:tcPr>
            <w:tcW w:w="764" w:type="pct"/>
            <w:tcBorders>
              <w:top w:val="nil"/>
              <w:left w:val="nil"/>
              <w:bottom w:val="single" w:sz="4" w:space="0" w:color="auto"/>
              <w:right w:val="single" w:sz="4" w:space="0" w:color="auto"/>
            </w:tcBorders>
            <w:shd w:val="clear" w:color="auto" w:fill="auto"/>
            <w:vAlign w:val="center"/>
            <w:hideMark/>
          </w:tcPr>
          <w:p w14:paraId="0C5F2D1A"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Незавершенный строительством жилой дом с постройками,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ул.Советская</w:t>
            </w:r>
            <w:proofErr w:type="spellEnd"/>
            <w:r w:rsidRPr="00FF3B1F">
              <w:rPr>
                <w:color w:val="000000"/>
                <w:sz w:val="20"/>
                <w:szCs w:val="20"/>
                <w:lang w:bidi="ar-SA"/>
              </w:rPr>
              <w:t>, д. 48а</w:t>
            </w:r>
          </w:p>
        </w:tc>
        <w:tc>
          <w:tcPr>
            <w:tcW w:w="206" w:type="pct"/>
            <w:tcBorders>
              <w:top w:val="nil"/>
              <w:left w:val="nil"/>
              <w:bottom w:val="single" w:sz="4" w:space="0" w:color="auto"/>
              <w:right w:val="single" w:sz="4" w:space="0" w:color="auto"/>
            </w:tcBorders>
            <w:shd w:val="clear" w:color="auto" w:fill="auto"/>
            <w:vAlign w:val="center"/>
            <w:hideMark/>
          </w:tcPr>
          <w:p w14:paraId="3A51EC3A"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29.10.19</w:t>
            </w:r>
          </w:p>
        </w:tc>
        <w:tc>
          <w:tcPr>
            <w:tcW w:w="559" w:type="pct"/>
            <w:tcBorders>
              <w:top w:val="nil"/>
              <w:left w:val="nil"/>
              <w:bottom w:val="single" w:sz="4" w:space="0" w:color="auto"/>
              <w:right w:val="single" w:sz="4" w:space="0" w:color="auto"/>
            </w:tcBorders>
            <w:shd w:val="clear" w:color="auto" w:fill="auto"/>
            <w:vAlign w:val="center"/>
            <w:hideMark/>
          </w:tcPr>
          <w:p w14:paraId="73E0463B"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ООО «Алина»</w:t>
            </w:r>
          </w:p>
        </w:tc>
        <w:tc>
          <w:tcPr>
            <w:tcW w:w="204" w:type="pct"/>
            <w:tcBorders>
              <w:top w:val="nil"/>
              <w:left w:val="nil"/>
              <w:bottom w:val="single" w:sz="4" w:space="0" w:color="auto"/>
              <w:right w:val="single" w:sz="4" w:space="0" w:color="auto"/>
            </w:tcBorders>
            <w:shd w:val="clear" w:color="auto" w:fill="auto"/>
            <w:vAlign w:val="center"/>
            <w:hideMark/>
          </w:tcPr>
          <w:p w14:paraId="7DF34B7A"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28.10.2022</w:t>
            </w:r>
          </w:p>
        </w:tc>
        <w:tc>
          <w:tcPr>
            <w:tcW w:w="255" w:type="pct"/>
            <w:tcBorders>
              <w:top w:val="nil"/>
              <w:left w:val="nil"/>
              <w:bottom w:val="single" w:sz="4" w:space="0" w:color="auto"/>
              <w:right w:val="single" w:sz="4" w:space="0" w:color="auto"/>
            </w:tcBorders>
            <w:shd w:val="clear" w:color="auto" w:fill="auto"/>
            <w:vAlign w:val="center"/>
            <w:hideMark/>
          </w:tcPr>
          <w:p w14:paraId="79A385DF"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0,102</w:t>
            </w:r>
          </w:p>
        </w:tc>
        <w:tc>
          <w:tcPr>
            <w:tcW w:w="244" w:type="pct"/>
            <w:tcBorders>
              <w:top w:val="nil"/>
              <w:left w:val="nil"/>
              <w:bottom w:val="single" w:sz="4" w:space="0" w:color="auto"/>
              <w:right w:val="single" w:sz="4" w:space="0" w:color="auto"/>
            </w:tcBorders>
            <w:shd w:val="clear" w:color="auto" w:fill="auto"/>
            <w:vAlign w:val="center"/>
            <w:hideMark/>
          </w:tcPr>
          <w:p w14:paraId="1153B446"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0,256</w:t>
            </w:r>
          </w:p>
        </w:tc>
        <w:tc>
          <w:tcPr>
            <w:tcW w:w="311" w:type="pct"/>
            <w:tcBorders>
              <w:top w:val="nil"/>
              <w:left w:val="nil"/>
              <w:bottom w:val="single" w:sz="4" w:space="0" w:color="auto"/>
              <w:right w:val="single" w:sz="4" w:space="0" w:color="auto"/>
            </w:tcBorders>
            <w:shd w:val="clear" w:color="auto" w:fill="auto"/>
            <w:vAlign w:val="center"/>
            <w:hideMark/>
          </w:tcPr>
          <w:p w14:paraId="5337A96F" w14:textId="3C3CED4C"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12503A4C"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5DDD1512"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19</w:t>
            </w:r>
          </w:p>
        </w:tc>
        <w:tc>
          <w:tcPr>
            <w:tcW w:w="179" w:type="pct"/>
            <w:tcBorders>
              <w:top w:val="nil"/>
              <w:left w:val="nil"/>
              <w:bottom w:val="single" w:sz="4" w:space="0" w:color="auto"/>
              <w:right w:val="single" w:sz="4" w:space="0" w:color="auto"/>
            </w:tcBorders>
            <w:shd w:val="clear" w:color="auto" w:fill="auto"/>
            <w:vAlign w:val="center"/>
            <w:hideMark/>
          </w:tcPr>
          <w:p w14:paraId="057E3BB1"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19-19</w:t>
            </w:r>
          </w:p>
        </w:tc>
        <w:tc>
          <w:tcPr>
            <w:tcW w:w="764" w:type="pct"/>
            <w:tcBorders>
              <w:top w:val="nil"/>
              <w:left w:val="nil"/>
              <w:bottom w:val="single" w:sz="4" w:space="0" w:color="auto"/>
              <w:right w:val="single" w:sz="4" w:space="0" w:color="auto"/>
            </w:tcBorders>
            <w:shd w:val="clear" w:color="auto" w:fill="auto"/>
            <w:vAlign w:val="center"/>
            <w:hideMark/>
          </w:tcPr>
          <w:p w14:paraId="56C4BB35"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ул.Гоголя</w:t>
            </w:r>
            <w:proofErr w:type="spellEnd"/>
            <w:r w:rsidRPr="00FF3B1F">
              <w:rPr>
                <w:color w:val="000000"/>
                <w:sz w:val="20"/>
                <w:szCs w:val="20"/>
                <w:lang w:bidi="ar-SA"/>
              </w:rPr>
              <w:t>, д. 31</w:t>
            </w:r>
          </w:p>
        </w:tc>
        <w:tc>
          <w:tcPr>
            <w:tcW w:w="206" w:type="pct"/>
            <w:tcBorders>
              <w:top w:val="nil"/>
              <w:left w:val="nil"/>
              <w:bottom w:val="single" w:sz="4" w:space="0" w:color="auto"/>
              <w:right w:val="single" w:sz="4" w:space="0" w:color="auto"/>
            </w:tcBorders>
            <w:shd w:val="clear" w:color="auto" w:fill="auto"/>
            <w:vAlign w:val="center"/>
            <w:hideMark/>
          </w:tcPr>
          <w:p w14:paraId="544ECC26"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02.12.19</w:t>
            </w:r>
          </w:p>
        </w:tc>
        <w:tc>
          <w:tcPr>
            <w:tcW w:w="559" w:type="pct"/>
            <w:tcBorders>
              <w:top w:val="nil"/>
              <w:left w:val="nil"/>
              <w:bottom w:val="single" w:sz="4" w:space="0" w:color="auto"/>
              <w:right w:val="single" w:sz="4" w:space="0" w:color="auto"/>
            </w:tcBorders>
            <w:shd w:val="clear" w:color="auto" w:fill="auto"/>
            <w:vAlign w:val="center"/>
            <w:hideMark/>
          </w:tcPr>
          <w:p w14:paraId="6DFABD38"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Поршнева Г.А.</w:t>
            </w:r>
          </w:p>
        </w:tc>
        <w:tc>
          <w:tcPr>
            <w:tcW w:w="204" w:type="pct"/>
            <w:tcBorders>
              <w:top w:val="nil"/>
              <w:left w:val="nil"/>
              <w:bottom w:val="single" w:sz="4" w:space="0" w:color="auto"/>
              <w:right w:val="single" w:sz="4" w:space="0" w:color="auto"/>
            </w:tcBorders>
            <w:shd w:val="clear" w:color="auto" w:fill="auto"/>
            <w:vAlign w:val="center"/>
            <w:hideMark/>
          </w:tcPr>
          <w:p w14:paraId="473A115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01.12.2022</w:t>
            </w:r>
          </w:p>
        </w:tc>
        <w:tc>
          <w:tcPr>
            <w:tcW w:w="255" w:type="pct"/>
            <w:tcBorders>
              <w:top w:val="nil"/>
              <w:left w:val="nil"/>
              <w:bottom w:val="single" w:sz="4" w:space="0" w:color="auto"/>
              <w:right w:val="single" w:sz="4" w:space="0" w:color="auto"/>
            </w:tcBorders>
            <w:shd w:val="clear" w:color="auto" w:fill="auto"/>
            <w:vAlign w:val="center"/>
            <w:hideMark/>
          </w:tcPr>
          <w:p w14:paraId="19B91F17"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0,006</w:t>
            </w:r>
          </w:p>
        </w:tc>
        <w:tc>
          <w:tcPr>
            <w:tcW w:w="244" w:type="pct"/>
            <w:tcBorders>
              <w:top w:val="nil"/>
              <w:left w:val="nil"/>
              <w:bottom w:val="single" w:sz="4" w:space="0" w:color="auto"/>
              <w:right w:val="single" w:sz="4" w:space="0" w:color="auto"/>
            </w:tcBorders>
            <w:shd w:val="clear" w:color="auto" w:fill="auto"/>
            <w:vAlign w:val="center"/>
            <w:hideMark/>
          </w:tcPr>
          <w:p w14:paraId="6DEA63F5"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0,015</w:t>
            </w:r>
          </w:p>
        </w:tc>
        <w:tc>
          <w:tcPr>
            <w:tcW w:w="311" w:type="pct"/>
            <w:tcBorders>
              <w:top w:val="nil"/>
              <w:left w:val="nil"/>
              <w:bottom w:val="single" w:sz="4" w:space="0" w:color="auto"/>
              <w:right w:val="single" w:sz="4" w:space="0" w:color="auto"/>
            </w:tcBorders>
            <w:shd w:val="clear" w:color="auto" w:fill="auto"/>
            <w:vAlign w:val="center"/>
            <w:hideMark/>
          </w:tcPr>
          <w:p w14:paraId="5409AD75" w14:textId="25BDCBF8"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0A9D9C0D"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2AD93274"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20</w:t>
            </w:r>
          </w:p>
        </w:tc>
        <w:tc>
          <w:tcPr>
            <w:tcW w:w="179" w:type="pct"/>
            <w:tcBorders>
              <w:top w:val="nil"/>
              <w:left w:val="nil"/>
              <w:bottom w:val="single" w:sz="4" w:space="0" w:color="auto"/>
              <w:right w:val="single" w:sz="4" w:space="0" w:color="auto"/>
            </w:tcBorders>
            <w:shd w:val="clear" w:color="auto" w:fill="auto"/>
            <w:vAlign w:val="center"/>
            <w:hideMark/>
          </w:tcPr>
          <w:p w14:paraId="6971527F"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20-19</w:t>
            </w:r>
          </w:p>
        </w:tc>
        <w:tc>
          <w:tcPr>
            <w:tcW w:w="764" w:type="pct"/>
            <w:tcBorders>
              <w:top w:val="nil"/>
              <w:left w:val="nil"/>
              <w:bottom w:val="single" w:sz="4" w:space="0" w:color="auto"/>
              <w:right w:val="single" w:sz="4" w:space="0" w:color="auto"/>
            </w:tcBorders>
            <w:shd w:val="clear" w:color="auto" w:fill="auto"/>
            <w:vAlign w:val="center"/>
            <w:hideMark/>
          </w:tcPr>
          <w:p w14:paraId="3B76C17B"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ул.Гоголя</w:t>
            </w:r>
            <w:proofErr w:type="spellEnd"/>
            <w:r w:rsidRPr="00FF3B1F">
              <w:rPr>
                <w:color w:val="000000"/>
                <w:sz w:val="20"/>
                <w:szCs w:val="20"/>
                <w:lang w:bidi="ar-SA"/>
              </w:rPr>
              <w:t>, д. 29</w:t>
            </w:r>
          </w:p>
        </w:tc>
        <w:tc>
          <w:tcPr>
            <w:tcW w:w="206" w:type="pct"/>
            <w:tcBorders>
              <w:top w:val="nil"/>
              <w:left w:val="nil"/>
              <w:bottom w:val="single" w:sz="4" w:space="0" w:color="auto"/>
              <w:right w:val="single" w:sz="4" w:space="0" w:color="auto"/>
            </w:tcBorders>
            <w:shd w:val="clear" w:color="auto" w:fill="auto"/>
            <w:vAlign w:val="center"/>
            <w:hideMark/>
          </w:tcPr>
          <w:p w14:paraId="55E96260"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02.12.19</w:t>
            </w:r>
          </w:p>
        </w:tc>
        <w:tc>
          <w:tcPr>
            <w:tcW w:w="559" w:type="pct"/>
            <w:tcBorders>
              <w:top w:val="nil"/>
              <w:left w:val="nil"/>
              <w:bottom w:val="single" w:sz="4" w:space="0" w:color="auto"/>
              <w:right w:val="single" w:sz="4" w:space="0" w:color="auto"/>
            </w:tcBorders>
            <w:shd w:val="clear" w:color="auto" w:fill="auto"/>
            <w:vAlign w:val="center"/>
            <w:hideMark/>
          </w:tcPr>
          <w:p w14:paraId="756FDCC8"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Варин Ф.И.</w:t>
            </w:r>
          </w:p>
        </w:tc>
        <w:tc>
          <w:tcPr>
            <w:tcW w:w="204" w:type="pct"/>
            <w:tcBorders>
              <w:top w:val="nil"/>
              <w:left w:val="nil"/>
              <w:bottom w:val="single" w:sz="4" w:space="0" w:color="auto"/>
              <w:right w:val="single" w:sz="4" w:space="0" w:color="auto"/>
            </w:tcBorders>
            <w:shd w:val="clear" w:color="auto" w:fill="auto"/>
            <w:vAlign w:val="center"/>
            <w:hideMark/>
          </w:tcPr>
          <w:p w14:paraId="5F75D1AD"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01.12.2022</w:t>
            </w:r>
          </w:p>
        </w:tc>
        <w:tc>
          <w:tcPr>
            <w:tcW w:w="255" w:type="pct"/>
            <w:tcBorders>
              <w:top w:val="nil"/>
              <w:left w:val="nil"/>
              <w:bottom w:val="single" w:sz="4" w:space="0" w:color="auto"/>
              <w:right w:val="single" w:sz="4" w:space="0" w:color="auto"/>
            </w:tcBorders>
            <w:shd w:val="clear" w:color="auto" w:fill="auto"/>
            <w:vAlign w:val="center"/>
            <w:hideMark/>
          </w:tcPr>
          <w:p w14:paraId="45F9BEC7"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0,015</w:t>
            </w:r>
          </w:p>
        </w:tc>
        <w:tc>
          <w:tcPr>
            <w:tcW w:w="244" w:type="pct"/>
            <w:tcBorders>
              <w:top w:val="nil"/>
              <w:left w:val="nil"/>
              <w:bottom w:val="single" w:sz="4" w:space="0" w:color="auto"/>
              <w:right w:val="single" w:sz="4" w:space="0" w:color="auto"/>
            </w:tcBorders>
            <w:shd w:val="clear" w:color="auto" w:fill="auto"/>
            <w:vAlign w:val="center"/>
            <w:hideMark/>
          </w:tcPr>
          <w:p w14:paraId="1918A579"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0,038</w:t>
            </w:r>
          </w:p>
        </w:tc>
        <w:tc>
          <w:tcPr>
            <w:tcW w:w="311" w:type="pct"/>
            <w:tcBorders>
              <w:top w:val="nil"/>
              <w:left w:val="nil"/>
              <w:bottom w:val="single" w:sz="4" w:space="0" w:color="auto"/>
              <w:right w:val="single" w:sz="4" w:space="0" w:color="auto"/>
            </w:tcBorders>
            <w:shd w:val="clear" w:color="auto" w:fill="auto"/>
            <w:vAlign w:val="center"/>
            <w:hideMark/>
          </w:tcPr>
          <w:p w14:paraId="6190C9E1" w14:textId="1B58830A"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35518B65"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5B7853FF"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21</w:t>
            </w:r>
          </w:p>
        </w:tc>
        <w:tc>
          <w:tcPr>
            <w:tcW w:w="179" w:type="pct"/>
            <w:tcBorders>
              <w:top w:val="nil"/>
              <w:left w:val="nil"/>
              <w:bottom w:val="single" w:sz="4" w:space="0" w:color="auto"/>
              <w:right w:val="single" w:sz="4" w:space="0" w:color="auto"/>
            </w:tcBorders>
            <w:shd w:val="clear" w:color="auto" w:fill="auto"/>
            <w:vAlign w:val="center"/>
            <w:hideMark/>
          </w:tcPr>
          <w:p w14:paraId="323B3D1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21-19</w:t>
            </w:r>
          </w:p>
        </w:tc>
        <w:tc>
          <w:tcPr>
            <w:tcW w:w="764" w:type="pct"/>
            <w:tcBorders>
              <w:top w:val="nil"/>
              <w:left w:val="nil"/>
              <w:bottom w:val="single" w:sz="4" w:space="0" w:color="auto"/>
              <w:right w:val="single" w:sz="4" w:space="0" w:color="auto"/>
            </w:tcBorders>
            <w:shd w:val="clear" w:color="auto" w:fill="auto"/>
            <w:vAlign w:val="center"/>
            <w:hideMark/>
          </w:tcPr>
          <w:p w14:paraId="25A3AB4B"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ул.Полевая</w:t>
            </w:r>
            <w:proofErr w:type="spellEnd"/>
            <w:r w:rsidRPr="00FF3B1F">
              <w:rPr>
                <w:color w:val="000000"/>
                <w:sz w:val="20"/>
                <w:szCs w:val="20"/>
                <w:lang w:bidi="ar-SA"/>
              </w:rPr>
              <w:t>, д. 9</w:t>
            </w:r>
          </w:p>
        </w:tc>
        <w:tc>
          <w:tcPr>
            <w:tcW w:w="206" w:type="pct"/>
            <w:tcBorders>
              <w:top w:val="nil"/>
              <w:left w:val="nil"/>
              <w:bottom w:val="single" w:sz="4" w:space="0" w:color="auto"/>
              <w:right w:val="single" w:sz="4" w:space="0" w:color="auto"/>
            </w:tcBorders>
            <w:shd w:val="clear" w:color="auto" w:fill="auto"/>
            <w:vAlign w:val="center"/>
            <w:hideMark/>
          </w:tcPr>
          <w:p w14:paraId="12EF3377"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14.01.20</w:t>
            </w:r>
          </w:p>
        </w:tc>
        <w:tc>
          <w:tcPr>
            <w:tcW w:w="559" w:type="pct"/>
            <w:tcBorders>
              <w:top w:val="nil"/>
              <w:left w:val="nil"/>
              <w:bottom w:val="single" w:sz="4" w:space="0" w:color="auto"/>
              <w:right w:val="single" w:sz="4" w:space="0" w:color="auto"/>
            </w:tcBorders>
            <w:shd w:val="clear" w:color="auto" w:fill="auto"/>
            <w:vAlign w:val="center"/>
            <w:hideMark/>
          </w:tcPr>
          <w:p w14:paraId="7D962030"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Жигалов Н.Л.</w:t>
            </w:r>
          </w:p>
        </w:tc>
        <w:tc>
          <w:tcPr>
            <w:tcW w:w="204" w:type="pct"/>
            <w:tcBorders>
              <w:top w:val="nil"/>
              <w:left w:val="nil"/>
              <w:bottom w:val="single" w:sz="4" w:space="0" w:color="auto"/>
              <w:right w:val="single" w:sz="4" w:space="0" w:color="auto"/>
            </w:tcBorders>
            <w:shd w:val="clear" w:color="auto" w:fill="auto"/>
            <w:vAlign w:val="center"/>
            <w:hideMark/>
          </w:tcPr>
          <w:p w14:paraId="035DC7FA"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13.01.2023</w:t>
            </w:r>
          </w:p>
        </w:tc>
        <w:tc>
          <w:tcPr>
            <w:tcW w:w="255" w:type="pct"/>
            <w:tcBorders>
              <w:top w:val="nil"/>
              <w:left w:val="nil"/>
              <w:bottom w:val="single" w:sz="4" w:space="0" w:color="auto"/>
              <w:right w:val="single" w:sz="4" w:space="0" w:color="auto"/>
            </w:tcBorders>
            <w:shd w:val="clear" w:color="auto" w:fill="auto"/>
            <w:vAlign w:val="center"/>
            <w:hideMark/>
          </w:tcPr>
          <w:p w14:paraId="3FCD8315"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0,040</w:t>
            </w:r>
          </w:p>
        </w:tc>
        <w:tc>
          <w:tcPr>
            <w:tcW w:w="244" w:type="pct"/>
            <w:tcBorders>
              <w:top w:val="nil"/>
              <w:left w:val="nil"/>
              <w:bottom w:val="single" w:sz="4" w:space="0" w:color="auto"/>
              <w:right w:val="single" w:sz="4" w:space="0" w:color="auto"/>
            </w:tcBorders>
            <w:shd w:val="clear" w:color="auto" w:fill="auto"/>
            <w:vAlign w:val="center"/>
            <w:hideMark/>
          </w:tcPr>
          <w:p w14:paraId="4A2A9E7C"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0,100</w:t>
            </w:r>
          </w:p>
        </w:tc>
        <w:tc>
          <w:tcPr>
            <w:tcW w:w="311" w:type="pct"/>
            <w:tcBorders>
              <w:top w:val="nil"/>
              <w:left w:val="nil"/>
              <w:bottom w:val="single" w:sz="4" w:space="0" w:color="auto"/>
              <w:right w:val="single" w:sz="4" w:space="0" w:color="auto"/>
            </w:tcBorders>
            <w:shd w:val="clear" w:color="auto" w:fill="auto"/>
            <w:vAlign w:val="center"/>
            <w:hideMark/>
          </w:tcPr>
          <w:p w14:paraId="600EDD6D" w14:textId="190165D9"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609EF754"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145D71A5"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22</w:t>
            </w:r>
          </w:p>
        </w:tc>
        <w:tc>
          <w:tcPr>
            <w:tcW w:w="179" w:type="pct"/>
            <w:tcBorders>
              <w:top w:val="nil"/>
              <w:left w:val="nil"/>
              <w:bottom w:val="single" w:sz="4" w:space="0" w:color="auto"/>
              <w:right w:val="single" w:sz="4" w:space="0" w:color="auto"/>
            </w:tcBorders>
            <w:shd w:val="clear" w:color="auto" w:fill="auto"/>
            <w:vAlign w:val="center"/>
            <w:hideMark/>
          </w:tcPr>
          <w:p w14:paraId="5FDD7326"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1-20</w:t>
            </w:r>
          </w:p>
        </w:tc>
        <w:tc>
          <w:tcPr>
            <w:tcW w:w="764" w:type="pct"/>
            <w:tcBorders>
              <w:top w:val="nil"/>
              <w:left w:val="nil"/>
              <w:bottom w:val="single" w:sz="4" w:space="0" w:color="auto"/>
              <w:right w:val="single" w:sz="4" w:space="0" w:color="auto"/>
            </w:tcBorders>
            <w:shd w:val="clear" w:color="auto" w:fill="auto"/>
            <w:vAlign w:val="center"/>
            <w:hideMark/>
          </w:tcPr>
          <w:p w14:paraId="4D975916"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ул.Вятская</w:t>
            </w:r>
            <w:proofErr w:type="spellEnd"/>
            <w:r w:rsidRPr="00FF3B1F">
              <w:rPr>
                <w:color w:val="000000"/>
                <w:sz w:val="20"/>
                <w:szCs w:val="20"/>
                <w:lang w:bidi="ar-SA"/>
              </w:rPr>
              <w:t>, д. 67</w:t>
            </w:r>
          </w:p>
        </w:tc>
        <w:tc>
          <w:tcPr>
            <w:tcW w:w="206" w:type="pct"/>
            <w:tcBorders>
              <w:top w:val="nil"/>
              <w:left w:val="nil"/>
              <w:bottom w:val="single" w:sz="4" w:space="0" w:color="auto"/>
              <w:right w:val="single" w:sz="4" w:space="0" w:color="auto"/>
            </w:tcBorders>
            <w:shd w:val="clear" w:color="auto" w:fill="auto"/>
            <w:vAlign w:val="center"/>
            <w:hideMark/>
          </w:tcPr>
          <w:p w14:paraId="42418A7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04.02.20</w:t>
            </w:r>
          </w:p>
        </w:tc>
        <w:tc>
          <w:tcPr>
            <w:tcW w:w="559" w:type="pct"/>
            <w:tcBorders>
              <w:top w:val="nil"/>
              <w:left w:val="nil"/>
              <w:bottom w:val="single" w:sz="4" w:space="0" w:color="auto"/>
              <w:right w:val="single" w:sz="4" w:space="0" w:color="auto"/>
            </w:tcBorders>
            <w:shd w:val="clear" w:color="auto" w:fill="auto"/>
            <w:vAlign w:val="center"/>
            <w:hideMark/>
          </w:tcPr>
          <w:p w14:paraId="676AD405"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Бельтюкова Н.Г.</w:t>
            </w:r>
          </w:p>
        </w:tc>
        <w:tc>
          <w:tcPr>
            <w:tcW w:w="204" w:type="pct"/>
            <w:tcBorders>
              <w:top w:val="nil"/>
              <w:left w:val="nil"/>
              <w:bottom w:val="single" w:sz="4" w:space="0" w:color="auto"/>
              <w:right w:val="single" w:sz="4" w:space="0" w:color="auto"/>
            </w:tcBorders>
            <w:shd w:val="clear" w:color="auto" w:fill="auto"/>
            <w:vAlign w:val="center"/>
            <w:hideMark/>
          </w:tcPr>
          <w:p w14:paraId="0854B244"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03.02.2023</w:t>
            </w:r>
          </w:p>
        </w:tc>
        <w:tc>
          <w:tcPr>
            <w:tcW w:w="255" w:type="pct"/>
            <w:tcBorders>
              <w:top w:val="nil"/>
              <w:left w:val="nil"/>
              <w:bottom w:val="single" w:sz="4" w:space="0" w:color="auto"/>
              <w:right w:val="single" w:sz="4" w:space="0" w:color="auto"/>
            </w:tcBorders>
            <w:shd w:val="clear" w:color="auto" w:fill="auto"/>
            <w:vAlign w:val="center"/>
            <w:hideMark/>
          </w:tcPr>
          <w:p w14:paraId="34478424"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0,012</w:t>
            </w:r>
          </w:p>
        </w:tc>
        <w:tc>
          <w:tcPr>
            <w:tcW w:w="244" w:type="pct"/>
            <w:tcBorders>
              <w:top w:val="nil"/>
              <w:left w:val="nil"/>
              <w:bottom w:val="single" w:sz="4" w:space="0" w:color="auto"/>
              <w:right w:val="single" w:sz="4" w:space="0" w:color="auto"/>
            </w:tcBorders>
            <w:shd w:val="clear" w:color="auto" w:fill="auto"/>
            <w:vAlign w:val="center"/>
            <w:hideMark/>
          </w:tcPr>
          <w:p w14:paraId="36A51DB7"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0,057</w:t>
            </w:r>
          </w:p>
        </w:tc>
        <w:tc>
          <w:tcPr>
            <w:tcW w:w="311" w:type="pct"/>
            <w:tcBorders>
              <w:top w:val="nil"/>
              <w:left w:val="nil"/>
              <w:bottom w:val="single" w:sz="4" w:space="0" w:color="auto"/>
              <w:right w:val="single" w:sz="4" w:space="0" w:color="auto"/>
            </w:tcBorders>
            <w:shd w:val="clear" w:color="auto" w:fill="auto"/>
            <w:vAlign w:val="center"/>
            <w:hideMark/>
          </w:tcPr>
          <w:p w14:paraId="7771B7A4" w14:textId="356E0E26"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0679E311"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4D8328F5"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23</w:t>
            </w:r>
          </w:p>
        </w:tc>
        <w:tc>
          <w:tcPr>
            <w:tcW w:w="179" w:type="pct"/>
            <w:tcBorders>
              <w:top w:val="nil"/>
              <w:left w:val="nil"/>
              <w:bottom w:val="single" w:sz="4" w:space="0" w:color="auto"/>
              <w:right w:val="single" w:sz="4" w:space="0" w:color="auto"/>
            </w:tcBorders>
            <w:shd w:val="clear" w:color="auto" w:fill="auto"/>
            <w:vAlign w:val="center"/>
            <w:hideMark/>
          </w:tcPr>
          <w:p w14:paraId="3BC717DF"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2-20</w:t>
            </w:r>
          </w:p>
        </w:tc>
        <w:tc>
          <w:tcPr>
            <w:tcW w:w="764" w:type="pct"/>
            <w:tcBorders>
              <w:top w:val="nil"/>
              <w:left w:val="nil"/>
              <w:bottom w:val="single" w:sz="4" w:space="0" w:color="auto"/>
              <w:right w:val="single" w:sz="4" w:space="0" w:color="auto"/>
            </w:tcBorders>
            <w:shd w:val="clear" w:color="auto" w:fill="auto"/>
            <w:vAlign w:val="center"/>
            <w:hideMark/>
          </w:tcPr>
          <w:p w14:paraId="5FEB89D2"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ул.Крылова</w:t>
            </w:r>
            <w:proofErr w:type="spellEnd"/>
            <w:r w:rsidRPr="00FF3B1F">
              <w:rPr>
                <w:color w:val="000000"/>
                <w:sz w:val="20"/>
                <w:szCs w:val="20"/>
                <w:lang w:bidi="ar-SA"/>
              </w:rPr>
              <w:t>, д. 4</w:t>
            </w:r>
          </w:p>
        </w:tc>
        <w:tc>
          <w:tcPr>
            <w:tcW w:w="206" w:type="pct"/>
            <w:tcBorders>
              <w:top w:val="nil"/>
              <w:left w:val="nil"/>
              <w:bottom w:val="single" w:sz="4" w:space="0" w:color="auto"/>
              <w:right w:val="single" w:sz="4" w:space="0" w:color="auto"/>
            </w:tcBorders>
            <w:shd w:val="clear" w:color="auto" w:fill="auto"/>
            <w:vAlign w:val="center"/>
            <w:hideMark/>
          </w:tcPr>
          <w:p w14:paraId="6A1325E3"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03.02.20</w:t>
            </w:r>
          </w:p>
        </w:tc>
        <w:tc>
          <w:tcPr>
            <w:tcW w:w="559" w:type="pct"/>
            <w:tcBorders>
              <w:top w:val="nil"/>
              <w:left w:val="nil"/>
              <w:bottom w:val="single" w:sz="4" w:space="0" w:color="auto"/>
              <w:right w:val="single" w:sz="4" w:space="0" w:color="auto"/>
            </w:tcBorders>
            <w:shd w:val="clear" w:color="auto" w:fill="auto"/>
            <w:vAlign w:val="center"/>
            <w:hideMark/>
          </w:tcPr>
          <w:p w14:paraId="7BA1652E"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Серебренников Ю.Л.</w:t>
            </w:r>
          </w:p>
        </w:tc>
        <w:tc>
          <w:tcPr>
            <w:tcW w:w="204" w:type="pct"/>
            <w:tcBorders>
              <w:top w:val="nil"/>
              <w:left w:val="nil"/>
              <w:bottom w:val="single" w:sz="4" w:space="0" w:color="auto"/>
              <w:right w:val="single" w:sz="4" w:space="0" w:color="auto"/>
            </w:tcBorders>
            <w:shd w:val="clear" w:color="auto" w:fill="auto"/>
            <w:vAlign w:val="center"/>
            <w:hideMark/>
          </w:tcPr>
          <w:p w14:paraId="79B38F3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02.02.2023</w:t>
            </w:r>
          </w:p>
        </w:tc>
        <w:tc>
          <w:tcPr>
            <w:tcW w:w="255" w:type="pct"/>
            <w:tcBorders>
              <w:top w:val="nil"/>
              <w:left w:val="nil"/>
              <w:bottom w:val="single" w:sz="4" w:space="0" w:color="auto"/>
              <w:right w:val="single" w:sz="4" w:space="0" w:color="auto"/>
            </w:tcBorders>
            <w:shd w:val="clear" w:color="auto" w:fill="auto"/>
            <w:vAlign w:val="center"/>
            <w:hideMark/>
          </w:tcPr>
          <w:p w14:paraId="788B2F56"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0,006</w:t>
            </w:r>
          </w:p>
        </w:tc>
        <w:tc>
          <w:tcPr>
            <w:tcW w:w="244" w:type="pct"/>
            <w:tcBorders>
              <w:top w:val="nil"/>
              <w:left w:val="nil"/>
              <w:bottom w:val="single" w:sz="4" w:space="0" w:color="auto"/>
              <w:right w:val="single" w:sz="4" w:space="0" w:color="auto"/>
            </w:tcBorders>
            <w:shd w:val="clear" w:color="auto" w:fill="auto"/>
            <w:vAlign w:val="center"/>
            <w:hideMark/>
          </w:tcPr>
          <w:p w14:paraId="0EA3F327"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0,015</w:t>
            </w:r>
          </w:p>
        </w:tc>
        <w:tc>
          <w:tcPr>
            <w:tcW w:w="311" w:type="pct"/>
            <w:tcBorders>
              <w:top w:val="nil"/>
              <w:left w:val="nil"/>
              <w:bottom w:val="single" w:sz="4" w:space="0" w:color="auto"/>
              <w:right w:val="single" w:sz="4" w:space="0" w:color="auto"/>
            </w:tcBorders>
            <w:shd w:val="clear" w:color="auto" w:fill="auto"/>
            <w:vAlign w:val="center"/>
            <w:hideMark/>
          </w:tcPr>
          <w:p w14:paraId="42B3CADA" w14:textId="5526A0ED"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39ACEAF2"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0D08BCCD"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24</w:t>
            </w:r>
          </w:p>
        </w:tc>
        <w:tc>
          <w:tcPr>
            <w:tcW w:w="179" w:type="pct"/>
            <w:tcBorders>
              <w:top w:val="nil"/>
              <w:left w:val="nil"/>
              <w:bottom w:val="single" w:sz="4" w:space="0" w:color="auto"/>
              <w:right w:val="single" w:sz="4" w:space="0" w:color="auto"/>
            </w:tcBorders>
            <w:shd w:val="clear" w:color="auto" w:fill="auto"/>
            <w:vAlign w:val="center"/>
            <w:hideMark/>
          </w:tcPr>
          <w:p w14:paraId="233FABBD"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3-20</w:t>
            </w:r>
          </w:p>
        </w:tc>
        <w:tc>
          <w:tcPr>
            <w:tcW w:w="764" w:type="pct"/>
            <w:tcBorders>
              <w:top w:val="nil"/>
              <w:left w:val="nil"/>
              <w:bottom w:val="single" w:sz="4" w:space="0" w:color="auto"/>
              <w:right w:val="single" w:sz="4" w:space="0" w:color="auto"/>
            </w:tcBorders>
            <w:shd w:val="clear" w:color="auto" w:fill="auto"/>
            <w:vAlign w:val="center"/>
            <w:hideMark/>
          </w:tcPr>
          <w:p w14:paraId="5CAC2C07"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ул.Крылова</w:t>
            </w:r>
            <w:proofErr w:type="spellEnd"/>
            <w:r w:rsidRPr="00FF3B1F">
              <w:rPr>
                <w:color w:val="000000"/>
                <w:sz w:val="20"/>
                <w:szCs w:val="20"/>
                <w:lang w:bidi="ar-SA"/>
              </w:rPr>
              <w:t>, д. 6</w:t>
            </w:r>
          </w:p>
        </w:tc>
        <w:tc>
          <w:tcPr>
            <w:tcW w:w="206" w:type="pct"/>
            <w:tcBorders>
              <w:top w:val="nil"/>
              <w:left w:val="nil"/>
              <w:bottom w:val="single" w:sz="4" w:space="0" w:color="auto"/>
              <w:right w:val="single" w:sz="4" w:space="0" w:color="auto"/>
            </w:tcBorders>
            <w:shd w:val="clear" w:color="auto" w:fill="auto"/>
            <w:vAlign w:val="center"/>
            <w:hideMark/>
          </w:tcPr>
          <w:p w14:paraId="5421F57D"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04.02.20</w:t>
            </w:r>
          </w:p>
        </w:tc>
        <w:tc>
          <w:tcPr>
            <w:tcW w:w="559" w:type="pct"/>
            <w:tcBorders>
              <w:top w:val="nil"/>
              <w:left w:val="nil"/>
              <w:bottom w:val="single" w:sz="4" w:space="0" w:color="auto"/>
              <w:right w:val="single" w:sz="4" w:space="0" w:color="auto"/>
            </w:tcBorders>
            <w:shd w:val="clear" w:color="auto" w:fill="auto"/>
            <w:vAlign w:val="center"/>
            <w:hideMark/>
          </w:tcPr>
          <w:p w14:paraId="35D39A4C"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Ившина В.А.</w:t>
            </w:r>
          </w:p>
        </w:tc>
        <w:tc>
          <w:tcPr>
            <w:tcW w:w="204" w:type="pct"/>
            <w:tcBorders>
              <w:top w:val="nil"/>
              <w:left w:val="nil"/>
              <w:bottom w:val="single" w:sz="4" w:space="0" w:color="auto"/>
              <w:right w:val="single" w:sz="4" w:space="0" w:color="auto"/>
            </w:tcBorders>
            <w:shd w:val="clear" w:color="auto" w:fill="auto"/>
            <w:vAlign w:val="center"/>
            <w:hideMark/>
          </w:tcPr>
          <w:p w14:paraId="11D31FF1"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03.02.2023</w:t>
            </w:r>
          </w:p>
        </w:tc>
        <w:tc>
          <w:tcPr>
            <w:tcW w:w="255" w:type="pct"/>
            <w:tcBorders>
              <w:top w:val="nil"/>
              <w:left w:val="nil"/>
              <w:bottom w:val="single" w:sz="4" w:space="0" w:color="auto"/>
              <w:right w:val="single" w:sz="4" w:space="0" w:color="auto"/>
            </w:tcBorders>
            <w:shd w:val="clear" w:color="auto" w:fill="auto"/>
            <w:vAlign w:val="center"/>
            <w:hideMark/>
          </w:tcPr>
          <w:p w14:paraId="6B7D1B38"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0,008</w:t>
            </w:r>
          </w:p>
        </w:tc>
        <w:tc>
          <w:tcPr>
            <w:tcW w:w="244" w:type="pct"/>
            <w:tcBorders>
              <w:top w:val="nil"/>
              <w:left w:val="nil"/>
              <w:bottom w:val="single" w:sz="4" w:space="0" w:color="auto"/>
              <w:right w:val="single" w:sz="4" w:space="0" w:color="auto"/>
            </w:tcBorders>
            <w:shd w:val="clear" w:color="auto" w:fill="auto"/>
            <w:vAlign w:val="center"/>
            <w:hideMark/>
          </w:tcPr>
          <w:p w14:paraId="398A15CD"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0,020</w:t>
            </w:r>
          </w:p>
        </w:tc>
        <w:tc>
          <w:tcPr>
            <w:tcW w:w="311" w:type="pct"/>
            <w:tcBorders>
              <w:top w:val="nil"/>
              <w:left w:val="nil"/>
              <w:bottom w:val="single" w:sz="4" w:space="0" w:color="auto"/>
              <w:right w:val="single" w:sz="4" w:space="0" w:color="auto"/>
            </w:tcBorders>
            <w:shd w:val="clear" w:color="auto" w:fill="auto"/>
            <w:vAlign w:val="center"/>
            <w:hideMark/>
          </w:tcPr>
          <w:p w14:paraId="01732707" w14:textId="6A1265B3"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7CEE5042"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39BE109F"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25</w:t>
            </w:r>
          </w:p>
        </w:tc>
        <w:tc>
          <w:tcPr>
            <w:tcW w:w="179" w:type="pct"/>
            <w:tcBorders>
              <w:top w:val="nil"/>
              <w:left w:val="nil"/>
              <w:bottom w:val="single" w:sz="4" w:space="0" w:color="auto"/>
              <w:right w:val="single" w:sz="4" w:space="0" w:color="auto"/>
            </w:tcBorders>
            <w:shd w:val="clear" w:color="auto" w:fill="auto"/>
            <w:vAlign w:val="center"/>
            <w:hideMark/>
          </w:tcPr>
          <w:p w14:paraId="4B90665F"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4-20</w:t>
            </w:r>
          </w:p>
        </w:tc>
        <w:tc>
          <w:tcPr>
            <w:tcW w:w="764" w:type="pct"/>
            <w:tcBorders>
              <w:top w:val="nil"/>
              <w:left w:val="nil"/>
              <w:bottom w:val="single" w:sz="4" w:space="0" w:color="auto"/>
              <w:right w:val="single" w:sz="4" w:space="0" w:color="auto"/>
            </w:tcBorders>
            <w:shd w:val="clear" w:color="auto" w:fill="auto"/>
            <w:vAlign w:val="center"/>
            <w:hideMark/>
          </w:tcPr>
          <w:p w14:paraId="7DB436B4"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ул.Крылова</w:t>
            </w:r>
            <w:proofErr w:type="spellEnd"/>
            <w:r w:rsidRPr="00FF3B1F">
              <w:rPr>
                <w:color w:val="000000"/>
                <w:sz w:val="20"/>
                <w:szCs w:val="20"/>
                <w:lang w:bidi="ar-SA"/>
              </w:rPr>
              <w:t>, д. 6</w:t>
            </w:r>
          </w:p>
        </w:tc>
        <w:tc>
          <w:tcPr>
            <w:tcW w:w="206" w:type="pct"/>
            <w:tcBorders>
              <w:top w:val="nil"/>
              <w:left w:val="nil"/>
              <w:bottom w:val="single" w:sz="4" w:space="0" w:color="auto"/>
              <w:right w:val="single" w:sz="4" w:space="0" w:color="auto"/>
            </w:tcBorders>
            <w:shd w:val="clear" w:color="auto" w:fill="auto"/>
            <w:vAlign w:val="center"/>
            <w:hideMark/>
          </w:tcPr>
          <w:p w14:paraId="05A3A2B0"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05.02.20</w:t>
            </w:r>
          </w:p>
        </w:tc>
        <w:tc>
          <w:tcPr>
            <w:tcW w:w="559" w:type="pct"/>
            <w:tcBorders>
              <w:top w:val="nil"/>
              <w:left w:val="nil"/>
              <w:bottom w:val="single" w:sz="4" w:space="0" w:color="auto"/>
              <w:right w:val="single" w:sz="4" w:space="0" w:color="auto"/>
            </w:tcBorders>
            <w:shd w:val="clear" w:color="auto" w:fill="auto"/>
            <w:vAlign w:val="center"/>
            <w:hideMark/>
          </w:tcPr>
          <w:p w14:paraId="71A4E0D3"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Макрушина Н.П. </w:t>
            </w:r>
          </w:p>
        </w:tc>
        <w:tc>
          <w:tcPr>
            <w:tcW w:w="204" w:type="pct"/>
            <w:tcBorders>
              <w:top w:val="nil"/>
              <w:left w:val="nil"/>
              <w:bottom w:val="single" w:sz="4" w:space="0" w:color="auto"/>
              <w:right w:val="single" w:sz="4" w:space="0" w:color="auto"/>
            </w:tcBorders>
            <w:shd w:val="clear" w:color="auto" w:fill="auto"/>
            <w:vAlign w:val="center"/>
            <w:hideMark/>
          </w:tcPr>
          <w:p w14:paraId="5D51E2E8"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04.02.2023</w:t>
            </w:r>
          </w:p>
        </w:tc>
        <w:tc>
          <w:tcPr>
            <w:tcW w:w="255" w:type="pct"/>
            <w:tcBorders>
              <w:top w:val="nil"/>
              <w:left w:val="nil"/>
              <w:bottom w:val="single" w:sz="4" w:space="0" w:color="auto"/>
              <w:right w:val="single" w:sz="4" w:space="0" w:color="auto"/>
            </w:tcBorders>
            <w:shd w:val="clear" w:color="auto" w:fill="auto"/>
            <w:vAlign w:val="center"/>
            <w:hideMark/>
          </w:tcPr>
          <w:p w14:paraId="297AB99F"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0,007</w:t>
            </w:r>
          </w:p>
        </w:tc>
        <w:tc>
          <w:tcPr>
            <w:tcW w:w="244" w:type="pct"/>
            <w:tcBorders>
              <w:top w:val="nil"/>
              <w:left w:val="nil"/>
              <w:bottom w:val="single" w:sz="4" w:space="0" w:color="auto"/>
              <w:right w:val="single" w:sz="4" w:space="0" w:color="auto"/>
            </w:tcBorders>
            <w:shd w:val="clear" w:color="auto" w:fill="auto"/>
            <w:vAlign w:val="center"/>
            <w:hideMark/>
          </w:tcPr>
          <w:p w14:paraId="642FCC58"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0,018</w:t>
            </w:r>
          </w:p>
        </w:tc>
        <w:tc>
          <w:tcPr>
            <w:tcW w:w="311" w:type="pct"/>
            <w:tcBorders>
              <w:top w:val="nil"/>
              <w:left w:val="nil"/>
              <w:bottom w:val="single" w:sz="4" w:space="0" w:color="auto"/>
              <w:right w:val="single" w:sz="4" w:space="0" w:color="auto"/>
            </w:tcBorders>
            <w:shd w:val="clear" w:color="auto" w:fill="auto"/>
            <w:vAlign w:val="center"/>
            <w:hideMark/>
          </w:tcPr>
          <w:p w14:paraId="18BF4608" w14:textId="1940A45A"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2901B37E"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5D89EC63"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26</w:t>
            </w:r>
          </w:p>
        </w:tc>
        <w:tc>
          <w:tcPr>
            <w:tcW w:w="179" w:type="pct"/>
            <w:tcBorders>
              <w:top w:val="nil"/>
              <w:left w:val="nil"/>
              <w:bottom w:val="single" w:sz="4" w:space="0" w:color="auto"/>
              <w:right w:val="single" w:sz="4" w:space="0" w:color="auto"/>
            </w:tcBorders>
            <w:shd w:val="clear" w:color="auto" w:fill="auto"/>
            <w:vAlign w:val="center"/>
            <w:hideMark/>
          </w:tcPr>
          <w:p w14:paraId="0F3E67E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5-20</w:t>
            </w:r>
          </w:p>
        </w:tc>
        <w:tc>
          <w:tcPr>
            <w:tcW w:w="764" w:type="pct"/>
            <w:tcBorders>
              <w:top w:val="nil"/>
              <w:left w:val="nil"/>
              <w:bottom w:val="single" w:sz="4" w:space="0" w:color="auto"/>
              <w:right w:val="single" w:sz="4" w:space="0" w:color="auto"/>
            </w:tcBorders>
            <w:shd w:val="clear" w:color="auto" w:fill="auto"/>
            <w:vAlign w:val="center"/>
            <w:hideMark/>
          </w:tcPr>
          <w:p w14:paraId="6825163B"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ул.Полевая</w:t>
            </w:r>
            <w:proofErr w:type="spellEnd"/>
            <w:r w:rsidRPr="00FF3B1F">
              <w:rPr>
                <w:color w:val="000000"/>
                <w:sz w:val="20"/>
                <w:szCs w:val="20"/>
                <w:lang w:bidi="ar-SA"/>
              </w:rPr>
              <w:t>, д. 31</w:t>
            </w:r>
          </w:p>
        </w:tc>
        <w:tc>
          <w:tcPr>
            <w:tcW w:w="206" w:type="pct"/>
            <w:tcBorders>
              <w:top w:val="nil"/>
              <w:left w:val="nil"/>
              <w:bottom w:val="single" w:sz="4" w:space="0" w:color="auto"/>
              <w:right w:val="single" w:sz="4" w:space="0" w:color="auto"/>
            </w:tcBorders>
            <w:shd w:val="clear" w:color="auto" w:fill="auto"/>
            <w:vAlign w:val="center"/>
            <w:hideMark/>
          </w:tcPr>
          <w:p w14:paraId="71D2C54C"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27.02.20</w:t>
            </w:r>
          </w:p>
        </w:tc>
        <w:tc>
          <w:tcPr>
            <w:tcW w:w="559" w:type="pct"/>
            <w:tcBorders>
              <w:top w:val="nil"/>
              <w:left w:val="nil"/>
              <w:bottom w:val="single" w:sz="4" w:space="0" w:color="auto"/>
              <w:right w:val="single" w:sz="4" w:space="0" w:color="auto"/>
            </w:tcBorders>
            <w:shd w:val="clear" w:color="auto" w:fill="auto"/>
            <w:vAlign w:val="center"/>
            <w:hideMark/>
          </w:tcPr>
          <w:p w14:paraId="3DE7FC15"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Золотарев А.Т.</w:t>
            </w:r>
          </w:p>
        </w:tc>
        <w:tc>
          <w:tcPr>
            <w:tcW w:w="204" w:type="pct"/>
            <w:tcBorders>
              <w:top w:val="nil"/>
              <w:left w:val="nil"/>
              <w:bottom w:val="single" w:sz="4" w:space="0" w:color="auto"/>
              <w:right w:val="single" w:sz="4" w:space="0" w:color="auto"/>
            </w:tcBorders>
            <w:shd w:val="clear" w:color="auto" w:fill="auto"/>
            <w:vAlign w:val="center"/>
            <w:hideMark/>
          </w:tcPr>
          <w:p w14:paraId="07BE74B2"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26.02.2023</w:t>
            </w:r>
          </w:p>
        </w:tc>
        <w:tc>
          <w:tcPr>
            <w:tcW w:w="255" w:type="pct"/>
            <w:tcBorders>
              <w:top w:val="nil"/>
              <w:left w:val="nil"/>
              <w:bottom w:val="single" w:sz="4" w:space="0" w:color="auto"/>
              <w:right w:val="single" w:sz="4" w:space="0" w:color="auto"/>
            </w:tcBorders>
            <w:shd w:val="clear" w:color="auto" w:fill="auto"/>
            <w:vAlign w:val="center"/>
            <w:hideMark/>
          </w:tcPr>
          <w:p w14:paraId="308F7395"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0,012</w:t>
            </w:r>
          </w:p>
        </w:tc>
        <w:tc>
          <w:tcPr>
            <w:tcW w:w="244" w:type="pct"/>
            <w:tcBorders>
              <w:top w:val="nil"/>
              <w:left w:val="nil"/>
              <w:bottom w:val="single" w:sz="4" w:space="0" w:color="auto"/>
              <w:right w:val="single" w:sz="4" w:space="0" w:color="auto"/>
            </w:tcBorders>
            <w:shd w:val="clear" w:color="auto" w:fill="auto"/>
            <w:vAlign w:val="center"/>
            <w:hideMark/>
          </w:tcPr>
          <w:p w14:paraId="0A51E756"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0,041</w:t>
            </w:r>
          </w:p>
        </w:tc>
        <w:tc>
          <w:tcPr>
            <w:tcW w:w="311" w:type="pct"/>
            <w:tcBorders>
              <w:top w:val="nil"/>
              <w:left w:val="nil"/>
              <w:bottom w:val="single" w:sz="4" w:space="0" w:color="auto"/>
              <w:right w:val="single" w:sz="4" w:space="0" w:color="auto"/>
            </w:tcBorders>
            <w:shd w:val="clear" w:color="auto" w:fill="auto"/>
            <w:vAlign w:val="center"/>
            <w:hideMark/>
          </w:tcPr>
          <w:p w14:paraId="0324774F" w14:textId="3F915D66"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2E5067C7"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414FBF8B"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w:t>
            </w:r>
          </w:p>
        </w:tc>
        <w:tc>
          <w:tcPr>
            <w:tcW w:w="179" w:type="pct"/>
            <w:tcBorders>
              <w:top w:val="nil"/>
              <w:left w:val="nil"/>
              <w:bottom w:val="single" w:sz="4" w:space="0" w:color="auto"/>
              <w:right w:val="single" w:sz="4" w:space="0" w:color="auto"/>
            </w:tcBorders>
            <w:shd w:val="clear" w:color="auto" w:fill="auto"/>
            <w:vAlign w:val="center"/>
            <w:hideMark/>
          </w:tcPr>
          <w:p w14:paraId="2B740F04"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6-20</w:t>
            </w:r>
          </w:p>
        </w:tc>
        <w:tc>
          <w:tcPr>
            <w:tcW w:w="764" w:type="pct"/>
            <w:tcBorders>
              <w:top w:val="nil"/>
              <w:left w:val="nil"/>
              <w:bottom w:val="single" w:sz="4" w:space="0" w:color="auto"/>
              <w:right w:val="single" w:sz="4" w:space="0" w:color="auto"/>
            </w:tcBorders>
            <w:shd w:val="clear" w:color="auto" w:fill="auto"/>
            <w:vAlign w:val="center"/>
            <w:hideMark/>
          </w:tcPr>
          <w:p w14:paraId="1E70C5ED"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ул.Мопра</w:t>
            </w:r>
            <w:proofErr w:type="spellEnd"/>
            <w:r w:rsidRPr="00FF3B1F">
              <w:rPr>
                <w:color w:val="000000"/>
                <w:sz w:val="20"/>
                <w:szCs w:val="20"/>
                <w:lang w:bidi="ar-SA"/>
              </w:rPr>
              <w:t>, д. 18</w:t>
            </w:r>
          </w:p>
        </w:tc>
        <w:tc>
          <w:tcPr>
            <w:tcW w:w="206" w:type="pct"/>
            <w:tcBorders>
              <w:top w:val="nil"/>
              <w:left w:val="nil"/>
              <w:bottom w:val="single" w:sz="4" w:space="0" w:color="auto"/>
              <w:right w:val="single" w:sz="4" w:space="0" w:color="auto"/>
            </w:tcBorders>
            <w:shd w:val="clear" w:color="auto" w:fill="auto"/>
            <w:vAlign w:val="center"/>
            <w:hideMark/>
          </w:tcPr>
          <w:p w14:paraId="6765D4C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28.02.20</w:t>
            </w:r>
          </w:p>
        </w:tc>
        <w:tc>
          <w:tcPr>
            <w:tcW w:w="559" w:type="pct"/>
            <w:tcBorders>
              <w:top w:val="nil"/>
              <w:left w:val="nil"/>
              <w:bottom w:val="single" w:sz="4" w:space="0" w:color="auto"/>
              <w:right w:val="single" w:sz="4" w:space="0" w:color="auto"/>
            </w:tcBorders>
            <w:shd w:val="clear" w:color="auto" w:fill="auto"/>
            <w:vAlign w:val="center"/>
            <w:hideMark/>
          </w:tcPr>
          <w:p w14:paraId="48A10BFE" w14:textId="77777777" w:rsidR="0005706A" w:rsidRPr="00FF3B1F" w:rsidRDefault="0005706A" w:rsidP="0005706A">
            <w:pPr>
              <w:autoSpaceDE/>
              <w:autoSpaceDN/>
              <w:spacing w:line="240" w:lineRule="auto"/>
              <w:ind w:firstLine="0"/>
              <w:jc w:val="left"/>
              <w:rPr>
                <w:color w:val="000000"/>
                <w:sz w:val="20"/>
                <w:szCs w:val="20"/>
                <w:lang w:bidi="ar-SA"/>
              </w:rPr>
            </w:pPr>
            <w:proofErr w:type="spellStart"/>
            <w:r w:rsidRPr="00FF3B1F">
              <w:rPr>
                <w:color w:val="000000"/>
                <w:sz w:val="20"/>
                <w:szCs w:val="20"/>
                <w:lang w:bidi="ar-SA"/>
              </w:rPr>
              <w:t>Дулепов</w:t>
            </w:r>
            <w:proofErr w:type="spellEnd"/>
            <w:r w:rsidRPr="00FF3B1F">
              <w:rPr>
                <w:color w:val="000000"/>
                <w:sz w:val="20"/>
                <w:szCs w:val="20"/>
                <w:lang w:bidi="ar-SA"/>
              </w:rPr>
              <w:t xml:space="preserve"> В.Н. </w:t>
            </w:r>
          </w:p>
        </w:tc>
        <w:tc>
          <w:tcPr>
            <w:tcW w:w="204" w:type="pct"/>
            <w:tcBorders>
              <w:top w:val="nil"/>
              <w:left w:val="nil"/>
              <w:bottom w:val="single" w:sz="4" w:space="0" w:color="auto"/>
              <w:right w:val="single" w:sz="4" w:space="0" w:color="auto"/>
            </w:tcBorders>
            <w:shd w:val="clear" w:color="auto" w:fill="auto"/>
            <w:vAlign w:val="center"/>
            <w:hideMark/>
          </w:tcPr>
          <w:p w14:paraId="6555FB78"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27.02.2023</w:t>
            </w:r>
          </w:p>
        </w:tc>
        <w:tc>
          <w:tcPr>
            <w:tcW w:w="255" w:type="pct"/>
            <w:tcBorders>
              <w:top w:val="nil"/>
              <w:left w:val="nil"/>
              <w:bottom w:val="single" w:sz="4" w:space="0" w:color="auto"/>
              <w:right w:val="single" w:sz="4" w:space="0" w:color="auto"/>
            </w:tcBorders>
            <w:shd w:val="clear" w:color="auto" w:fill="auto"/>
            <w:vAlign w:val="center"/>
            <w:hideMark/>
          </w:tcPr>
          <w:p w14:paraId="2E9D0F86"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0,012</w:t>
            </w:r>
          </w:p>
        </w:tc>
        <w:tc>
          <w:tcPr>
            <w:tcW w:w="244" w:type="pct"/>
            <w:tcBorders>
              <w:top w:val="nil"/>
              <w:left w:val="nil"/>
              <w:bottom w:val="single" w:sz="4" w:space="0" w:color="auto"/>
              <w:right w:val="single" w:sz="4" w:space="0" w:color="auto"/>
            </w:tcBorders>
            <w:shd w:val="clear" w:color="auto" w:fill="auto"/>
            <w:vAlign w:val="center"/>
            <w:hideMark/>
          </w:tcPr>
          <w:p w14:paraId="5A6954DB"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0,030</w:t>
            </w:r>
          </w:p>
        </w:tc>
        <w:tc>
          <w:tcPr>
            <w:tcW w:w="311" w:type="pct"/>
            <w:tcBorders>
              <w:top w:val="nil"/>
              <w:left w:val="nil"/>
              <w:bottom w:val="single" w:sz="4" w:space="0" w:color="auto"/>
              <w:right w:val="single" w:sz="4" w:space="0" w:color="auto"/>
            </w:tcBorders>
            <w:shd w:val="clear" w:color="auto" w:fill="auto"/>
            <w:vAlign w:val="center"/>
            <w:hideMark/>
          </w:tcPr>
          <w:p w14:paraId="15E932D9" w14:textId="3DF110DE"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2E78FBB0"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5DAA18E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28</w:t>
            </w:r>
          </w:p>
        </w:tc>
        <w:tc>
          <w:tcPr>
            <w:tcW w:w="179" w:type="pct"/>
            <w:tcBorders>
              <w:top w:val="nil"/>
              <w:left w:val="nil"/>
              <w:bottom w:val="single" w:sz="4" w:space="0" w:color="auto"/>
              <w:right w:val="single" w:sz="4" w:space="0" w:color="auto"/>
            </w:tcBorders>
            <w:shd w:val="clear" w:color="auto" w:fill="auto"/>
            <w:vAlign w:val="center"/>
            <w:hideMark/>
          </w:tcPr>
          <w:p w14:paraId="618B41EB"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7-20</w:t>
            </w:r>
          </w:p>
        </w:tc>
        <w:tc>
          <w:tcPr>
            <w:tcW w:w="764" w:type="pct"/>
            <w:tcBorders>
              <w:top w:val="nil"/>
              <w:left w:val="nil"/>
              <w:bottom w:val="single" w:sz="4" w:space="0" w:color="auto"/>
              <w:right w:val="single" w:sz="4" w:space="0" w:color="auto"/>
            </w:tcBorders>
            <w:shd w:val="clear" w:color="auto" w:fill="auto"/>
            <w:vAlign w:val="center"/>
            <w:hideMark/>
          </w:tcPr>
          <w:p w14:paraId="366CBDF2"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ул.Крылова</w:t>
            </w:r>
            <w:proofErr w:type="spellEnd"/>
            <w:r w:rsidRPr="00FF3B1F">
              <w:rPr>
                <w:color w:val="000000"/>
                <w:sz w:val="20"/>
                <w:szCs w:val="20"/>
                <w:lang w:bidi="ar-SA"/>
              </w:rPr>
              <w:t>, д.22</w:t>
            </w:r>
          </w:p>
        </w:tc>
        <w:tc>
          <w:tcPr>
            <w:tcW w:w="206" w:type="pct"/>
            <w:tcBorders>
              <w:top w:val="nil"/>
              <w:left w:val="nil"/>
              <w:bottom w:val="single" w:sz="4" w:space="0" w:color="auto"/>
              <w:right w:val="single" w:sz="4" w:space="0" w:color="auto"/>
            </w:tcBorders>
            <w:shd w:val="clear" w:color="auto" w:fill="auto"/>
            <w:vAlign w:val="center"/>
            <w:hideMark/>
          </w:tcPr>
          <w:p w14:paraId="04BFC422"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13.04.20</w:t>
            </w:r>
          </w:p>
        </w:tc>
        <w:tc>
          <w:tcPr>
            <w:tcW w:w="559" w:type="pct"/>
            <w:tcBorders>
              <w:top w:val="nil"/>
              <w:left w:val="nil"/>
              <w:bottom w:val="single" w:sz="4" w:space="0" w:color="auto"/>
              <w:right w:val="single" w:sz="4" w:space="0" w:color="auto"/>
            </w:tcBorders>
            <w:shd w:val="clear" w:color="auto" w:fill="auto"/>
            <w:vAlign w:val="center"/>
            <w:hideMark/>
          </w:tcPr>
          <w:p w14:paraId="4BD41050"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Ушакова А.В. </w:t>
            </w:r>
          </w:p>
        </w:tc>
        <w:tc>
          <w:tcPr>
            <w:tcW w:w="204" w:type="pct"/>
            <w:tcBorders>
              <w:top w:val="nil"/>
              <w:left w:val="nil"/>
              <w:bottom w:val="single" w:sz="4" w:space="0" w:color="auto"/>
              <w:right w:val="single" w:sz="4" w:space="0" w:color="auto"/>
            </w:tcBorders>
            <w:shd w:val="clear" w:color="auto" w:fill="auto"/>
            <w:vAlign w:val="center"/>
            <w:hideMark/>
          </w:tcPr>
          <w:p w14:paraId="21829D3D"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13.04.2023</w:t>
            </w:r>
          </w:p>
        </w:tc>
        <w:tc>
          <w:tcPr>
            <w:tcW w:w="255" w:type="pct"/>
            <w:tcBorders>
              <w:top w:val="nil"/>
              <w:left w:val="nil"/>
              <w:bottom w:val="single" w:sz="4" w:space="0" w:color="auto"/>
              <w:right w:val="single" w:sz="4" w:space="0" w:color="auto"/>
            </w:tcBorders>
            <w:shd w:val="clear" w:color="auto" w:fill="auto"/>
            <w:vAlign w:val="center"/>
            <w:hideMark/>
          </w:tcPr>
          <w:p w14:paraId="2AD6EE46"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0,007</w:t>
            </w:r>
          </w:p>
        </w:tc>
        <w:tc>
          <w:tcPr>
            <w:tcW w:w="244" w:type="pct"/>
            <w:tcBorders>
              <w:top w:val="nil"/>
              <w:left w:val="nil"/>
              <w:bottom w:val="single" w:sz="4" w:space="0" w:color="auto"/>
              <w:right w:val="single" w:sz="4" w:space="0" w:color="auto"/>
            </w:tcBorders>
            <w:shd w:val="clear" w:color="auto" w:fill="auto"/>
            <w:vAlign w:val="center"/>
            <w:hideMark/>
          </w:tcPr>
          <w:p w14:paraId="127FC75A"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0,039</w:t>
            </w:r>
          </w:p>
        </w:tc>
        <w:tc>
          <w:tcPr>
            <w:tcW w:w="311" w:type="pct"/>
            <w:tcBorders>
              <w:top w:val="nil"/>
              <w:left w:val="nil"/>
              <w:bottom w:val="single" w:sz="4" w:space="0" w:color="auto"/>
              <w:right w:val="single" w:sz="4" w:space="0" w:color="auto"/>
            </w:tcBorders>
            <w:shd w:val="clear" w:color="auto" w:fill="auto"/>
            <w:vAlign w:val="center"/>
            <w:hideMark/>
          </w:tcPr>
          <w:p w14:paraId="4B0F8BF4" w14:textId="5B3F678D"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7C412325"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725C65ED"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29</w:t>
            </w:r>
          </w:p>
        </w:tc>
        <w:tc>
          <w:tcPr>
            <w:tcW w:w="179" w:type="pct"/>
            <w:tcBorders>
              <w:top w:val="nil"/>
              <w:left w:val="nil"/>
              <w:bottom w:val="single" w:sz="4" w:space="0" w:color="auto"/>
              <w:right w:val="single" w:sz="4" w:space="0" w:color="auto"/>
            </w:tcBorders>
            <w:shd w:val="clear" w:color="auto" w:fill="auto"/>
            <w:vAlign w:val="center"/>
            <w:hideMark/>
          </w:tcPr>
          <w:p w14:paraId="5DBF30E1"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8-20</w:t>
            </w:r>
          </w:p>
        </w:tc>
        <w:tc>
          <w:tcPr>
            <w:tcW w:w="764" w:type="pct"/>
            <w:tcBorders>
              <w:top w:val="nil"/>
              <w:left w:val="nil"/>
              <w:bottom w:val="single" w:sz="4" w:space="0" w:color="auto"/>
              <w:right w:val="single" w:sz="4" w:space="0" w:color="auto"/>
            </w:tcBorders>
            <w:shd w:val="clear" w:color="auto" w:fill="auto"/>
            <w:vAlign w:val="center"/>
            <w:hideMark/>
          </w:tcPr>
          <w:p w14:paraId="0AC30447"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Туалет,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ул.Парковая</w:t>
            </w:r>
            <w:proofErr w:type="spellEnd"/>
            <w:r w:rsidRPr="00FF3B1F">
              <w:rPr>
                <w:color w:val="000000"/>
                <w:sz w:val="20"/>
                <w:szCs w:val="20"/>
                <w:lang w:bidi="ar-SA"/>
              </w:rPr>
              <w:t>, д.45</w:t>
            </w:r>
          </w:p>
        </w:tc>
        <w:tc>
          <w:tcPr>
            <w:tcW w:w="206" w:type="pct"/>
            <w:tcBorders>
              <w:top w:val="nil"/>
              <w:left w:val="nil"/>
              <w:bottom w:val="single" w:sz="4" w:space="0" w:color="auto"/>
              <w:right w:val="single" w:sz="4" w:space="0" w:color="auto"/>
            </w:tcBorders>
            <w:shd w:val="clear" w:color="auto" w:fill="auto"/>
            <w:vAlign w:val="center"/>
            <w:hideMark/>
          </w:tcPr>
          <w:p w14:paraId="7687D7C7"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27.03.20</w:t>
            </w:r>
          </w:p>
        </w:tc>
        <w:tc>
          <w:tcPr>
            <w:tcW w:w="559" w:type="pct"/>
            <w:tcBorders>
              <w:top w:val="nil"/>
              <w:left w:val="nil"/>
              <w:bottom w:val="single" w:sz="4" w:space="0" w:color="auto"/>
              <w:right w:val="single" w:sz="4" w:space="0" w:color="auto"/>
            </w:tcBorders>
            <w:shd w:val="clear" w:color="auto" w:fill="auto"/>
            <w:vAlign w:val="center"/>
            <w:hideMark/>
          </w:tcPr>
          <w:p w14:paraId="546DF224"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МБУК КЦ «Россия»</w:t>
            </w:r>
          </w:p>
        </w:tc>
        <w:tc>
          <w:tcPr>
            <w:tcW w:w="204" w:type="pct"/>
            <w:tcBorders>
              <w:top w:val="nil"/>
              <w:left w:val="nil"/>
              <w:bottom w:val="single" w:sz="4" w:space="0" w:color="auto"/>
              <w:right w:val="single" w:sz="4" w:space="0" w:color="auto"/>
            </w:tcBorders>
            <w:shd w:val="clear" w:color="auto" w:fill="auto"/>
            <w:vAlign w:val="center"/>
            <w:hideMark/>
          </w:tcPr>
          <w:p w14:paraId="18EF2ADE"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27.03.2023</w:t>
            </w:r>
          </w:p>
        </w:tc>
        <w:tc>
          <w:tcPr>
            <w:tcW w:w="255" w:type="pct"/>
            <w:tcBorders>
              <w:top w:val="nil"/>
              <w:left w:val="nil"/>
              <w:bottom w:val="single" w:sz="4" w:space="0" w:color="auto"/>
              <w:right w:val="single" w:sz="4" w:space="0" w:color="auto"/>
            </w:tcBorders>
            <w:shd w:val="clear" w:color="auto" w:fill="auto"/>
            <w:vAlign w:val="center"/>
            <w:hideMark/>
          </w:tcPr>
          <w:p w14:paraId="2A4C4DAF"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0,004</w:t>
            </w:r>
          </w:p>
        </w:tc>
        <w:tc>
          <w:tcPr>
            <w:tcW w:w="244" w:type="pct"/>
            <w:tcBorders>
              <w:top w:val="nil"/>
              <w:left w:val="nil"/>
              <w:bottom w:val="single" w:sz="4" w:space="0" w:color="auto"/>
              <w:right w:val="single" w:sz="4" w:space="0" w:color="auto"/>
            </w:tcBorders>
            <w:shd w:val="clear" w:color="auto" w:fill="auto"/>
            <w:vAlign w:val="center"/>
            <w:hideMark/>
          </w:tcPr>
          <w:p w14:paraId="4C4CED8B"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0,010</w:t>
            </w:r>
          </w:p>
        </w:tc>
        <w:tc>
          <w:tcPr>
            <w:tcW w:w="311" w:type="pct"/>
            <w:tcBorders>
              <w:top w:val="nil"/>
              <w:left w:val="nil"/>
              <w:bottom w:val="single" w:sz="4" w:space="0" w:color="auto"/>
              <w:right w:val="single" w:sz="4" w:space="0" w:color="auto"/>
            </w:tcBorders>
            <w:shd w:val="clear" w:color="auto" w:fill="auto"/>
            <w:vAlign w:val="center"/>
            <w:hideMark/>
          </w:tcPr>
          <w:p w14:paraId="3E41C576" w14:textId="501A32DC"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05706A" w:rsidRPr="00FF3B1F" w14:paraId="4F0B3710" w14:textId="77777777" w:rsidTr="00983C76">
        <w:trPr>
          <w:gridAfter w:val="7"/>
          <w:wAfter w:w="2176" w:type="pct"/>
          <w:trHeight w:val="57"/>
        </w:trPr>
        <w:tc>
          <w:tcPr>
            <w:tcW w:w="101" w:type="pct"/>
            <w:tcBorders>
              <w:top w:val="nil"/>
              <w:left w:val="single" w:sz="4" w:space="0" w:color="auto"/>
              <w:bottom w:val="single" w:sz="4" w:space="0" w:color="auto"/>
              <w:right w:val="single" w:sz="4" w:space="0" w:color="auto"/>
            </w:tcBorders>
            <w:shd w:val="clear" w:color="auto" w:fill="auto"/>
            <w:noWrap/>
            <w:vAlign w:val="center"/>
            <w:hideMark/>
          </w:tcPr>
          <w:p w14:paraId="69EE3621"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lastRenderedPageBreak/>
              <w:t>30</w:t>
            </w:r>
          </w:p>
        </w:tc>
        <w:tc>
          <w:tcPr>
            <w:tcW w:w="179" w:type="pct"/>
            <w:tcBorders>
              <w:top w:val="nil"/>
              <w:left w:val="nil"/>
              <w:bottom w:val="single" w:sz="4" w:space="0" w:color="auto"/>
              <w:right w:val="single" w:sz="4" w:space="0" w:color="auto"/>
            </w:tcBorders>
            <w:shd w:val="clear" w:color="auto" w:fill="auto"/>
            <w:vAlign w:val="center"/>
            <w:hideMark/>
          </w:tcPr>
          <w:p w14:paraId="729F7B35"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 xml:space="preserve">9-20 </w:t>
            </w:r>
          </w:p>
        </w:tc>
        <w:tc>
          <w:tcPr>
            <w:tcW w:w="764" w:type="pct"/>
            <w:tcBorders>
              <w:top w:val="nil"/>
              <w:left w:val="nil"/>
              <w:bottom w:val="single" w:sz="4" w:space="0" w:color="auto"/>
              <w:right w:val="single" w:sz="4" w:space="0" w:color="auto"/>
            </w:tcBorders>
            <w:shd w:val="clear" w:color="auto" w:fill="auto"/>
            <w:vAlign w:val="center"/>
            <w:hideMark/>
          </w:tcPr>
          <w:p w14:paraId="6B469DAE" w14:textId="77777777" w:rsidR="0005706A" w:rsidRPr="00FF3B1F" w:rsidRDefault="0005706A" w:rsidP="0005706A">
            <w:pPr>
              <w:autoSpaceDE/>
              <w:autoSpaceDN/>
              <w:spacing w:line="240" w:lineRule="auto"/>
              <w:ind w:firstLine="0"/>
              <w:jc w:val="left"/>
              <w:rPr>
                <w:color w:val="000000"/>
                <w:sz w:val="20"/>
                <w:szCs w:val="20"/>
                <w:lang w:bidi="ar-SA"/>
              </w:rPr>
            </w:pPr>
            <w:r w:rsidRPr="00FF3B1F">
              <w:rPr>
                <w:color w:val="000000"/>
                <w:sz w:val="20"/>
                <w:szCs w:val="20"/>
                <w:lang w:bidi="ar-SA"/>
              </w:rPr>
              <w:t xml:space="preserve">Индивидуальный жилой дом, УР, </w:t>
            </w:r>
            <w:proofErr w:type="spellStart"/>
            <w:r w:rsidRPr="00FF3B1F">
              <w:rPr>
                <w:color w:val="000000"/>
                <w:sz w:val="20"/>
                <w:szCs w:val="20"/>
                <w:lang w:bidi="ar-SA"/>
              </w:rPr>
              <w:t>г</w:t>
            </w:r>
            <w:proofErr w:type="gramStart"/>
            <w:r w:rsidRPr="00FF3B1F">
              <w:rPr>
                <w:color w:val="000000"/>
                <w:sz w:val="20"/>
                <w:szCs w:val="20"/>
                <w:lang w:bidi="ar-SA"/>
              </w:rPr>
              <w:t>.Г</w:t>
            </w:r>
            <w:proofErr w:type="gramEnd"/>
            <w:r w:rsidRPr="00FF3B1F">
              <w:rPr>
                <w:color w:val="000000"/>
                <w:sz w:val="20"/>
                <w:szCs w:val="20"/>
                <w:lang w:bidi="ar-SA"/>
              </w:rPr>
              <w:t>лазов</w:t>
            </w:r>
            <w:proofErr w:type="spellEnd"/>
            <w:r w:rsidRPr="00FF3B1F">
              <w:rPr>
                <w:color w:val="000000"/>
                <w:sz w:val="20"/>
                <w:szCs w:val="20"/>
                <w:lang w:bidi="ar-SA"/>
              </w:rPr>
              <w:t xml:space="preserve">, </w:t>
            </w:r>
            <w:proofErr w:type="spellStart"/>
            <w:r w:rsidRPr="00FF3B1F">
              <w:rPr>
                <w:color w:val="000000"/>
                <w:sz w:val="20"/>
                <w:szCs w:val="20"/>
                <w:lang w:bidi="ar-SA"/>
              </w:rPr>
              <w:t>ул.Чехова</w:t>
            </w:r>
            <w:proofErr w:type="spellEnd"/>
            <w:r w:rsidRPr="00FF3B1F">
              <w:rPr>
                <w:color w:val="000000"/>
                <w:sz w:val="20"/>
                <w:szCs w:val="20"/>
                <w:lang w:bidi="ar-SA"/>
              </w:rPr>
              <w:t>, д. 55</w:t>
            </w:r>
          </w:p>
        </w:tc>
        <w:tc>
          <w:tcPr>
            <w:tcW w:w="206" w:type="pct"/>
            <w:tcBorders>
              <w:top w:val="nil"/>
              <w:left w:val="nil"/>
              <w:bottom w:val="single" w:sz="4" w:space="0" w:color="auto"/>
              <w:right w:val="single" w:sz="4" w:space="0" w:color="auto"/>
            </w:tcBorders>
            <w:shd w:val="clear" w:color="auto" w:fill="auto"/>
            <w:vAlign w:val="center"/>
            <w:hideMark/>
          </w:tcPr>
          <w:p w14:paraId="0F1C1F1D"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10.06.20</w:t>
            </w:r>
          </w:p>
        </w:tc>
        <w:tc>
          <w:tcPr>
            <w:tcW w:w="559" w:type="pct"/>
            <w:tcBorders>
              <w:top w:val="nil"/>
              <w:left w:val="nil"/>
              <w:bottom w:val="single" w:sz="4" w:space="0" w:color="auto"/>
              <w:right w:val="single" w:sz="4" w:space="0" w:color="auto"/>
            </w:tcBorders>
            <w:shd w:val="clear" w:color="auto" w:fill="auto"/>
            <w:vAlign w:val="center"/>
            <w:hideMark/>
          </w:tcPr>
          <w:p w14:paraId="44E25B99" w14:textId="77777777" w:rsidR="0005706A" w:rsidRPr="00FF3B1F" w:rsidRDefault="0005706A" w:rsidP="0005706A">
            <w:pPr>
              <w:autoSpaceDE/>
              <w:autoSpaceDN/>
              <w:spacing w:line="240" w:lineRule="auto"/>
              <w:ind w:firstLine="0"/>
              <w:jc w:val="left"/>
              <w:rPr>
                <w:color w:val="000000"/>
                <w:sz w:val="20"/>
                <w:szCs w:val="20"/>
                <w:lang w:bidi="ar-SA"/>
              </w:rPr>
            </w:pPr>
            <w:proofErr w:type="spellStart"/>
            <w:r w:rsidRPr="00FF3B1F">
              <w:rPr>
                <w:color w:val="000000"/>
                <w:sz w:val="20"/>
                <w:szCs w:val="20"/>
                <w:lang w:bidi="ar-SA"/>
              </w:rPr>
              <w:t>Каренян</w:t>
            </w:r>
            <w:proofErr w:type="spellEnd"/>
            <w:r w:rsidRPr="00FF3B1F">
              <w:rPr>
                <w:color w:val="000000"/>
                <w:sz w:val="20"/>
                <w:szCs w:val="20"/>
                <w:lang w:bidi="ar-SA"/>
              </w:rPr>
              <w:t xml:space="preserve"> Л.В.</w:t>
            </w:r>
          </w:p>
        </w:tc>
        <w:tc>
          <w:tcPr>
            <w:tcW w:w="204" w:type="pct"/>
            <w:tcBorders>
              <w:top w:val="nil"/>
              <w:left w:val="nil"/>
              <w:bottom w:val="single" w:sz="4" w:space="0" w:color="auto"/>
              <w:right w:val="single" w:sz="4" w:space="0" w:color="auto"/>
            </w:tcBorders>
            <w:shd w:val="clear" w:color="auto" w:fill="auto"/>
            <w:vAlign w:val="center"/>
            <w:hideMark/>
          </w:tcPr>
          <w:p w14:paraId="3AE0E209" w14:textId="77777777" w:rsidR="0005706A" w:rsidRPr="00FF3B1F" w:rsidRDefault="0005706A" w:rsidP="0005706A">
            <w:pPr>
              <w:autoSpaceDE/>
              <w:autoSpaceDN/>
              <w:spacing w:line="240" w:lineRule="auto"/>
              <w:ind w:firstLine="0"/>
              <w:jc w:val="center"/>
              <w:rPr>
                <w:color w:val="000000"/>
                <w:sz w:val="20"/>
                <w:szCs w:val="20"/>
                <w:lang w:bidi="ar-SA"/>
              </w:rPr>
            </w:pPr>
            <w:r w:rsidRPr="00FF3B1F">
              <w:rPr>
                <w:color w:val="000000"/>
                <w:sz w:val="20"/>
                <w:szCs w:val="20"/>
                <w:lang w:bidi="ar-SA"/>
              </w:rPr>
              <w:t>10.06.2023</w:t>
            </w:r>
          </w:p>
        </w:tc>
        <w:tc>
          <w:tcPr>
            <w:tcW w:w="255" w:type="pct"/>
            <w:tcBorders>
              <w:top w:val="nil"/>
              <w:left w:val="nil"/>
              <w:bottom w:val="single" w:sz="4" w:space="0" w:color="auto"/>
              <w:right w:val="single" w:sz="4" w:space="0" w:color="auto"/>
            </w:tcBorders>
            <w:shd w:val="clear" w:color="auto" w:fill="auto"/>
            <w:vAlign w:val="center"/>
            <w:hideMark/>
          </w:tcPr>
          <w:p w14:paraId="604C4ADC"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0,031</w:t>
            </w:r>
          </w:p>
        </w:tc>
        <w:tc>
          <w:tcPr>
            <w:tcW w:w="244" w:type="pct"/>
            <w:tcBorders>
              <w:top w:val="nil"/>
              <w:left w:val="nil"/>
              <w:bottom w:val="single" w:sz="4" w:space="0" w:color="auto"/>
              <w:right w:val="single" w:sz="4" w:space="0" w:color="auto"/>
            </w:tcBorders>
            <w:shd w:val="clear" w:color="auto" w:fill="auto"/>
            <w:vAlign w:val="center"/>
            <w:hideMark/>
          </w:tcPr>
          <w:p w14:paraId="69E0C0B9" w14:textId="77777777" w:rsidR="0005706A" w:rsidRPr="00FF3B1F" w:rsidRDefault="0005706A" w:rsidP="00983C76">
            <w:pPr>
              <w:autoSpaceDE/>
              <w:autoSpaceDN/>
              <w:spacing w:line="240" w:lineRule="auto"/>
              <w:ind w:firstLine="0"/>
              <w:jc w:val="center"/>
              <w:rPr>
                <w:color w:val="000000"/>
                <w:sz w:val="20"/>
                <w:szCs w:val="20"/>
                <w:lang w:bidi="ar-SA"/>
              </w:rPr>
            </w:pPr>
            <w:r w:rsidRPr="00FF3B1F">
              <w:rPr>
                <w:color w:val="000000"/>
                <w:sz w:val="20"/>
                <w:szCs w:val="20"/>
                <w:lang w:bidi="ar-SA"/>
              </w:rPr>
              <w:t>0,110</w:t>
            </w:r>
          </w:p>
        </w:tc>
        <w:tc>
          <w:tcPr>
            <w:tcW w:w="311" w:type="pct"/>
            <w:tcBorders>
              <w:top w:val="nil"/>
              <w:left w:val="nil"/>
              <w:bottom w:val="single" w:sz="4" w:space="0" w:color="auto"/>
              <w:right w:val="single" w:sz="4" w:space="0" w:color="auto"/>
            </w:tcBorders>
            <w:shd w:val="clear" w:color="auto" w:fill="auto"/>
            <w:vAlign w:val="center"/>
            <w:hideMark/>
          </w:tcPr>
          <w:p w14:paraId="6E4E5B23" w14:textId="544CD71C" w:rsidR="0005706A" w:rsidRPr="00FF3B1F" w:rsidRDefault="0005706A" w:rsidP="0005706A">
            <w:pPr>
              <w:autoSpaceDE/>
              <w:autoSpaceDN/>
              <w:spacing w:line="240" w:lineRule="auto"/>
              <w:ind w:firstLine="0"/>
              <w:jc w:val="center"/>
              <w:rPr>
                <w:color w:val="000000"/>
                <w:sz w:val="20"/>
                <w:szCs w:val="20"/>
                <w:lang w:bidi="ar-SA"/>
              </w:rPr>
            </w:pPr>
            <w:r w:rsidRPr="00A12E9D">
              <w:rPr>
                <w:color w:val="000000"/>
                <w:sz w:val="20"/>
                <w:szCs w:val="20"/>
                <w:lang w:bidi="ar-SA"/>
              </w:rPr>
              <w:t>ТЭЦ</w:t>
            </w:r>
            <w:r w:rsidRPr="00A12E9D">
              <w:rPr>
                <w:color w:val="000000"/>
                <w:sz w:val="20"/>
                <w:szCs w:val="20"/>
                <w:lang w:val="en-US" w:bidi="ar-SA"/>
              </w:rPr>
              <w:t xml:space="preserve"> </w:t>
            </w:r>
            <w:r w:rsidRPr="00A12E9D">
              <w:rPr>
                <w:color w:val="000000"/>
                <w:sz w:val="20"/>
                <w:szCs w:val="20"/>
                <w:lang w:bidi="ar-SA"/>
              </w:rPr>
              <w:t>АО «РИР»</w:t>
            </w:r>
          </w:p>
        </w:tc>
      </w:tr>
      <w:tr w:rsidR="004634C6" w:rsidRPr="00FF3B1F" w14:paraId="0A706F61" w14:textId="77777777" w:rsidTr="00983C76">
        <w:trPr>
          <w:gridAfter w:val="7"/>
          <w:wAfter w:w="2176" w:type="pct"/>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876401" w14:textId="7FBF190F"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31</w:t>
            </w:r>
          </w:p>
        </w:tc>
        <w:tc>
          <w:tcPr>
            <w:tcW w:w="179" w:type="pct"/>
            <w:tcBorders>
              <w:top w:val="single" w:sz="4" w:space="0" w:color="auto"/>
              <w:left w:val="nil"/>
              <w:bottom w:val="single" w:sz="4" w:space="0" w:color="auto"/>
              <w:right w:val="single" w:sz="4" w:space="0" w:color="auto"/>
            </w:tcBorders>
            <w:shd w:val="clear" w:color="auto" w:fill="auto"/>
            <w:vAlign w:val="center"/>
          </w:tcPr>
          <w:p w14:paraId="371462F7" w14:textId="2CB3A3C3"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дог.1</w:t>
            </w:r>
          </w:p>
        </w:tc>
        <w:tc>
          <w:tcPr>
            <w:tcW w:w="764" w:type="pct"/>
            <w:tcBorders>
              <w:top w:val="single" w:sz="4" w:space="0" w:color="auto"/>
              <w:left w:val="nil"/>
              <w:bottom w:val="single" w:sz="4" w:space="0" w:color="auto"/>
              <w:right w:val="single" w:sz="4" w:space="0" w:color="auto"/>
            </w:tcBorders>
            <w:shd w:val="clear" w:color="auto" w:fill="auto"/>
            <w:vAlign w:val="center"/>
          </w:tcPr>
          <w:p w14:paraId="029E27AA" w14:textId="77777777" w:rsidR="004634C6" w:rsidRPr="004634C6" w:rsidRDefault="004634C6" w:rsidP="004634C6">
            <w:pPr>
              <w:spacing w:line="240" w:lineRule="auto"/>
              <w:ind w:firstLine="0"/>
              <w:jc w:val="left"/>
              <w:rPr>
                <w:color w:val="000000"/>
                <w:sz w:val="20"/>
                <w:szCs w:val="20"/>
              </w:rPr>
            </w:pPr>
            <w:r w:rsidRPr="004634C6">
              <w:rPr>
                <w:color w:val="000000"/>
                <w:sz w:val="20"/>
                <w:szCs w:val="20"/>
              </w:rPr>
              <w:t xml:space="preserve">Индивидуальный жилой дом, УР, г. Глазов, </w:t>
            </w:r>
          </w:p>
          <w:p w14:paraId="24256716" w14:textId="0864649A"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ул. Крылова, д. 14</w:t>
            </w:r>
          </w:p>
        </w:tc>
        <w:tc>
          <w:tcPr>
            <w:tcW w:w="206" w:type="pct"/>
            <w:tcBorders>
              <w:top w:val="single" w:sz="4" w:space="0" w:color="auto"/>
              <w:left w:val="nil"/>
              <w:bottom w:val="single" w:sz="4" w:space="0" w:color="auto"/>
              <w:right w:val="single" w:sz="4" w:space="0" w:color="auto"/>
            </w:tcBorders>
            <w:shd w:val="clear" w:color="auto" w:fill="auto"/>
            <w:vAlign w:val="center"/>
          </w:tcPr>
          <w:p w14:paraId="49F08A2A" w14:textId="0E741223"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18.05.2021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2BF13890" w14:textId="15E876F0" w:rsidR="004634C6" w:rsidRPr="004634C6" w:rsidRDefault="004634C6" w:rsidP="004634C6">
            <w:pPr>
              <w:autoSpaceDE/>
              <w:autoSpaceDN/>
              <w:spacing w:line="240" w:lineRule="auto"/>
              <w:ind w:firstLine="0"/>
              <w:jc w:val="left"/>
              <w:rPr>
                <w:color w:val="000000"/>
                <w:sz w:val="20"/>
                <w:szCs w:val="20"/>
                <w:lang w:bidi="ar-SA"/>
              </w:rPr>
            </w:pPr>
            <w:proofErr w:type="spellStart"/>
            <w:r w:rsidRPr="004634C6">
              <w:rPr>
                <w:color w:val="000000"/>
                <w:sz w:val="20"/>
                <w:szCs w:val="20"/>
              </w:rPr>
              <w:t>Шудегов</w:t>
            </w:r>
            <w:proofErr w:type="spellEnd"/>
            <w:r w:rsidRPr="004634C6">
              <w:rPr>
                <w:color w:val="000000"/>
                <w:sz w:val="20"/>
                <w:szCs w:val="20"/>
              </w:rPr>
              <w:t xml:space="preserve"> Андрей Александрович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6013B4D7" w14:textId="1227A28E"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07.12.2022</w:t>
            </w:r>
          </w:p>
        </w:tc>
        <w:tc>
          <w:tcPr>
            <w:tcW w:w="255" w:type="pct"/>
            <w:tcBorders>
              <w:top w:val="single" w:sz="4" w:space="0" w:color="auto"/>
              <w:left w:val="nil"/>
              <w:bottom w:val="single" w:sz="4" w:space="0" w:color="auto"/>
              <w:right w:val="single" w:sz="4" w:space="0" w:color="auto"/>
            </w:tcBorders>
            <w:shd w:val="clear" w:color="auto" w:fill="auto"/>
            <w:vAlign w:val="center"/>
          </w:tcPr>
          <w:p w14:paraId="6F0D95B6" w14:textId="1593D6C0"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0,031</w:t>
            </w:r>
          </w:p>
        </w:tc>
        <w:tc>
          <w:tcPr>
            <w:tcW w:w="244" w:type="pct"/>
            <w:tcBorders>
              <w:top w:val="single" w:sz="4" w:space="0" w:color="auto"/>
              <w:left w:val="nil"/>
              <w:bottom w:val="single" w:sz="4" w:space="0" w:color="auto"/>
              <w:right w:val="single" w:sz="4" w:space="0" w:color="auto"/>
            </w:tcBorders>
            <w:shd w:val="clear" w:color="auto" w:fill="auto"/>
            <w:vAlign w:val="center"/>
          </w:tcPr>
          <w:p w14:paraId="77355FC0" w14:textId="63A24593"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0,080</w:t>
            </w:r>
          </w:p>
        </w:tc>
        <w:tc>
          <w:tcPr>
            <w:tcW w:w="311" w:type="pct"/>
            <w:tcBorders>
              <w:top w:val="single" w:sz="4" w:space="0" w:color="auto"/>
              <w:left w:val="nil"/>
              <w:bottom w:val="single" w:sz="4" w:space="0" w:color="auto"/>
              <w:right w:val="single" w:sz="4" w:space="0" w:color="auto"/>
            </w:tcBorders>
            <w:shd w:val="clear" w:color="auto" w:fill="auto"/>
            <w:vAlign w:val="center"/>
          </w:tcPr>
          <w:p w14:paraId="55A73386" w14:textId="6353F4F9"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lang w:val="en-US"/>
              </w:rPr>
              <w:t>ТЭЦ АО «РИР»</w:t>
            </w:r>
          </w:p>
        </w:tc>
      </w:tr>
      <w:tr w:rsidR="004634C6" w:rsidRPr="00FF3B1F" w14:paraId="1A0913C5" w14:textId="77777777" w:rsidTr="00983C76">
        <w:trPr>
          <w:gridAfter w:val="7"/>
          <w:wAfter w:w="2176" w:type="pct"/>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F2BEDF" w14:textId="61315733"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32</w:t>
            </w:r>
          </w:p>
        </w:tc>
        <w:tc>
          <w:tcPr>
            <w:tcW w:w="179" w:type="pct"/>
            <w:tcBorders>
              <w:top w:val="single" w:sz="4" w:space="0" w:color="auto"/>
              <w:left w:val="nil"/>
              <w:bottom w:val="single" w:sz="4" w:space="0" w:color="auto"/>
              <w:right w:val="single" w:sz="4" w:space="0" w:color="auto"/>
            </w:tcBorders>
            <w:shd w:val="clear" w:color="auto" w:fill="auto"/>
            <w:vAlign w:val="center"/>
          </w:tcPr>
          <w:p w14:paraId="03913E31" w14:textId="26E9F184"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дог. 3</w:t>
            </w:r>
          </w:p>
        </w:tc>
        <w:tc>
          <w:tcPr>
            <w:tcW w:w="764" w:type="pct"/>
            <w:tcBorders>
              <w:top w:val="single" w:sz="4" w:space="0" w:color="auto"/>
              <w:left w:val="nil"/>
              <w:bottom w:val="single" w:sz="4" w:space="0" w:color="auto"/>
              <w:right w:val="single" w:sz="4" w:space="0" w:color="auto"/>
            </w:tcBorders>
            <w:shd w:val="clear" w:color="auto" w:fill="auto"/>
            <w:vAlign w:val="center"/>
          </w:tcPr>
          <w:p w14:paraId="77E30E7F" w14:textId="77777777" w:rsidR="004634C6" w:rsidRPr="004634C6" w:rsidRDefault="004634C6" w:rsidP="004634C6">
            <w:pPr>
              <w:spacing w:line="240" w:lineRule="auto"/>
              <w:ind w:firstLine="0"/>
              <w:jc w:val="left"/>
              <w:rPr>
                <w:sz w:val="20"/>
                <w:szCs w:val="20"/>
              </w:rPr>
            </w:pPr>
            <w:r w:rsidRPr="004634C6">
              <w:rPr>
                <w:sz w:val="20"/>
                <w:szCs w:val="20"/>
              </w:rPr>
              <w:t xml:space="preserve">Индивидуальный жилой дом, УР, г. Глазов, </w:t>
            </w:r>
          </w:p>
          <w:p w14:paraId="760B94B8" w14:textId="5CB00B28"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ул. Пушкина, д. 6</w:t>
            </w:r>
          </w:p>
        </w:tc>
        <w:tc>
          <w:tcPr>
            <w:tcW w:w="206" w:type="pct"/>
            <w:tcBorders>
              <w:top w:val="single" w:sz="4" w:space="0" w:color="auto"/>
              <w:left w:val="nil"/>
              <w:bottom w:val="single" w:sz="4" w:space="0" w:color="auto"/>
              <w:right w:val="single" w:sz="4" w:space="0" w:color="auto"/>
            </w:tcBorders>
            <w:shd w:val="clear" w:color="auto" w:fill="auto"/>
            <w:vAlign w:val="center"/>
          </w:tcPr>
          <w:p w14:paraId="35555C84" w14:textId="68A8E275"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lang w:val="ro-RO"/>
              </w:rPr>
              <w:t>25.06.2021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26CB0F98" w14:textId="3204960B"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Перминова Тамара Алексеевна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5721F350" w14:textId="74FD0147"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26.01.2023</w:t>
            </w:r>
          </w:p>
        </w:tc>
        <w:tc>
          <w:tcPr>
            <w:tcW w:w="255" w:type="pct"/>
            <w:tcBorders>
              <w:top w:val="single" w:sz="4" w:space="0" w:color="auto"/>
              <w:left w:val="nil"/>
              <w:bottom w:val="single" w:sz="4" w:space="0" w:color="auto"/>
              <w:right w:val="single" w:sz="4" w:space="0" w:color="auto"/>
            </w:tcBorders>
            <w:shd w:val="clear" w:color="auto" w:fill="auto"/>
            <w:vAlign w:val="center"/>
          </w:tcPr>
          <w:p w14:paraId="4C802DA3" w14:textId="29270677" w:rsidR="004634C6" w:rsidRPr="004634C6" w:rsidRDefault="004634C6" w:rsidP="00983C76">
            <w:pPr>
              <w:autoSpaceDE/>
              <w:autoSpaceDN/>
              <w:spacing w:line="240" w:lineRule="auto"/>
              <w:ind w:firstLine="0"/>
              <w:jc w:val="center"/>
              <w:rPr>
                <w:color w:val="000000"/>
                <w:sz w:val="20"/>
                <w:szCs w:val="20"/>
                <w:lang w:bidi="ar-SA"/>
              </w:rPr>
            </w:pPr>
            <w:r w:rsidRPr="004634C6">
              <w:rPr>
                <w:sz w:val="20"/>
                <w:szCs w:val="20"/>
              </w:rPr>
              <w:t>0,013</w:t>
            </w:r>
          </w:p>
        </w:tc>
        <w:tc>
          <w:tcPr>
            <w:tcW w:w="244" w:type="pct"/>
            <w:tcBorders>
              <w:top w:val="single" w:sz="4" w:space="0" w:color="auto"/>
              <w:left w:val="nil"/>
              <w:bottom w:val="single" w:sz="4" w:space="0" w:color="auto"/>
              <w:right w:val="single" w:sz="4" w:space="0" w:color="auto"/>
            </w:tcBorders>
            <w:shd w:val="clear" w:color="auto" w:fill="auto"/>
            <w:vAlign w:val="center"/>
          </w:tcPr>
          <w:p w14:paraId="6C639D6E" w14:textId="592FDEDE"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0,034</w:t>
            </w:r>
          </w:p>
        </w:tc>
        <w:tc>
          <w:tcPr>
            <w:tcW w:w="311" w:type="pct"/>
            <w:tcBorders>
              <w:top w:val="single" w:sz="4" w:space="0" w:color="auto"/>
              <w:left w:val="nil"/>
              <w:bottom w:val="single" w:sz="4" w:space="0" w:color="auto"/>
              <w:right w:val="single" w:sz="4" w:space="0" w:color="auto"/>
            </w:tcBorders>
            <w:shd w:val="clear" w:color="auto" w:fill="auto"/>
            <w:vAlign w:val="center"/>
          </w:tcPr>
          <w:p w14:paraId="449B6F49" w14:textId="1C85CA1C"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lang w:val="en-US"/>
              </w:rPr>
              <w:t>ТЭЦ АО «РИР»</w:t>
            </w:r>
          </w:p>
        </w:tc>
      </w:tr>
      <w:tr w:rsidR="004634C6" w:rsidRPr="00FF3B1F" w14:paraId="04F0E0E5" w14:textId="77777777" w:rsidTr="00983C76">
        <w:trPr>
          <w:gridAfter w:val="7"/>
          <w:wAfter w:w="2176" w:type="pct"/>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3C7DC9" w14:textId="3CEB1805"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33</w:t>
            </w:r>
          </w:p>
        </w:tc>
        <w:tc>
          <w:tcPr>
            <w:tcW w:w="179" w:type="pct"/>
            <w:tcBorders>
              <w:top w:val="single" w:sz="4" w:space="0" w:color="auto"/>
              <w:left w:val="nil"/>
              <w:bottom w:val="single" w:sz="4" w:space="0" w:color="auto"/>
              <w:right w:val="single" w:sz="4" w:space="0" w:color="auto"/>
            </w:tcBorders>
            <w:shd w:val="clear" w:color="auto" w:fill="auto"/>
            <w:vAlign w:val="center"/>
          </w:tcPr>
          <w:p w14:paraId="43B292B6" w14:textId="53A75762"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дог. 4</w:t>
            </w:r>
          </w:p>
        </w:tc>
        <w:tc>
          <w:tcPr>
            <w:tcW w:w="764" w:type="pct"/>
            <w:tcBorders>
              <w:top w:val="single" w:sz="4" w:space="0" w:color="auto"/>
              <w:left w:val="nil"/>
              <w:bottom w:val="single" w:sz="4" w:space="0" w:color="auto"/>
              <w:right w:val="single" w:sz="4" w:space="0" w:color="auto"/>
            </w:tcBorders>
            <w:shd w:val="clear" w:color="auto" w:fill="auto"/>
            <w:vAlign w:val="center"/>
          </w:tcPr>
          <w:p w14:paraId="55D021D1" w14:textId="77777777" w:rsidR="004634C6" w:rsidRPr="004634C6" w:rsidRDefault="004634C6" w:rsidP="004634C6">
            <w:pPr>
              <w:spacing w:line="240" w:lineRule="auto"/>
              <w:ind w:firstLine="0"/>
              <w:jc w:val="left"/>
              <w:rPr>
                <w:sz w:val="20"/>
                <w:szCs w:val="20"/>
              </w:rPr>
            </w:pPr>
            <w:r w:rsidRPr="004634C6">
              <w:rPr>
                <w:sz w:val="20"/>
                <w:szCs w:val="20"/>
              </w:rPr>
              <w:t xml:space="preserve">Индивидуальный жилой дом, УР, г. Глазов, </w:t>
            </w:r>
          </w:p>
          <w:p w14:paraId="34B33259" w14:textId="2CAE3940"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 xml:space="preserve">ул. </w:t>
            </w:r>
            <w:proofErr w:type="spellStart"/>
            <w:r w:rsidRPr="004634C6">
              <w:rPr>
                <w:sz w:val="20"/>
                <w:szCs w:val="20"/>
              </w:rPr>
              <w:t>МОПРа</w:t>
            </w:r>
            <w:proofErr w:type="spellEnd"/>
            <w:r w:rsidRPr="004634C6">
              <w:rPr>
                <w:sz w:val="20"/>
                <w:szCs w:val="20"/>
              </w:rPr>
              <w:t>, д. 11</w:t>
            </w:r>
          </w:p>
        </w:tc>
        <w:tc>
          <w:tcPr>
            <w:tcW w:w="206" w:type="pct"/>
            <w:tcBorders>
              <w:top w:val="single" w:sz="4" w:space="0" w:color="auto"/>
              <w:left w:val="nil"/>
              <w:bottom w:val="single" w:sz="4" w:space="0" w:color="auto"/>
              <w:right w:val="single" w:sz="4" w:space="0" w:color="auto"/>
            </w:tcBorders>
            <w:shd w:val="clear" w:color="auto" w:fill="auto"/>
            <w:vAlign w:val="center"/>
          </w:tcPr>
          <w:p w14:paraId="599F5F31" w14:textId="32D71C6D"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31</w:t>
            </w:r>
            <w:r w:rsidRPr="004634C6">
              <w:rPr>
                <w:sz w:val="20"/>
                <w:szCs w:val="20"/>
                <w:lang w:val="ro-RO"/>
              </w:rPr>
              <w:t>.0</w:t>
            </w:r>
            <w:r w:rsidRPr="004634C6">
              <w:rPr>
                <w:sz w:val="20"/>
                <w:szCs w:val="20"/>
              </w:rPr>
              <w:t>8</w:t>
            </w:r>
            <w:r w:rsidRPr="004634C6">
              <w:rPr>
                <w:sz w:val="20"/>
                <w:szCs w:val="20"/>
                <w:lang w:val="ro-RO"/>
              </w:rPr>
              <w:t>.2021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5213B2FE" w14:textId="016A42B7"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 xml:space="preserve">Байрамова </w:t>
            </w:r>
            <w:proofErr w:type="spellStart"/>
            <w:r w:rsidRPr="004634C6">
              <w:rPr>
                <w:sz w:val="20"/>
                <w:szCs w:val="20"/>
              </w:rPr>
              <w:t>Назени</w:t>
            </w:r>
            <w:proofErr w:type="spellEnd"/>
            <w:r w:rsidRPr="004634C6">
              <w:rPr>
                <w:sz w:val="20"/>
                <w:szCs w:val="20"/>
              </w:rPr>
              <w:t xml:space="preserve"> Ислам-</w:t>
            </w:r>
            <w:proofErr w:type="spellStart"/>
            <w:r w:rsidRPr="004634C6">
              <w:rPr>
                <w:sz w:val="20"/>
                <w:szCs w:val="20"/>
              </w:rPr>
              <w:t>Кызы</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58C68C18" w14:textId="648E1409"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27.03.2023</w:t>
            </w:r>
          </w:p>
        </w:tc>
        <w:tc>
          <w:tcPr>
            <w:tcW w:w="255" w:type="pct"/>
            <w:tcBorders>
              <w:top w:val="single" w:sz="4" w:space="0" w:color="auto"/>
              <w:left w:val="nil"/>
              <w:bottom w:val="single" w:sz="4" w:space="0" w:color="auto"/>
              <w:right w:val="single" w:sz="4" w:space="0" w:color="auto"/>
            </w:tcBorders>
            <w:shd w:val="clear" w:color="auto" w:fill="auto"/>
            <w:vAlign w:val="center"/>
          </w:tcPr>
          <w:p w14:paraId="53F95C0B" w14:textId="39A387E5" w:rsidR="004634C6" w:rsidRPr="004634C6" w:rsidRDefault="004634C6" w:rsidP="00983C76">
            <w:pPr>
              <w:autoSpaceDE/>
              <w:autoSpaceDN/>
              <w:spacing w:line="240" w:lineRule="auto"/>
              <w:ind w:firstLine="0"/>
              <w:jc w:val="center"/>
              <w:rPr>
                <w:color w:val="000000"/>
                <w:sz w:val="20"/>
                <w:szCs w:val="20"/>
                <w:lang w:bidi="ar-SA"/>
              </w:rPr>
            </w:pPr>
            <w:r w:rsidRPr="004634C6">
              <w:rPr>
                <w:sz w:val="20"/>
                <w:szCs w:val="20"/>
                <w:lang w:val="ro-RO"/>
              </w:rPr>
              <w:t>0,041</w:t>
            </w:r>
          </w:p>
        </w:tc>
        <w:tc>
          <w:tcPr>
            <w:tcW w:w="244" w:type="pct"/>
            <w:tcBorders>
              <w:top w:val="single" w:sz="4" w:space="0" w:color="auto"/>
              <w:left w:val="nil"/>
              <w:bottom w:val="single" w:sz="4" w:space="0" w:color="auto"/>
              <w:right w:val="single" w:sz="4" w:space="0" w:color="auto"/>
            </w:tcBorders>
            <w:shd w:val="clear" w:color="auto" w:fill="auto"/>
            <w:vAlign w:val="center"/>
          </w:tcPr>
          <w:p w14:paraId="204CFE58" w14:textId="51A12D57"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0,106</w:t>
            </w:r>
          </w:p>
        </w:tc>
        <w:tc>
          <w:tcPr>
            <w:tcW w:w="311" w:type="pct"/>
            <w:tcBorders>
              <w:top w:val="single" w:sz="4" w:space="0" w:color="auto"/>
              <w:left w:val="nil"/>
              <w:bottom w:val="single" w:sz="4" w:space="0" w:color="auto"/>
              <w:right w:val="single" w:sz="4" w:space="0" w:color="auto"/>
            </w:tcBorders>
            <w:shd w:val="clear" w:color="auto" w:fill="auto"/>
            <w:vAlign w:val="center"/>
          </w:tcPr>
          <w:p w14:paraId="44C64278" w14:textId="2F553195"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lang w:val="en-US"/>
              </w:rPr>
              <w:t>ТЭЦ АО «РИР»</w:t>
            </w:r>
          </w:p>
        </w:tc>
      </w:tr>
      <w:tr w:rsidR="004634C6" w:rsidRPr="00FF3B1F" w14:paraId="59770E68" w14:textId="77777777" w:rsidTr="00983C76">
        <w:trPr>
          <w:gridAfter w:val="7"/>
          <w:wAfter w:w="2176" w:type="pct"/>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93D5EA" w14:textId="22053F26"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34</w:t>
            </w:r>
          </w:p>
        </w:tc>
        <w:tc>
          <w:tcPr>
            <w:tcW w:w="179" w:type="pct"/>
            <w:tcBorders>
              <w:top w:val="single" w:sz="4" w:space="0" w:color="auto"/>
              <w:left w:val="nil"/>
              <w:bottom w:val="single" w:sz="4" w:space="0" w:color="auto"/>
              <w:right w:val="single" w:sz="4" w:space="0" w:color="auto"/>
            </w:tcBorders>
            <w:shd w:val="clear" w:color="auto" w:fill="auto"/>
            <w:vAlign w:val="center"/>
          </w:tcPr>
          <w:p w14:paraId="0D8246FB" w14:textId="725BE5D6"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дог. 5</w:t>
            </w:r>
          </w:p>
        </w:tc>
        <w:tc>
          <w:tcPr>
            <w:tcW w:w="764" w:type="pct"/>
            <w:tcBorders>
              <w:top w:val="single" w:sz="4" w:space="0" w:color="auto"/>
              <w:left w:val="nil"/>
              <w:bottom w:val="single" w:sz="4" w:space="0" w:color="auto"/>
              <w:right w:val="single" w:sz="4" w:space="0" w:color="auto"/>
            </w:tcBorders>
            <w:shd w:val="clear" w:color="auto" w:fill="auto"/>
            <w:vAlign w:val="center"/>
          </w:tcPr>
          <w:p w14:paraId="4A8D323C" w14:textId="77777777" w:rsidR="004634C6" w:rsidRPr="004634C6" w:rsidRDefault="004634C6" w:rsidP="004634C6">
            <w:pPr>
              <w:spacing w:line="240" w:lineRule="auto"/>
              <w:ind w:firstLine="0"/>
              <w:jc w:val="left"/>
              <w:rPr>
                <w:sz w:val="20"/>
                <w:szCs w:val="20"/>
              </w:rPr>
            </w:pPr>
            <w:r w:rsidRPr="004634C6">
              <w:rPr>
                <w:sz w:val="20"/>
                <w:szCs w:val="20"/>
              </w:rPr>
              <w:t xml:space="preserve">Склад, УР, г. Глазов. </w:t>
            </w:r>
          </w:p>
          <w:p w14:paraId="59E9BDE9" w14:textId="25CD0C6D"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ул. Драгунова, д. 2</w:t>
            </w:r>
          </w:p>
        </w:tc>
        <w:tc>
          <w:tcPr>
            <w:tcW w:w="206" w:type="pct"/>
            <w:tcBorders>
              <w:top w:val="single" w:sz="4" w:space="0" w:color="auto"/>
              <w:left w:val="nil"/>
              <w:bottom w:val="single" w:sz="4" w:space="0" w:color="auto"/>
              <w:right w:val="single" w:sz="4" w:space="0" w:color="auto"/>
            </w:tcBorders>
            <w:shd w:val="clear" w:color="auto" w:fill="auto"/>
            <w:vAlign w:val="center"/>
          </w:tcPr>
          <w:p w14:paraId="77276C5B" w14:textId="46628944"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27.09.2021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3E74E1A9" w14:textId="4D38BD1C"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 xml:space="preserve">ИП </w:t>
            </w:r>
            <w:proofErr w:type="spellStart"/>
            <w:r w:rsidRPr="004634C6">
              <w:rPr>
                <w:sz w:val="20"/>
                <w:szCs w:val="20"/>
              </w:rPr>
              <w:t>Ледянкин</w:t>
            </w:r>
            <w:proofErr w:type="spellEnd"/>
            <w:r w:rsidRPr="004634C6">
              <w:rPr>
                <w:sz w:val="20"/>
                <w:szCs w:val="20"/>
              </w:rPr>
              <w:t xml:space="preserve"> Константин Анатольевич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2501DAF3" w14:textId="14BBB8FC"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30.03.2023</w:t>
            </w:r>
          </w:p>
        </w:tc>
        <w:tc>
          <w:tcPr>
            <w:tcW w:w="255" w:type="pct"/>
            <w:tcBorders>
              <w:top w:val="single" w:sz="4" w:space="0" w:color="auto"/>
              <w:left w:val="nil"/>
              <w:bottom w:val="single" w:sz="4" w:space="0" w:color="auto"/>
              <w:right w:val="single" w:sz="4" w:space="0" w:color="auto"/>
            </w:tcBorders>
            <w:shd w:val="clear" w:color="auto" w:fill="auto"/>
            <w:vAlign w:val="center"/>
          </w:tcPr>
          <w:p w14:paraId="53396BDA" w14:textId="00B45EE9" w:rsidR="004634C6" w:rsidRPr="004634C6" w:rsidRDefault="004634C6" w:rsidP="00983C76">
            <w:pPr>
              <w:autoSpaceDE/>
              <w:autoSpaceDN/>
              <w:spacing w:line="240" w:lineRule="auto"/>
              <w:ind w:firstLine="0"/>
              <w:jc w:val="center"/>
              <w:rPr>
                <w:color w:val="000000"/>
                <w:sz w:val="20"/>
                <w:szCs w:val="20"/>
                <w:lang w:bidi="ar-SA"/>
              </w:rPr>
            </w:pPr>
            <w:r w:rsidRPr="004634C6">
              <w:rPr>
                <w:sz w:val="20"/>
                <w:szCs w:val="20"/>
              </w:rPr>
              <w:t>0,259</w:t>
            </w:r>
          </w:p>
        </w:tc>
        <w:tc>
          <w:tcPr>
            <w:tcW w:w="244" w:type="pct"/>
            <w:tcBorders>
              <w:top w:val="single" w:sz="4" w:space="0" w:color="auto"/>
              <w:left w:val="nil"/>
              <w:bottom w:val="single" w:sz="4" w:space="0" w:color="auto"/>
              <w:right w:val="single" w:sz="4" w:space="0" w:color="auto"/>
            </w:tcBorders>
            <w:shd w:val="clear" w:color="auto" w:fill="auto"/>
            <w:vAlign w:val="center"/>
          </w:tcPr>
          <w:p w14:paraId="5CEB6049" w14:textId="22A9CF70"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0,596</w:t>
            </w:r>
          </w:p>
        </w:tc>
        <w:tc>
          <w:tcPr>
            <w:tcW w:w="311" w:type="pct"/>
            <w:tcBorders>
              <w:top w:val="single" w:sz="4" w:space="0" w:color="auto"/>
              <w:left w:val="nil"/>
              <w:bottom w:val="single" w:sz="4" w:space="0" w:color="auto"/>
              <w:right w:val="single" w:sz="4" w:space="0" w:color="auto"/>
            </w:tcBorders>
            <w:shd w:val="clear" w:color="auto" w:fill="auto"/>
            <w:vAlign w:val="center"/>
          </w:tcPr>
          <w:p w14:paraId="4CD9C568" w14:textId="6787B768"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Котельная АО «</w:t>
            </w:r>
            <w:proofErr w:type="spellStart"/>
            <w:r w:rsidRPr="004634C6">
              <w:rPr>
                <w:color w:val="000000"/>
                <w:sz w:val="20"/>
                <w:szCs w:val="20"/>
              </w:rPr>
              <w:t>Реммаш</w:t>
            </w:r>
            <w:proofErr w:type="spellEnd"/>
            <w:r w:rsidRPr="004634C6">
              <w:rPr>
                <w:color w:val="000000"/>
                <w:sz w:val="20"/>
                <w:szCs w:val="20"/>
              </w:rPr>
              <w:t>»</w:t>
            </w:r>
          </w:p>
        </w:tc>
      </w:tr>
      <w:tr w:rsidR="004634C6" w:rsidRPr="00FF3B1F" w14:paraId="3859722F" w14:textId="77777777" w:rsidTr="00983C76">
        <w:trPr>
          <w:gridAfter w:val="7"/>
          <w:wAfter w:w="2176" w:type="pct"/>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708DA3" w14:textId="3E546BA6"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35</w:t>
            </w:r>
          </w:p>
        </w:tc>
        <w:tc>
          <w:tcPr>
            <w:tcW w:w="179" w:type="pct"/>
            <w:tcBorders>
              <w:top w:val="single" w:sz="4" w:space="0" w:color="auto"/>
              <w:left w:val="nil"/>
              <w:bottom w:val="single" w:sz="4" w:space="0" w:color="auto"/>
              <w:right w:val="single" w:sz="4" w:space="0" w:color="auto"/>
            </w:tcBorders>
            <w:shd w:val="clear" w:color="auto" w:fill="auto"/>
            <w:vAlign w:val="center"/>
          </w:tcPr>
          <w:p w14:paraId="43F68899" w14:textId="5C93ED34"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дог. 6</w:t>
            </w:r>
          </w:p>
        </w:tc>
        <w:tc>
          <w:tcPr>
            <w:tcW w:w="764" w:type="pct"/>
            <w:tcBorders>
              <w:top w:val="single" w:sz="4" w:space="0" w:color="auto"/>
              <w:left w:val="nil"/>
              <w:bottom w:val="single" w:sz="4" w:space="0" w:color="auto"/>
              <w:right w:val="single" w:sz="4" w:space="0" w:color="auto"/>
            </w:tcBorders>
            <w:shd w:val="clear" w:color="auto" w:fill="auto"/>
            <w:vAlign w:val="center"/>
          </w:tcPr>
          <w:p w14:paraId="63E31C03" w14:textId="31FFD303"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Физкультурно-оздоровительный комплекс, УР, г. Глазов, ул. К.</w:t>
            </w:r>
            <w:r w:rsidRPr="004634C6">
              <w:rPr>
                <w:sz w:val="20"/>
                <w:szCs w:val="20"/>
                <w:lang w:val="en-US"/>
              </w:rPr>
              <w:t xml:space="preserve"> </w:t>
            </w:r>
            <w:r w:rsidRPr="004634C6">
              <w:rPr>
                <w:sz w:val="20"/>
                <w:szCs w:val="20"/>
              </w:rPr>
              <w:t>Маркса</w:t>
            </w:r>
            <w:proofErr w:type="gramStart"/>
            <w:r w:rsidRPr="004634C6">
              <w:rPr>
                <w:sz w:val="20"/>
                <w:szCs w:val="20"/>
              </w:rPr>
              <w:t>.</w:t>
            </w:r>
            <w:proofErr w:type="gramEnd"/>
            <w:r w:rsidRPr="004634C6">
              <w:rPr>
                <w:sz w:val="20"/>
                <w:szCs w:val="20"/>
              </w:rPr>
              <w:t xml:space="preserve"> </w:t>
            </w:r>
            <w:proofErr w:type="gramStart"/>
            <w:r w:rsidRPr="004634C6">
              <w:rPr>
                <w:sz w:val="20"/>
                <w:szCs w:val="20"/>
              </w:rPr>
              <w:t>д</w:t>
            </w:r>
            <w:proofErr w:type="gramEnd"/>
            <w:r w:rsidRPr="004634C6">
              <w:rPr>
                <w:sz w:val="20"/>
                <w:szCs w:val="20"/>
              </w:rPr>
              <w:t>. 14а</w:t>
            </w:r>
          </w:p>
        </w:tc>
        <w:tc>
          <w:tcPr>
            <w:tcW w:w="206" w:type="pct"/>
            <w:tcBorders>
              <w:top w:val="single" w:sz="4" w:space="0" w:color="auto"/>
              <w:left w:val="nil"/>
              <w:bottom w:val="single" w:sz="4" w:space="0" w:color="auto"/>
              <w:right w:val="single" w:sz="4" w:space="0" w:color="auto"/>
            </w:tcBorders>
            <w:shd w:val="clear" w:color="auto" w:fill="auto"/>
            <w:vAlign w:val="center"/>
          </w:tcPr>
          <w:p w14:paraId="1AB69567" w14:textId="3E4EDBE1"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26.10.2021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698E62FD" w14:textId="72560CA5"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МАУ «СКК «Прогресс»</w:t>
            </w:r>
          </w:p>
        </w:tc>
        <w:tc>
          <w:tcPr>
            <w:tcW w:w="204" w:type="pct"/>
            <w:tcBorders>
              <w:top w:val="single" w:sz="4" w:space="0" w:color="auto"/>
              <w:left w:val="nil"/>
              <w:bottom w:val="single" w:sz="4" w:space="0" w:color="auto"/>
              <w:right w:val="single" w:sz="4" w:space="0" w:color="auto"/>
            </w:tcBorders>
            <w:shd w:val="clear" w:color="auto" w:fill="auto"/>
            <w:vAlign w:val="center"/>
          </w:tcPr>
          <w:p w14:paraId="16786432" w14:textId="6A3001D6"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01.06.2023</w:t>
            </w:r>
          </w:p>
        </w:tc>
        <w:tc>
          <w:tcPr>
            <w:tcW w:w="255" w:type="pct"/>
            <w:tcBorders>
              <w:top w:val="single" w:sz="4" w:space="0" w:color="auto"/>
              <w:left w:val="nil"/>
              <w:bottom w:val="single" w:sz="4" w:space="0" w:color="auto"/>
              <w:right w:val="single" w:sz="4" w:space="0" w:color="auto"/>
            </w:tcBorders>
            <w:shd w:val="clear" w:color="auto" w:fill="auto"/>
            <w:vAlign w:val="center"/>
          </w:tcPr>
          <w:p w14:paraId="23A8954D" w14:textId="4EC35E29" w:rsidR="004634C6" w:rsidRPr="004634C6" w:rsidRDefault="004634C6" w:rsidP="00983C76">
            <w:pPr>
              <w:autoSpaceDE/>
              <w:autoSpaceDN/>
              <w:spacing w:line="240" w:lineRule="auto"/>
              <w:ind w:firstLine="0"/>
              <w:jc w:val="center"/>
              <w:rPr>
                <w:color w:val="000000"/>
                <w:sz w:val="20"/>
                <w:szCs w:val="20"/>
                <w:lang w:bidi="ar-SA"/>
              </w:rPr>
            </w:pPr>
            <w:r w:rsidRPr="004634C6">
              <w:rPr>
                <w:sz w:val="20"/>
                <w:szCs w:val="20"/>
              </w:rPr>
              <w:t>0,313</w:t>
            </w:r>
          </w:p>
        </w:tc>
        <w:tc>
          <w:tcPr>
            <w:tcW w:w="244" w:type="pct"/>
            <w:tcBorders>
              <w:top w:val="single" w:sz="4" w:space="0" w:color="auto"/>
              <w:left w:val="nil"/>
              <w:bottom w:val="single" w:sz="4" w:space="0" w:color="auto"/>
              <w:right w:val="single" w:sz="4" w:space="0" w:color="auto"/>
            </w:tcBorders>
            <w:shd w:val="clear" w:color="auto" w:fill="auto"/>
            <w:vAlign w:val="center"/>
          </w:tcPr>
          <w:p w14:paraId="15747B39" w14:textId="3800288E"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0,812</w:t>
            </w:r>
          </w:p>
        </w:tc>
        <w:tc>
          <w:tcPr>
            <w:tcW w:w="311" w:type="pct"/>
            <w:tcBorders>
              <w:top w:val="single" w:sz="4" w:space="0" w:color="auto"/>
              <w:left w:val="nil"/>
              <w:bottom w:val="single" w:sz="4" w:space="0" w:color="auto"/>
              <w:right w:val="single" w:sz="4" w:space="0" w:color="auto"/>
            </w:tcBorders>
            <w:shd w:val="clear" w:color="auto" w:fill="auto"/>
            <w:vAlign w:val="center"/>
          </w:tcPr>
          <w:p w14:paraId="30A801CA" w14:textId="7920AB5F"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ТЭЦ АО «РИР»</w:t>
            </w:r>
          </w:p>
        </w:tc>
      </w:tr>
      <w:tr w:rsidR="004634C6" w:rsidRPr="00FF3B1F" w14:paraId="65B40E42" w14:textId="77777777" w:rsidTr="00983C76">
        <w:trPr>
          <w:gridAfter w:val="7"/>
          <w:wAfter w:w="2176" w:type="pct"/>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3228C9" w14:textId="47B286C9"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36</w:t>
            </w:r>
          </w:p>
        </w:tc>
        <w:tc>
          <w:tcPr>
            <w:tcW w:w="179" w:type="pct"/>
            <w:tcBorders>
              <w:top w:val="single" w:sz="4" w:space="0" w:color="auto"/>
              <w:left w:val="nil"/>
              <w:bottom w:val="single" w:sz="4" w:space="0" w:color="auto"/>
              <w:right w:val="single" w:sz="4" w:space="0" w:color="auto"/>
            </w:tcBorders>
            <w:shd w:val="clear" w:color="auto" w:fill="auto"/>
            <w:vAlign w:val="center"/>
          </w:tcPr>
          <w:p w14:paraId="01537D0B" w14:textId="755B48E7"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ТУ 6-21</w:t>
            </w:r>
          </w:p>
        </w:tc>
        <w:tc>
          <w:tcPr>
            <w:tcW w:w="764" w:type="pct"/>
            <w:tcBorders>
              <w:top w:val="single" w:sz="4" w:space="0" w:color="auto"/>
              <w:left w:val="nil"/>
              <w:bottom w:val="single" w:sz="4" w:space="0" w:color="auto"/>
              <w:right w:val="single" w:sz="4" w:space="0" w:color="auto"/>
            </w:tcBorders>
            <w:shd w:val="clear" w:color="auto" w:fill="auto"/>
            <w:vAlign w:val="center"/>
          </w:tcPr>
          <w:p w14:paraId="4EC4D813" w14:textId="6FB14C0A" w:rsidR="004634C6" w:rsidRPr="004634C6" w:rsidRDefault="004634C6" w:rsidP="004634C6">
            <w:pPr>
              <w:spacing w:line="240" w:lineRule="auto"/>
              <w:ind w:firstLine="0"/>
              <w:jc w:val="left"/>
              <w:rPr>
                <w:sz w:val="20"/>
                <w:szCs w:val="20"/>
              </w:rPr>
            </w:pPr>
            <w:r w:rsidRPr="004634C6">
              <w:rPr>
                <w:sz w:val="20"/>
                <w:szCs w:val="20"/>
              </w:rPr>
              <w:t xml:space="preserve">Здание системы пожаротушения, УР, г. Глазов, </w:t>
            </w:r>
          </w:p>
          <w:p w14:paraId="7AF0B030" w14:textId="70A23B26"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 xml:space="preserve">ул. </w:t>
            </w:r>
            <w:proofErr w:type="spellStart"/>
            <w:r w:rsidRPr="004634C6">
              <w:rPr>
                <w:sz w:val="20"/>
                <w:szCs w:val="20"/>
              </w:rPr>
              <w:t>Пряженникова</w:t>
            </w:r>
            <w:proofErr w:type="spellEnd"/>
            <w:r w:rsidRPr="004634C6">
              <w:rPr>
                <w:sz w:val="20"/>
                <w:szCs w:val="20"/>
              </w:rPr>
              <w:t>, д. 10, стр. 11</w:t>
            </w:r>
          </w:p>
        </w:tc>
        <w:tc>
          <w:tcPr>
            <w:tcW w:w="206" w:type="pct"/>
            <w:tcBorders>
              <w:top w:val="single" w:sz="4" w:space="0" w:color="auto"/>
              <w:left w:val="nil"/>
              <w:bottom w:val="single" w:sz="4" w:space="0" w:color="auto"/>
              <w:right w:val="single" w:sz="4" w:space="0" w:color="auto"/>
            </w:tcBorders>
            <w:shd w:val="clear" w:color="auto" w:fill="auto"/>
            <w:vAlign w:val="center"/>
          </w:tcPr>
          <w:p w14:paraId="7EA40D2F" w14:textId="1AC41060"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27.04.2021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769AB118" w14:textId="6EB4F82E"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ООО ЧОО «Ирбис»</w:t>
            </w:r>
          </w:p>
        </w:tc>
        <w:tc>
          <w:tcPr>
            <w:tcW w:w="204" w:type="pct"/>
            <w:tcBorders>
              <w:top w:val="single" w:sz="4" w:space="0" w:color="auto"/>
              <w:left w:val="nil"/>
              <w:bottom w:val="single" w:sz="4" w:space="0" w:color="auto"/>
              <w:right w:val="single" w:sz="4" w:space="0" w:color="auto"/>
            </w:tcBorders>
            <w:shd w:val="clear" w:color="auto" w:fill="auto"/>
            <w:vAlign w:val="center"/>
          </w:tcPr>
          <w:p w14:paraId="2788CAA6" w14:textId="2FA1FD97"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29.04.2024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45D30F8E" w14:textId="748A4D83" w:rsidR="004634C6" w:rsidRPr="004634C6" w:rsidRDefault="004634C6" w:rsidP="00983C76">
            <w:pPr>
              <w:autoSpaceDE/>
              <w:autoSpaceDN/>
              <w:spacing w:line="240" w:lineRule="auto"/>
              <w:ind w:firstLine="0"/>
              <w:jc w:val="center"/>
              <w:rPr>
                <w:color w:val="000000"/>
                <w:sz w:val="20"/>
                <w:szCs w:val="20"/>
                <w:lang w:bidi="ar-SA"/>
              </w:rPr>
            </w:pPr>
            <w:r w:rsidRPr="004634C6">
              <w:rPr>
                <w:sz w:val="20"/>
                <w:szCs w:val="20"/>
              </w:rPr>
              <w:t>0,026</w:t>
            </w:r>
          </w:p>
        </w:tc>
        <w:tc>
          <w:tcPr>
            <w:tcW w:w="244" w:type="pct"/>
            <w:tcBorders>
              <w:top w:val="single" w:sz="4" w:space="0" w:color="auto"/>
              <w:left w:val="nil"/>
              <w:bottom w:val="single" w:sz="4" w:space="0" w:color="auto"/>
              <w:right w:val="single" w:sz="4" w:space="0" w:color="auto"/>
            </w:tcBorders>
            <w:shd w:val="clear" w:color="auto" w:fill="auto"/>
            <w:vAlign w:val="center"/>
          </w:tcPr>
          <w:p w14:paraId="4D089ED7" w14:textId="78CC9B9D"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0,067</w:t>
            </w:r>
          </w:p>
        </w:tc>
        <w:tc>
          <w:tcPr>
            <w:tcW w:w="311" w:type="pct"/>
            <w:tcBorders>
              <w:top w:val="single" w:sz="4" w:space="0" w:color="auto"/>
              <w:left w:val="nil"/>
              <w:bottom w:val="single" w:sz="4" w:space="0" w:color="auto"/>
              <w:right w:val="single" w:sz="4" w:space="0" w:color="auto"/>
            </w:tcBorders>
            <w:shd w:val="clear" w:color="auto" w:fill="auto"/>
            <w:vAlign w:val="center"/>
          </w:tcPr>
          <w:p w14:paraId="5EC2794B" w14:textId="5C7ACDFE"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lang w:val="en-US"/>
              </w:rPr>
              <w:t>ТЭЦ АО «РИР»</w:t>
            </w:r>
          </w:p>
        </w:tc>
      </w:tr>
      <w:tr w:rsidR="004634C6" w:rsidRPr="00FF3B1F" w14:paraId="70AF2368" w14:textId="77777777" w:rsidTr="00983C76">
        <w:trPr>
          <w:gridAfter w:val="7"/>
          <w:wAfter w:w="2176" w:type="pct"/>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B7E3FC" w14:textId="26E9B1CD"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37</w:t>
            </w:r>
          </w:p>
        </w:tc>
        <w:tc>
          <w:tcPr>
            <w:tcW w:w="179" w:type="pct"/>
            <w:tcBorders>
              <w:top w:val="single" w:sz="4" w:space="0" w:color="auto"/>
              <w:left w:val="nil"/>
              <w:bottom w:val="single" w:sz="4" w:space="0" w:color="auto"/>
              <w:right w:val="single" w:sz="4" w:space="0" w:color="auto"/>
            </w:tcBorders>
            <w:shd w:val="clear" w:color="auto" w:fill="auto"/>
            <w:vAlign w:val="center"/>
          </w:tcPr>
          <w:p w14:paraId="4AB1ED93" w14:textId="6E3D8221"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ТУ 10-21</w:t>
            </w:r>
          </w:p>
        </w:tc>
        <w:tc>
          <w:tcPr>
            <w:tcW w:w="764" w:type="pct"/>
            <w:tcBorders>
              <w:top w:val="single" w:sz="4" w:space="0" w:color="auto"/>
              <w:left w:val="nil"/>
              <w:bottom w:val="single" w:sz="4" w:space="0" w:color="auto"/>
              <w:right w:val="single" w:sz="4" w:space="0" w:color="auto"/>
            </w:tcBorders>
            <w:shd w:val="clear" w:color="auto" w:fill="auto"/>
            <w:vAlign w:val="center"/>
          </w:tcPr>
          <w:p w14:paraId="26F3EEA1" w14:textId="48B62BAA"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Центр культурного развития в г. Глазове</w:t>
            </w:r>
          </w:p>
        </w:tc>
        <w:tc>
          <w:tcPr>
            <w:tcW w:w="206" w:type="pct"/>
            <w:tcBorders>
              <w:top w:val="single" w:sz="4" w:space="0" w:color="auto"/>
              <w:left w:val="nil"/>
              <w:bottom w:val="single" w:sz="4" w:space="0" w:color="auto"/>
              <w:right w:val="single" w:sz="4" w:space="0" w:color="auto"/>
            </w:tcBorders>
            <w:shd w:val="clear" w:color="auto" w:fill="auto"/>
            <w:vAlign w:val="center"/>
          </w:tcPr>
          <w:p w14:paraId="7716623D" w14:textId="0FB60662"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lang w:val="ro-RO"/>
              </w:rPr>
              <w:t>24.05.2021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30C3B081" w14:textId="551F871C"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Управление архитектуры</w:t>
            </w:r>
          </w:p>
        </w:tc>
        <w:tc>
          <w:tcPr>
            <w:tcW w:w="204" w:type="pct"/>
            <w:tcBorders>
              <w:top w:val="single" w:sz="4" w:space="0" w:color="auto"/>
              <w:left w:val="nil"/>
              <w:bottom w:val="single" w:sz="4" w:space="0" w:color="auto"/>
              <w:right w:val="single" w:sz="4" w:space="0" w:color="auto"/>
            </w:tcBorders>
            <w:shd w:val="clear" w:color="auto" w:fill="auto"/>
            <w:vAlign w:val="center"/>
          </w:tcPr>
          <w:p w14:paraId="5E56FF61" w14:textId="358F2F24"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26.05.2024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4A90271F" w14:textId="5110361E" w:rsidR="004634C6" w:rsidRPr="004634C6" w:rsidRDefault="004634C6" w:rsidP="00983C76">
            <w:pPr>
              <w:autoSpaceDE/>
              <w:autoSpaceDN/>
              <w:spacing w:line="240" w:lineRule="auto"/>
              <w:ind w:firstLine="0"/>
              <w:jc w:val="center"/>
              <w:rPr>
                <w:color w:val="000000"/>
                <w:sz w:val="20"/>
                <w:szCs w:val="20"/>
                <w:lang w:bidi="ar-SA"/>
              </w:rPr>
            </w:pPr>
            <w:r w:rsidRPr="004634C6">
              <w:rPr>
                <w:sz w:val="20"/>
                <w:szCs w:val="20"/>
              </w:rPr>
              <w:t>0,383</w:t>
            </w:r>
          </w:p>
        </w:tc>
        <w:tc>
          <w:tcPr>
            <w:tcW w:w="244" w:type="pct"/>
            <w:tcBorders>
              <w:top w:val="single" w:sz="4" w:space="0" w:color="auto"/>
              <w:left w:val="nil"/>
              <w:bottom w:val="single" w:sz="4" w:space="0" w:color="auto"/>
              <w:right w:val="single" w:sz="4" w:space="0" w:color="auto"/>
            </w:tcBorders>
            <w:shd w:val="clear" w:color="auto" w:fill="auto"/>
            <w:vAlign w:val="center"/>
          </w:tcPr>
          <w:p w14:paraId="1739A5E8" w14:textId="75F90605"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0,993</w:t>
            </w:r>
          </w:p>
        </w:tc>
        <w:tc>
          <w:tcPr>
            <w:tcW w:w="311" w:type="pct"/>
            <w:tcBorders>
              <w:top w:val="single" w:sz="4" w:space="0" w:color="auto"/>
              <w:left w:val="nil"/>
              <w:bottom w:val="single" w:sz="4" w:space="0" w:color="auto"/>
              <w:right w:val="single" w:sz="4" w:space="0" w:color="auto"/>
            </w:tcBorders>
            <w:shd w:val="clear" w:color="auto" w:fill="auto"/>
            <w:vAlign w:val="center"/>
          </w:tcPr>
          <w:p w14:paraId="199E805D" w14:textId="6D68E7F2"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lang w:val="en-US"/>
              </w:rPr>
              <w:t>ТЭЦ АО «РИР»</w:t>
            </w:r>
          </w:p>
        </w:tc>
      </w:tr>
      <w:tr w:rsidR="004634C6" w:rsidRPr="00FF3B1F" w14:paraId="76200C54" w14:textId="77777777" w:rsidTr="00983C76">
        <w:trPr>
          <w:gridAfter w:val="7"/>
          <w:wAfter w:w="2176" w:type="pct"/>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EE52C2" w14:textId="6E56C4B6"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38</w:t>
            </w:r>
          </w:p>
        </w:tc>
        <w:tc>
          <w:tcPr>
            <w:tcW w:w="179" w:type="pct"/>
            <w:tcBorders>
              <w:top w:val="single" w:sz="4" w:space="0" w:color="auto"/>
              <w:left w:val="nil"/>
              <w:bottom w:val="single" w:sz="4" w:space="0" w:color="auto"/>
              <w:right w:val="single" w:sz="4" w:space="0" w:color="auto"/>
            </w:tcBorders>
            <w:shd w:val="clear" w:color="auto" w:fill="auto"/>
            <w:vAlign w:val="center"/>
          </w:tcPr>
          <w:p w14:paraId="16E98743" w14:textId="6C9731F6"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ТУ 15-21</w:t>
            </w:r>
          </w:p>
        </w:tc>
        <w:tc>
          <w:tcPr>
            <w:tcW w:w="764" w:type="pct"/>
            <w:tcBorders>
              <w:top w:val="single" w:sz="4" w:space="0" w:color="auto"/>
              <w:left w:val="nil"/>
              <w:bottom w:val="single" w:sz="4" w:space="0" w:color="auto"/>
              <w:right w:val="single" w:sz="4" w:space="0" w:color="auto"/>
            </w:tcBorders>
            <w:shd w:val="clear" w:color="auto" w:fill="auto"/>
            <w:vAlign w:val="center"/>
          </w:tcPr>
          <w:p w14:paraId="7F649EBA" w14:textId="77777777" w:rsidR="004634C6" w:rsidRPr="004634C6" w:rsidRDefault="004634C6" w:rsidP="004634C6">
            <w:pPr>
              <w:spacing w:line="240" w:lineRule="auto"/>
              <w:ind w:firstLine="0"/>
              <w:jc w:val="left"/>
              <w:rPr>
                <w:sz w:val="20"/>
                <w:szCs w:val="20"/>
              </w:rPr>
            </w:pPr>
            <w:r w:rsidRPr="004634C6">
              <w:rPr>
                <w:sz w:val="20"/>
                <w:szCs w:val="20"/>
              </w:rPr>
              <w:t xml:space="preserve">Гараж, УР, г. Глазов, </w:t>
            </w:r>
          </w:p>
          <w:p w14:paraId="17F6E451" w14:textId="522A4938"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ул. Белова, д.3</w:t>
            </w:r>
          </w:p>
        </w:tc>
        <w:tc>
          <w:tcPr>
            <w:tcW w:w="206" w:type="pct"/>
            <w:tcBorders>
              <w:top w:val="single" w:sz="4" w:space="0" w:color="auto"/>
              <w:left w:val="nil"/>
              <w:bottom w:val="single" w:sz="4" w:space="0" w:color="auto"/>
              <w:right w:val="single" w:sz="4" w:space="0" w:color="auto"/>
            </w:tcBorders>
            <w:shd w:val="clear" w:color="auto" w:fill="auto"/>
            <w:vAlign w:val="center"/>
          </w:tcPr>
          <w:p w14:paraId="75A1BC22" w14:textId="3B47C8BA"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lang w:val="ro-RO"/>
              </w:rPr>
              <w:t>14.07.2021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58BB53D8" w14:textId="4BEC6A2D"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shd w:val="clear" w:color="auto" w:fill="FFFFFF"/>
              </w:rPr>
              <w:t>ОООО «МСУ — 58»</w:t>
            </w:r>
          </w:p>
        </w:tc>
        <w:tc>
          <w:tcPr>
            <w:tcW w:w="204" w:type="pct"/>
            <w:tcBorders>
              <w:top w:val="single" w:sz="4" w:space="0" w:color="auto"/>
              <w:left w:val="nil"/>
              <w:bottom w:val="single" w:sz="4" w:space="0" w:color="auto"/>
              <w:right w:val="single" w:sz="4" w:space="0" w:color="auto"/>
            </w:tcBorders>
            <w:shd w:val="clear" w:color="auto" w:fill="auto"/>
            <w:vAlign w:val="center"/>
          </w:tcPr>
          <w:p w14:paraId="258C6A19" w14:textId="47B21BAF"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30.07.2024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16CF18C0" w14:textId="16DCF287" w:rsidR="004634C6" w:rsidRPr="004634C6" w:rsidRDefault="004634C6" w:rsidP="00983C76">
            <w:pPr>
              <w:autoSpaceDE/>
              <w:autoSpaceDN/>
              <w:spacing w:line="240" w:lineRule="auto"/>
              <w:ind w:firstLine="0"/>
              <w:jc w:val="center"/>
              <w:rPr>
                <w:color w:val="000000"/>
                <w:sz w:val="20"/>
                <w:szCs w:val="20"/>
                <w:lang w:bidi="ar-SA"/>
              </w:rPr>
            </w:pPr>
            <w:r w:rsidRPr="004634C6">
              <w:rPr>
                <w:sz w:val="20"/>
                <w:szCs w:val="20"/>
              </w:rPr>
              <w:t>0,038</w:t>
            </w:r>
          </w:p>
        </w:tc>
        <w:tc>
          <w:tcPr>
            <w:tcW w:w="244" w:type="pct"/>
            <w:tcBorders>
              <w:top w:val="single" w:sz="4" w:space="0" w:color="auto"/>
              <w:left w:val="nil"/>
              <w:bottom w:val="single" w:sz="4" w:space="0" w:color="auto"/>
              <w:right w:val="single" w:sz="4" w:space="0" w:color="auto"/>
            </w:tcBorders>
            <w:shd w:val="clear" w:color="auto" w:fill="auto"/>
            <w:vAlign w:val="center"/>
          </w:tcPr>
          <w:p w14:paraId="21F54529" w14:textId="3550D260"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0,074</w:t>
            </w:r>
          </w:p>
        </w:tc>
        <w:tc>
          <w:tcPr>
            <w:tcW w:w="311" w:type="pct"/>
            <w:tcBorders>
              <w:top w:val="single" w:sz="4" w:space="0" w:color="auto"/>
              <w:left w:val="nil"/>
              <w:bottom w:val="single" w:sz="4" w:space="0" w:color="auto"/>
              <w:right w:val="single" w:sz="4" w:space="0" w:color="auto"/>
            </w:tcBorders>
            <w:shd w:val="clear" w:color="auto" w:fill="auto"/>
            <w:vAlign w:val="center"/>
          </w:tcPr>
          <w:p w14:paraId="596AED57" w14:textId="78A38297"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ТЭЦ АО «РИР»</w:t>
            </w:r>
          </w:p>
        </w:tc>
      </w:tr>
      <w:tr w:rsidR="004634C6" w:rsidRPr="00FF3B1F" w14:paraId="0497C0E6" w14:textId="4308E92F"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85D7AB" w14:textId="11C55FA6"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39</w:t>
            </w:r>
          </w:p>
        </w:tc>
        <w:tc>
          <w:tcPr>
            <w:tcW w:w="179" w:type="pct"/>
            <w:tcBorders>
              <w:top w:val="single" w:sz="4" w:space="0" w:color="auto"/>
              <w:left w:val="nil"/>
              <w:bottom w:val="single" w:sz="4" w:space="0" w:color="auto"/>
              <w:right w:val="single" w:sz="4" w:space="0" w:color="auto"/>
            </w:tcBorders>
            <w:shd w:val="clear" w:color="auto" w:fill="auto"/>
            <w:vAlign w:val="center"/>
          </w:tcPr>
          <w:p w14:paraId="17AF9D34" w14:textId="33D5D344"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ТУ 19-21</w:t>
            </w:r>
          </w:p>
        </w:tc>
        <w:tc>
          <w:tcPr>
            <w:tcW w:w="764" w:type="pct"/>
            <w:tcBorders>
              <w:top w:val="single" w:sz="4" w:space="0" w:color="auto"/>
              <w:left w:val="nil"/>
              <w:bottom w:val="single" w:sz="4" w:space="0" w:color="auto"/>
              <w:right w:val="single" w:sz="4" w:space="0" w:color="auto"/>
            </w:tcBorders>
            <w:shd w:val="clear" w:color="auto" w:fill="auto"/>
            <w:vAlign w:val="center"/>
          </w:tcPr>
          <w:p w14:paraId="2D16ADA6" w14:textId="77777777" w:rsidR="004634C6" w:rsidRPr="004634C6" w:rsidRDefault="004634C6" w:rsidP="004634C6">
            <w:pPr>
              <w:spacing w:line="240" w:lineRule="auto"/>
              <w:ind w:firstLine="0"/>
              <w:jc w:val="left"/>
              <w:rPr>
                <w:sz w:val="20"/>
                <w:szCs w:val="20"/>
              </w:rPr>
            </w:pPr>
            <w:proofErr w:type="spellStart"/>
            <w:r w:rsidRPr="004634C6">
              <w:rPr>
                <w:sz w:val="20"/>
                <w:szCs w:val="20"/>
              </w:rPr>
              <w:t>Офисно</w:t>
            </w:r>
            <w:proofErr w:type="spellEnd"/>
            <w:r w:rsidRPr="004634C6">
              <w:rPr>
                <w:sz w:val="20"/>
                <w:szCs w:val="20"/>
              </w:rPr>
              <w:t xml:space="preserve">-торговый блок в здании № 5, УР, г. Глазов, </w:t>
            </w:r>
          </w:p>
          <w:p w14:paraId="472EA4D0" w14:textId="5A1079E4"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 xml:space="preserve">ул. </w:t>
            </w:r>
            <w:proofErr w:type="spellStart"/>
            <w:r w:rsidRPr="004634C6">
              <w:rPr>
                <w:sz w:val="20"/>
                <w:szCs w:val="20"/>
              </w:rPr>
              <w:t>Пряженникова</w:t>
            </w:r>
            <w:proofErr w:type="spellEnd"/>
            <w:r w:rsidRPr="004634C6">
              <w:rPr>
                <w:sz w:val="20"/>
                <w:szCs w:val="20"/>
              </w:rPr>
              <w:t>, д. 63а, строение 4</w:t>
            </w:r>
          </w:p>
        </w:tc>
        <w:tc>
          <w:tcPr>
            <w:tcW w:w="206" w:type="pct"/>
            <w:tcBorders>
              <w:top w:val="single" w:sz="4" w:space="0" w:color="auto"/>
              <w:left w:val="nil"/>
              <w:bottom w:val="single" w:sz="4" w:space="0" w:color="auto"/>
              <w:right w:val="single" w:sz="4" w:space="0" w:color="auto"/>
            </w:tcBorders>
            <w:shd w:val="clear" w:color="auto" w:fill="auto"/>
            <w:vAlign w:val="center"/>
          </w:tcPr>
          <w:p w14:paraId="63759FFE" w14:textId="45210FB2"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28.07.2021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206400C6" w14:textId="77777777" w:rsidR="004634C6" w:rsidRPr="004634C6" w:rsidRDefault="004634C6" w:rsidP="004634C6">
            <w:pPr>
              <w:pStyle w:val="2"/>
              <w:tabs>
                <w:tab w:val="left" w:pos="0"/>
              </w:tabs>
              <w:snapToGrid w:val="0"/>
              <w:spacing w:line="240" w:lineRule="auto"/>
              <w:ind w:left="0" w:firstLine="0"/>
              <w:jc w:val="left"/>
              <w:rPr>
                <w:b w:val="0"/>
                <w:color w:val="000000"/>
                <w:sz w:val="20"/>
                <w:szCs w:val="20"/>
                <w:shd w:val="clear" w:color="auto" w:fill="FFFFFF"/>
                <w:lang w:val="en-GB"/>
              </w:rPr>
            </w:pPr>
            <w:proofErr w:type="spellStart"/>
            <w:r w:rsidRPr="004634C6">
              <w:rPr>
                <w:b w:val="0"/>
                <w:color w:val="000000"/>
                <w:sz w:val="20"/>
                <w:szCs w:val="20"/>
                <w:shd w:val="clear" w:color="auto" w:fill="FFFFFF"/>
                <w:lang w:val="en-GB"/>
              </w:rPr>
              <w:t>Галимуллин</w:t>
            </w:r>
            <w:proofErr w:type="spellEnd"/>
            <w:r w:rsidRPr="004634C6">
              <w:rPr>
                <w:b w:val="0"/>
                <w:color w:val="000000"/>
                <w:sz w:val="20"/>
                <w:szCs w:val="20"/>
                <w:shd w:val="clear" w:color="auto" w:fill="FFFFFF"/>
                <w:lang w:val="en-GB"/>
              </w:rPr>
              <w:t xml:space="preserve"> </w:t>
            </w:r>
            <w:proofErr w:type="spellStart"/>
            <w:r w:rsidRPr="004634C6">
              <w:rPr>
                <w:b w:val="0"/>
                <w:color w:val="000000"/>
                <w:sz w:val="20"/>
                <w:szCs w:val="20"/>
                <w:shd w:val="clear" w:color="auto" w:fill="FFFFFF"/>
                <w:lang w:val="en-GB"/>
              </w:rPr>
              <w:t>Валентин</w:t>
            </w:r>
            <w:proofErr w:type="spellEnd"/>
            <w:r w:rsidRPr="004634C6">
              <w:rPr>
                <w:b w:val="0"/>
                <w:color w:val="000000"/>
                <w:sz w:val="20"/>
                <w:szCs w:val="20"/>
                <w:shd w:val="clear" w:color="auto" w:fill="FFFFFF"/>
                <w:lang w:val="en-GB"/>
              </w:rPr>
              <w:t xml:space="preserve"> </w:t>
            </w:r>
            <w:proofErr w:type="spellStart"/>
            <w:r w:rsidRPr="004634C6">
              <w:rPr>
                <w:b w:val="0"/>
                <w:color w:val="000000"/>
                <w:sz w:val="20"/>
                <w:szCs w:val="20"/>
                <w:shd w:val="clear" w:color="auto" w:fill="FFFFFF"/>
                <w:lang w:val="en-GB"/>
              </w:rPr>
              <w:t>Хакимзянович</w:t>
            </w:r>
            <w:proofErr w:type="spellEnd"/>
          </w:p>
          <w:p w14:paraId="3287CAB6" w14:textId="77777777" w:rsidR="004634C6" w:rsidRPr="004634C6" w:rsidRDefault="004634C6" w:rsidP="004634C6">
            <w:pPr>
              <w:autoSpaceDE/>
              <w:autoSpaceDN/>
              <w:spacing w:line="240" w:lineRule="auto"/>
              <w:ind w:firstLine="0"/>
              <w:jc w:val="left"/>
              <w:rPr>
                <w:color w:val="000000"/>
                <w:sz w:val="20"/>
                <w:szCs w:val="20"/>
                <w:lang w:bidi="ar-SA"/>
              </w:rPr>
            </w:pPr>
          </w:p>
        </w:tc>
        <w:tc>
          <w:tcPr>
            <w:tcW w:w="204" w:type="pct"/>
            <w:tcBorders>
              <w:top w:val="single" w:sz="4" w:space="0" w:color="auto"/>
              <w:left w:val="nil"/>
              <w:bottom w:val="single" w:sz="4" w:space="0" w:color="auto"/>
              <w:right w:val="single" w:sz="4" w:space="0" w:color="auto"/>
            </w:tcBorders>
            <w:shd w:val="clear" w:color="auto" w:fill="auto"/>
            <w:vAlign w:val="center"/>
          </w:tcPr>
          <w:p w14:paraId="1E787020" w14:textId="377E6EFE"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24.08.2024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0D724475" w14:textId="0874CF8F" w:rsidR="004634C6" w:rsidRPr="004634C6" w:rsidRDefault="004634C6" w:rsidP="00983C76">
            <w:pPr>
              <w:autoSpaceDE/>
              <w:autoSpaceDN/>
              <w:spacing w:line="240" w:lineRule="auto"/>
              <w:ind w:firstLine="0"/>
              <w:jc w:val="center"/>
              <w:rPr>
                <w:color w:val="000000"/>
                <w:sz w:val="20"/>
                <w:szCs w:val="20"/>
                <w:lang w:bidi="ar-SA"/>
              </w:rPr>
            </w:pPr>
            <w:r w:rsidRPr="004634C6">
              <w:rPr>
                <w:sz w:val="20"/>
                <w:szCs w:val="20"/>
              </w:rPr>
              <w:t>0,035</w:t>
            </w:r>
          </w:p>
        </w:tc>
        <w:tc>
          <w:tcPr>
            <w:tcW w:w="244" w:type="pct"/>
            <w:tcBorders>
              <w:top w:val="single" w:sz="4" w:space="0" w:color="auto"/>
              <w:left w:val="nil"/>
              <w:bottom w:val="single" w:sz="4" w:space="0" w:color="auto"/>
              <w:right w:val="single" w:sz="4" w:space="0" w:color="auto"/>
            </w:tcBorders>
            <w:shd w:val="clear" w:color="auto" w:fill="auto"/>
            <w:vAlign w:val="center"/>
          </w:tcPr>
          <w:p w14:paraId="73B90542" w14:textId="044B46CB"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0,091</w:t>
            </w:r>
          </w:p>
        </w:tc>
        <w:tc>
          <w:tcPr>
            <w:tcW w:w="311" w:type="pct"/>
            <w:tcBorders>
              <w:top w:val="single" w:sz="4" w:space="0" w:color="auto"/>
              <w:left w:val="nil"/>
              <w:bottom w:val="single" w:sz="4" w:space="0" w:color="auto"/>
              <w:right w:val="single" w:sz="4" w:space="0" w:color="auto"/>
            </w:tcBorders>
            <w:shd w:val="clear" w:color="auto" w:fill="auto"/>
            <w:vAlign w:val="center"/>
          </w:tcPr>
          <w:p w14:paraId="1C0B9D21" w14:textId="56E782CE"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ТЭЦ АО «РИР»</w:t>
            </w:r>
          </w:p>
        </w:tc>
        <w:tc>
          <w:tcPr>
            <w:tcW w:w="311" w:type="pct"/>
            <w:vAlign w:val="center"/>
          </w:tcPr>
          <w:p w14:paraId="47E682B8" w14:textId="77777777" w:rsidR="004634C6" w:rsidRPr="00FF3B1F" w:rsidRDefault="004634C6">
            <w:pPr>
              <w:widowControl w:val="0"/>
              <w:spacing w:line="240" w:lineRule="auto"/>
              <w:ind w:firstLine="0"/>
              <w:jc w:val="left"/>
            </w:pPr>
          </w:p>
        </w:tc>
        <w:tc>
          <w:tcPr>
            <w:tcW w:w="311" w:type="pct"/>
            <w:vAlign w:val="center"/>
          </w:tcPr>
          <w:p w14:paraId="7131B418" w14:textId="77777777" w:rsidR="004634C6" w:rsidRPr="00FF3B1F" w:rsidRDefault="004634C6">
            <w:pPr>
              <w:widowControl w:val="0"/>
              <w:spacing w:line="240" w:lineRule="auto"/>
              <w:ind w:firstLine="0"/>
              <w:jc w:val="left"/>
            </w:pPr>
          </w:p>
        </w:tc>
        <w:tc>
          <w:tcPr>
            <w:tcW w:w="311" w:type="pct"/>
            <w:vAlign w:val="center"/>
          </w:tcPr>
          <w:p w14:paraId="1AD6E219" w14:textId="77777777" w:rsidR="004634C6" w:rsidRPr="00FF3B1F" w:rsidRDefault="004634C6">
            <w:pPr>
              <w:widowControl w:val="0"/>
              <w:spacing w:line="240" w:lineRule="auto"/>
              <w:ind w:firstLine="0"/>
              <w:jc w:val="left"/>
            </w:pPr>
          </w:p>
        </w:tc>
        <w:tc>
          <w:tcPr>
            <w:tcW w:w="311" w:type="pct"/>
            <w:vAlign w:val="center"/>
          </w:tcPr>
          <w:p w14:paraId="40ACA9C8" w14:textId="77777777" w:rsidR="004634C6" w:rsidRPr="00FF3B1F" w:rsidRDefault="004634C6">
            <w:pPr>
              <w:widowControl w:val="0"/>
              <w:spacing w:line="240" w:lineRule="auto"/>
              <w:ind w:firstLine="0"/>
              <w:jc w:val="left"/>
            </w:pPr>
          </w:p>
        </w:tc>
        <w:tc>
          <w:tcPr>
            <w:tcW w:w="311" w:type="pct"/>
            <w:vAlign w:val="center"/>
          </w:tcPr>
          <w:p w14:paraId="3AFA292F" w14:textId="77777777" w:rsidR="004634C6" w:rsidRPr="00FF3B1F" w:rsidRDefault="004634C6">
            <w:pPr>
              <w:widowControl w:val="0"/>
              <w:spacing w:line="240" w:lineRule="auto"/>
              <w:ind w:firstLine="0"/>
              <w:jc w:val="left"/>
            </w:pPr>
          </w:p>
        </w:tc>
        <w:tc>
          <w:tcPr>
            <w:tcW w:w="311" w:type="pct"/>
            <w:vAlign w:val="center"/>
          </w:tcPr>
          <w:p w14:paraId="2A0ACD83" w14:textId="77777777" w:rsidR="004634C6" w:rsidRPr="00FF3B1F" w:rsidRDefault="004634C6">
            <w:pPr>
              <w:widowControl w:val="0"/>
              <w:spacing w:line="240" w:lineRule="auto"/>
              <w:ind w:firstLine="0"/>
              <w:jc w:val="left"/>
            </w:pPr>
          </w:p>
        </w:tc>
        <w:tc>
          <w:tcPr>
            <w:tcW w:w="311" w:type="pct"/>
            <w:vAlign w:val="center"/>
          </w:tcPr>
          <w:p w14:paraId="7B7AE178" w14:textId="77777777" w:rsidR="004634C6" w:rsidRPr="00FF3B1F" w:rsidRDefault="004634C6">
            <w:pPr>
              <w:widowControl w:val="0"/>
              <w:spacing w:line="240" w:lineRule="auto"/>
              <w:ind w:firstLine="0"/>
              <w:jc w:val="left"/>
            </w:pPr>
          </w:p>
        </w:tc>
      </w:tr>
      <w:tr w:rsidR="004634C6" w:rsidRPr="00FF3B1F" w14:paraId="5B7B706E" w14:textId="3428B25A"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CFFD16" w14:textId="5BF31B93"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40</w:t>
            </w:r>
          </w:p>
        </w:tc>
        <w:tc>
          <w:tcPr>
            <w:tcW w:w="179" w:type="pct"/>
            <w:tcBorders>
              <w:top w:val="single" w:sz="4" w:space="0" w:color="auto"/>
              <w:left w:val="nil"/>
              <w:bottom w:val="single" w:sz="4" w:space="0" w:color="auto"/>
              <w:right w:val="single" w:sz="4" w:space="0" w:color="auto"/>
            </w:tcBorders>
            <w:shd w:val="clear" w:color="auto" w:fill="auto"/>
            <w:vAlign w:val="center"/>
          </w:tcPr>
          <w:p w14:paraId="622D2469" w14:textId="0A92075C"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ТУ-20-21</w:t>
            </w:r>
          </w:p>
        </w:tc>
        <w:tc>
          <w:tcPr>
            <w:tcW w:w="764" w:type="pct"/>
            <w:tcBorders>
              <w:top w:val="single" w:sz="4" w:space="0" w:color="auto"/>
              <w:left w:val="nil"/>
              <w:bottom w:val="single" w:sz="4" w:space="0" w:color="auto"/>
              <w:right w:val="single" w:sz="4" w:space="0" w:color="auto"/>
            </w:tcBorders>
            <w:shd w:val="clear" w:color="auto" w:fill="auto"/>
            <w:vAlign w:val="center"/>
          </w:tcPr>
          <w:p w14:paraId="1F3104D4" w14:textId="77777777" w:rsidR="004634C6" w:rsidRPr="004634C6" w:rsidRDefault="004634C6" w:rsidP="004634C6">
            <w:pPr>
              <w:spacing w:line="240" w:lineRule="auto"/>
              <w:ind w:firstLine="0"/>
              <w:jc w:val="left"/>
              <w:rPr>
                <w:sz w:val="20"/>
                <w:szCs w:val="20"/>
              </w:rPr>
            </w:pPr>
            <w:r w:rsidRPr="004634C6">
              <w:rPr>
                <w:sz w:val="20"/>
                <w:szCs w:val="20"/>
              </w:rPr>
              <w:t xml:space="preserve">Склад негорючих материалов, УР, </w:t>
            </w:r>
          </w:p>
          <w:p w14:paraId="78DAADCD" w14:textId="3692F988"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г. Глазов, пер. Тупиковый, д. 8</w:t>
            </w:r>
          </w:p>
        </w:tc>
        <w:tc>
          <w:tcPr>
            <w:tcW w:w="206" w:type="pct"/>
            <w:tcBorders>
              <w:top w:val="single" w:sz="4" w:space="0" w:color="auto"/>
              <w:left w:val="nil"/>
              <w:bottom w:val="single" w:sz="4" w:space="0" w:color="auto"/>
              <w:right w:val="single" w:sz="4" w:space="0" w:color="auto"/>
            </w:tcBorders>
            <w:shd w:val="clear" w:color="auto" w:fill="auto"/>
            <w:vAlign w:val="center"/>
          </w:tcPr>
          <w:p w14:paraId="784A939F" w14:textId="3F7B98F1"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21.09.2021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600E283B" w14:textId="03A73AC8" w:rsidR="004634C6" w:rsidRPr="004634C6" w:rsidRDefault="004634C6" w:rsidP="004634C6">
            <w:pPr>
              <w:autoSpaceDE/>
              <w:autoSpaceDN/>
              <w:spacing w:line="240" w:lineRule="auto"/>
              <w:ind w:firstLine="0"/>
              <w:jc w:val="left"/>
              <w:rPr>
                <w:color w:val="000000"/>
                <w:sz w:val="20"/>
                <w:szCs w:val="20"/>
                <w:lang w:bidi="ar-SA"/>
              </w:rPr>
            </w:pPr>
            <w:proofErr w:type="spellStart"/>
            <w:r w:rsidRPr="004634C6">
              <w:rPr>
                <w:color w:val="000000"/>
                <w:sz w:val="20"/>
                <w:szCs w:val="20"/>
                <w:shd w:val="clear" w:color="auto" w:fill="FFFFFF"/>
              </w:rPr>
              <w:t>Бушмелев</w:t>
            </w:r>
            <w:proofErr w:type="spellEnd"/>
            <w:r w:rsidRPr="004634C6">
              <w:rPr>
                <w:color w:val="000000"/>
                <w:sz w:val="20"/>
                <w:szCs w:val="20"/>
                <w:shd w:val="clear" w:color="auto" w:fill="FFFFFF"/>
              </w:rPr>
              <w:t xml:space="preserve"> Вячеслав Александрович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1A2A47D0" w14:textId="4186CD58"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11.10.2024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6311AB03" w14:textId="6B8075C5" w:rsidR="004634C6" w:rsidRPr="004634C6" w:rsidRDefault="004634C6" w:rsidP="00983C76">
            <w:pPr>
              <w:autoSpaceDE/>
              <w:autoSpaceDN/>
              <w:spacing w:line="240" w:lineRule="auto"/>
              <w:ind w:firstLine="0"/>
              <w:jc w:val="center"/>
              <w:rPr>
                <w:color w:val="000000"/>
                <w:sz w:val="20"/>
                <w:szCs w:val="20"/>
                <w:lang w:bidi="ar-SA"/>
              </w:rPr>
            </w:pPr>
            <w:r w:rsidRPr="004634C6">
              <w:rPr>
                <w:sz w:val="20"/>
                <w:szCs w:val="20"/>
              </w:rPr>
              <w:t>0,091</w:t>
            </w:r>
          </w:p>
        </w:tc>
        <w:tc>
          <w:tcPr>
            <w:tcW w:w="244" w:type="pct"/>
            <w:tcBorders>
              <w:top w:val="single" w:sz="4" w:space="0" w:color="auto"/>
              <w:left w:val="nil"/>
              <w:bottom w:val="single" w:sz="4" w:space="0" w:color="auto"/>
              <w:right w:val="single" w:sz="4" w:space="0" w:color="auto"/>
            </w:tcBorders>
            <w:shd w:val="clear" w:color="auto" w:fill="auto"/>
            <w:vAlign w:val="center"/>
          </w:tcPr>
          <w:p w14:paraId="37DA71A0" w14:textId="3A32E760"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0,209</w:t>
            </w:r>
          </w:p>
        </w:tc>
        <w:tc>
          <w:tcPr>
            <w:tcW w:w="311" w:type="pct"/>
            <w:tcBorders>
              <w:top w:val="single" w:sz="4" w:space="0" w:color="auto"/>
              <w:left w:val="nil"/>
              <w:bottom w:val="single" w:sz="4" w:space="0" w:color="auto"/>
              <w:right w:val="single" w:sz="4" w:space="0" w:color="auto"/>
            </w:tcBorders>
            <w:shd w:val="clear" w:color="auto" w:fill="auto"/>
            <w:vAlign w:val="center"/>
          </w:tcPr>
          <w:p w14:paraId="5245D14E" w14:textId="4DE31B6D"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ТЭЦ АО «РИР»</w:t>
            </w:r>
          </w:p>
        </w:tc>
        <w:tc>
          <w:tcPr>
            <w:tcW w:w="311" w:type="pct"/>
            <w:vAlign w:val="center"/>
          </w:tcPr>
          <w:p w14:paraId="184F06FB" w14:textId="77777777" w:rsidR="004634C6" w:rsidRPr="00FF3B1F" w:rsidRDefault="004634C6">
            <w:pPr>
              <w:widowControl w:val="0"/>
              <w:spacing w:line="240" w:lineRule="auto"/>
              <w:ind w:firstLine="0"/>
              <w:jc w:val="left"/>
            </w:pPr>
          </w:p>
        </w:tc>
        <w:tc>
          <w:tcPr>
            <w:tcW w:w="311" w:type="pct"/>
            <w:vAlign w:val="center"/>
          </w:tcPr>
          <w:p w14:paraId="2ACB8E52" w14:textId="77777777" w:rsidR="004634C6" w:rsidRPr="00FF3B1F" w:rsidRDefault="004634C6">
            <w:pPr>
              <w:widowControl w:val="0"/>
              <w:spacing w:line="240" w:lineRule="auto"/>
              <w:ind w:firstLine="0"/>
              <w:jc w:val="left"/>
            </w:pPr>
          </w:p>
        </w:tc>
        <w:tc>
          <w:tcPr>
            <w:tcW w:w="311" w:type="pct"/>
            <w:vAlign w:val="center"/>
          </w:tcPr>
          <w:p w14:paraId="5E1FB009" w14:textId="77777777" w:rsidR="004634C6" w:rsidRPr="00FF3B1F" w:rsidRDefault="004634C6">
            <w:pPr>
              <w:widowControl w:val="0"/>
              <w:spacing w:line="240" w:lineRule="auto"/>
              <w:ind w:firstLine="0"/>
              <w:jc w:val="left"/>
            </w:pPr>
          </w:p>
        </w:tc>
        <w:tc>
          <w:tcPr>
            <w:tcW w:w="311" w:type="pct"/>
            <w:vAlign w:val="center"/>
          </w:tcPr>
          <w:p w14:paraId="00B137B8" w14:textId="77777777" w:rsidR="004634C6" w:rsidRPr="00FF3B1F" w:rsidRDefault="004634C6">
            <w:pPr>
              <w:widowControl w:val="0"/>
              <w:spacing w:line="240" w:lineRule="auto"/>
              <w:ind w:firstLine="0"/>
              <w:jc w:val="left"/>
            </w:pPr>
          </w:p>
        </w:tc>
        <w:tc>
          <w:tcPr>
            <w:tcW w:w="311" w:type="pct"/>
            <w:vAlign w:val="center"/>
          </w:tcPr>
          <w:p w14:paraId="29B33748" w14:textId="77777777" w:rsidR="004634C6" w:rsidRPr="00FF3B1F" w:rsidRDefault="004634C6">
            <w:pPr>
              <w:widowControl w:val="0"/>
              <w:spacing w:line="240" w:lineRule="auto"/>
              <w:ind w:firstLine="0"/>
              <w:jc w:val="left"/>
            </w:pPr>
          </w:p>
        </w:tc>
        <w:tc>
          <w:tcPr>
            <w:tcW w:w="311" w:type="pct"/>
            <w:vAlign w:val="center"/>
          </w:tcPr>
          <w:p w14:paraId="5B5C89CA" w14:textId="77777777" w:rsidR="004634C6" w:rsidRPr="00FF3B1F" w:rsidRDefault="004634C6">
            <w:pPr>
              <w:widowControl w:val="0"/>
              <w:spacing w:line="240" w:lineRule="auto"/>
              <w:ind w:firstLine="0"/>
              <w:jc w:val="left"/>
            </w:pPr>
          </w:p>
        </w:tc>
        <w:tc>
          <w:tcPr>
            <w:tcW w:w="311" w:type="pct"/>
            <w:vAlign w:val="center"/>
          </w:tcPr>
          <w:p w14:paraId="081EFE6A" w14:textId="77777777" w:rsidR="004634C6" w:rsidRPr="00FF3B1F" w:rsidRDefault="004634C6">
            <w:pPr>
              <w:widowControl w:val="0"/>
              <w:spacing w:line="240" w:lineRule="auto"/>
              <w:ind w:firstLine="0"/>
              <w:jc w:val="left"/>
            </w:pPr>
          </w:p>
        </w:tc>
      </w:tr>
      <w:tr w:rsidR="004634C6" w:rsidRPr="00FF3B1F" w14:paraId="3A1198BE" w14:textId="2812D338"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9516A9" w14:textId="1875C00E" w:rsidR="004634C6" w:rsidRPr="00FF3B1F" w:rsidRDefault="004634C6" w:rsidP="0005706A">
            <w:pPr>
              <w:autoSpaceDE/>
              <w:autoSpaceDN/>
              <w:spacing w:line="240" w:lineRule="auto"/>
              <w:ind w:firstLine="0"/>
              <w:jc w:val="center"/>
              <w:rPr>
                <w:color w:val="000000"/>
                <w:sz w:val="20"/>
                <w:szCs w:val="20"/>
                <w:lang w:bidi="ar-SA"/>
              </w:rPr>
            </w:pPr>
            <w:r>
              <w:rPr>
                <w:color w:val="000000"/>
                <w:sz w:val="20"/>
                <w:szCs w:val="20"/>
                <w:lang w:bidi="ar-SA"/>
              </w:rPr>
              <w:t>41</w:t>
            </w:r>
          </w:p>
        </w:tc>
        <w:tc>
          <w:tcPr>
            <w:tcW w:w="179" w:type="pct"/>
            <w:tcBorders>
              <w:top w:val="single" w:sz="4" w:space="0" w:color="auto"/>
              <w:left w:val="nil"/>
              <w:bottom w:val="single" w:sz="4" w:space="0" w:color="auto"/>
              <w:right w:val="single" w:sz="4" w:space="0" w:color="auto"/>
            </w:tcBorders>
            <w:shd w:val="clear" w:color="auto" w:fill="auto"/>
            <w:vAlign w:val="center"/>
          </w:tcPr>
          <w:p w14:paraId="57931E0C" w14:textId="1C9FFE5D"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ТУ 22-21</w:t>
            </w:r>
          </w:p>
        </w:tc>
        <w:tc>
          <w:tcPr>
            <w:tcW w:w="764" w:type="pct"/>
            <w:tcBorders>
              <w:top w:val="single" w:sz="4" w:space="0" w:color="auto"/>
              <w:left w:val="nil"/>
              <w:bottom w:val="single" w:sz="4" w:space="0" w:color="auto"/>
              <w:right w:val="single" w:sz="4" w:space="0" w:color="auto"/>
            </w:tcBorders>
            <w:shd w:val="clear" w:color="auto" w:fill="auto"/>
            <w:vAlign w:val="center"/>
          </w:tcPr>
          <w:p w14:paraId="40EE007D" w14:textId="77777777" w:rsidR="004634C6" w:rsidRPr="004634C6" w:rsidRDefault="004634C6" w:rsidP="004634C6">
            <w:pPr>
              <w:spacing w:line="240" w:lineRule="auto"/>
              <w:ind w:firstLine="0"/>
              <w:jc w:val="left"/>
              <w:rPr>
                <w:sz w:val="20"/>
                <w:szCs w:val="20"/>
              </w:rPr>
            </w:pPr>
            <w:r w:rsidRPr="004634C6">
              <w:rPr>
                <w:sz w:val="20"/>
                <w:szCs w:val="20"/>
              </w:rPr>
              <w:t xml:space="preserve">Реконструкция филиала реабилитационного центра «Адели» </w:t>
            </w:r>
            <w:proofErr w:type="gramStart"/>
            <w:r w:rsidRPr="004634C6">
              <w:rPr>
                <w:sz w:val="20"/>
                <w:szCs w:val="20"/>
              </w:rPr>
              <w:t>в</w:t>
            </w:r>
            <w:proofErr w:type="gramEnd"/>
            <w:r w:rsidRPr="004634C6">
              <w:rPr>
                <w:sz w:val="20"/>
                <w:szCs w:val="20"/>
              </w:rPr>
              <w:t xml:space="preserve"> </w:t>
            </w:r>
          </w:p>
          <w:p w14:paraId="41F4853B" w14:textId="059598ED"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 xml:space="preserve">г. Глазове, УР, г. Глазов, ул. </w:t>
            </w:r>
            <w:proofErr w:type="gramStart"/>
            <w:r w:rsidRPr="004634C6">
              <w:rPr>
                <w:sz w:val="20"/>
                <w:szCs w:val="20"/>
              </w:rPr>
              <w:t>Советская</w:t>
            </w:r>
            <w:proofErr w:type="gramEnd"/>
            <w:r w:rsidRPr="004634C6">
              <w:rPr>
                <w:sz w:val="20"/>
                <w:szCs w:val="20"/>
              </w:rPr>
              <w:t xml:space="preserve">, д. 50                                                                                                                                                                   </w:t>
            </w:r>
          </w:p>
        </w:tc>
        <w:tc>
          <w:tcPr>
            <w:tcW w:w="206" w:type="pct"/>
            <w:tcBorders>
              <w:top w:val="single" w:sz="4" w:space="0" w:color="auto"/>
              <w:left w:val="nil"/>
              <w:bottom w:val="single" w:sz="4" w:space="0" w:color="auto"/>
              <w:right w:val="single" w:sz="4" w:space="0" w:color="auto"/>
            </w:tcBorders>
            <w:shd w:val="clear" w:color="auto" w:fill="auto"/>
            <w:vAlign w:val="center"/>
          </w:tcPr>
          <w:p w14:paraId="5CA7FE3A" w14:textId="57186395"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02.12.2021</w:t>
            </w:r>
          </w:p>
        </w:tc>
        <w:tc>
          <w:tcPr>
            <w:tcW w:w="559" w:type="pct"/>
            <w:tcBorders>
              <w:top w:val="single" w:sz="4" w:space="0" w:color="auto"/>
              <w:left w:val="nil"/>
              <w:bottom w:val="single" w:sz="4" w:space="0" w:color="auto"/>
              <w:right w:val="single" w:sz="4" w:space="0" w:color="auto"/>
            </w:tcBorders>
            <w:shd w:val="clear" w:color="auto" w:fill="auto"/>
            <w:vAlign w:val="center"/>
          </w:tcPr>
          <w:p w14:paraId="33D0D016" w14:textId="5DB140C4"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shd w:val="clear" w:color="auto" w:fill="FFFFFF"/>
              </w:rPr>
              <w:t>Реабилитационный центр «Адели»</w:t>
            </w:r>
          </w:p>
        </w:tc>
        <w:tc>
          <w:tcPr>
            <w:tcW w:w="204" w:type="pct"/>
            <w:tcBorders>
              <w:top w:val="single" w:sz="4" w:space="0" w:color="auto"/>
              <w:left w:val="nil"/>
              <w:bottom w:val="single" w:sz="4" w:space="0" w:color="auto"/>
              <w:right w:val="single" w:sz="4" w:space="0" w:color="auto"/>
            </w:tcBorders>
            <w:shd w:val="clear" w:color="auto" w:fill="auto"/>
            <w:vAlign w:val="center"/>
          </w:tcPr>
          <w:p w14:paraId="6CCBADBD" w14:textId="740E7FC8" w:rsidR="004634C6" w:rsidRPr="004634C6" w:rsidRDefault="004634C6" w:rsidP="004634C6">
            <w:pPr>
              <w:autoSpaceDE/>
              <w:autoSpaceDN/>
              <w:spacing w:line="240" w:lineRule="auto"/>
              <w:ind w:firstLine="0"/>
              <w:jc w:val="left"/>
              <w:rPr>
                <w:color w:val="000000"/>
                <w:sz w:val="20"/>
                <w:szCs w:val="20"/>
                <w:lang w:bidi="ar-SA"/>
              </w:rPr>
            </w:pPr>
            <w:r w:rsidRPr="004634C6">
              <w:rPr>
                <w:sz w:val="20"/>
                <w:szCs w:val="20"/>
              </w:rPr>
              <w:t>18.11.2024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5CD50C04" w14:textId="6B492107" w:rsidR="004634C6" w:rsidRPr="004634C6" w:rsidRDefault="004634C6" w:rsidP="00983C76">
            <w:pPr>
              <w:autoSpaceDE/>
              <w:autoSpaceDN/>
              <w:spacing w:line="240" w:lineRule="auto"/>
              <w:ind w:firstLine="0"/>
              <w:jc w:val="center"/>
              <w:rPr>
                <w:color w:val="000000"/>
                <w:sz w:val="20"/>
                <w:szCs w:val="20"/>
                <w:lang w:bidi="ar-SA"/>
              </w:rPr>
            </w:pPr>
            <w:r w:rsidRPr="004634C6">
              <w:rPr>
                <w:sz w:val="20"/>
                <w:szCs w:val="20"/>
              </w:rPr>
              <w:t>0,758</w:t>
            </w:r>
          </w:p>
        </w:tc>
        <w:tc>
          <w:tcPr>
            <w:tcW w:w="244" w:type="pct"/>
            <w:tcBorders>
              <w:top w:val="single" w:sz="4" w:space="0" w:color="auto"/>
              <w:left w:val="nil"/>
              <w:bottom w:val="single" w:sz="4" w:space="0" w:color="auto"/>
              <w:right w:val="single" w:sz="4" w:space="0" w:color="auto"/>
            </w:tcBorders>
            <w:shd w:val="clear" w:color="auto" w:fill="auto"/>
            <w:vAlign w:val="center"/>
          </w:tcPr>
          <w:p w14:paraId="743AE5EB" w14:textId="6F84EFAB" w:rsidR="004634C6" w:rsidRPr="004634C6" w:rsidRDefault="004634C6" w:rsidP="00983C76">
            <w:pPr>
              <w:autoSpaceDE/>
              <w:autoSpaceDN/>
              <w:spacing w:line="240" w:lineRule="auto"/>
              <w:ind w:firstLine="0"/>
              <w:jc w:val="center"/>
              <w:rPr>
                <w:color w:val="000000"/>
                <w:sz w:val="20"/>
                <w:szCs w:val="20"/>
                <w:lang w:bidi="ar-SA"/>
              </w:rPr>
            </w:pPr>
            <w:r w:rsidRPr="004634C6">
              <w:rPr>
                <w:color w:val="000000"/>
                <w:sz w:val="20"/>
                <w:szCs w:val="20"/>
              </w:rPr>
              <w:t>1,966</w:t>
            </w:r>
          </w:p>
        </w:tc>
        <w:tc>
          <w:tcPr>
            <w:tcW w:w="311" w:type="pct"/>
            <w:tcBorders>
              <w:top w:val="single" w:sz="4" w:space="0" w:color="auto"/>
              <w:left w:val="nil"/>
              <w:bottom w:val="single" w:sz="4" w:space="0" w:color="auto"/>
              <w:right w:val="single" w:sz="4" w:space="0" w:color="auto"/>
            </w:tcBorders>
            <w:shd w:val="clear" w:color="auto" w:fill="auto"/>
            <w:vAlign w:val="center"/>
          </w:tcPr>
          <w:p w14:paraId="12935ADD" w14:textId="59EB6323" w:rsidR="004634C6" w:rsidRPr="004634C6" w:rsidRDefault="004634C6" w:rsidP="004634C6">
            <w:pPr>
              <w:autoSpaceDE/>
              <w:autoSpaceDN/>
              <w:spacing w:line="240" w:lineRule="auto"/>
              <w:ind w:firstLine="0"/>
              <w:jc w:val="left"/>
              <w:rPr>
                <w:color w:val="000000"/>
                <w:sz w:val="20"/>
                <w:szCs w:val="20"/>
                <w:lang w:bidi="ar-SA"/>
              </w:rPr>
            </w:pPr>
            <w:r w:rsidRPr="004634C6">
              <w:rPr>
                <w:color w:val="000000"/>
                <w:sz w:val="20"/>
                <w:szCs w:val="20"/>
              </w:rPr>
              <w:t>ТЭЦ АО «РИР»</w:t>
            </w:r>
          </w:p>
        </w:tc>
        <w:tc>
          <w:tcPr>
            <w:tcW w:w="311" w:type="pct"/>
            <w:vAlign w:val="center"/>
          </w:tcPr>
          <w:p w14:paraId="753DD359" w14:textId="77777777" w:rsidR="004634C6" w:rsidRPr="00FF3B1F" w:rsidRDefault="004634C6">
            <w:pPr>
              <w:widowControl w:val="0"/>
              <w:spacing w:line="240" w:lineRule="auto"/>
              <w:ind w:firstLine="0"/>
              <w:jc w:val="left"/>
            </w:pPr>
          </w:p>
        </w:tc>
        <w:tc>
          <w:tcPr>
            <w:tcW w:w="311" w:type="pct"/>
            <w:vAlign w:val="center"/>
          </w:tcPr>
          <w:p w14:paraId="5FE1EC86" w14:textId="77777777" w:rsidR="004634C6" w:rsidRPr="00FF3B1F" w:rsidRDefault="004634C6">
            <w:pPr>
              <w:widowControl w:val="0"/>
              <w:spacing w:line="240" w:lineRule="auto"/>
              <w:ind w:firstLine="0"/>
              <w:jc w:val="left"/>
            </w:pPr>
          </w:p>
        </w:tc>
        <w:tc>
          <w:tcPr>
            <w:tcW w:w="311" w:type="pct"/>
            <w:vAlign w:val="center"/>
          </w:tcPr>
          <w:p w14:paraId="793BBFCC" w14:textId="77777777" w:rsidR="004634C6" w:rsidRPr="00FF3B1F" w:rsidRDefault="004634C6">
            <w:pPr>
              <w:widowControl w:val="0"/>
              <w:spacing w:line="240" w:lineRule="auto"/>
              <w:ind w:firstLine="0"/>
              <w:jc w:val="left"/>
            </w:pPr>
          </w:p>
        </w:tc>
        <w:tc>
          <w:tcPr>
            <w:tcW w:w="311" w:type="pct"/>
            <w:vAlign w:val="center"/>
          </w:tcPr>
          <w:p w14:paraId="0439DD44" w14:textId="77777777" w:rsidR="004634C6" w:rsidRPr="00FF3B1F" w:rsidRDefault="004634C6">
            <w:pPr>
              <w:widowControl w:val="0"/>
              <w:spacing w:line="240" w:lineRule="auto"/>
              <w:ind w:firstLine="0"/>
              <w:jc w:val="left"/>
            </w:pPr>
          </w:p>
        </w:tc>
        <w:tc>
          <w:tcPr>
            <w:tcW w:w="311" w:type="pct"/>
            <w:vAlign w:val="center"/>
          </w:tcPr>
          <w:p w14:paraId="3AEA1940" w14:textId="77777777" w:rsidR="004634C6" w:rsidRPr="00FF3B1F" w:rsidRDefault="004634C6">
            <w:pPr>
              <w:widowControl w:val="0"/>
              <w:spacing w:line="240" w:lineRule="auto"/>
              <w:ind w:firstLine="0"/>
              <w:jc w:val="left"/>
            </w:pPr>
          </w:p>
        </w:tc>
        <w:tc>
          <w:tcPr>
            <w:tcW w:w="311" w:type="pct"/>
            <w:vAlign w:val="center"/>
          </w:tcPr>
          <w:p w14:paraId="41D771C9" w14:textId="77777777" w:rsidR="004634C6" w:rsidRPr="00FF3B1F" w:rsidRDefault="004634C6">
            <w:pPr>
              <w:widowControl w:val="0"/>
              <w:spacing w:line="240" w:lineRule="auto"/>
              <w:ind w:firstLine="0"/>
              <w:jc w:val="left"/>
            </w:pPr>
          </w:p>
        </w:tc>
        <w:tc>
          <w:tcPr>
            <w:tcW w:w="311" w:type="pct"/>
            <w:vAlign w:val="center"/>
          </w:tcPr>
          <w:p w14:paraId="0134F514" w14:textId="77777777" w:rsidR="004634C6" w:rsidRPr="00FF3B1F" w:rsidRDefault="004634C6">
            <w:pPr>
              <w:widowControl w:val="0"/>
              <w:spacing w:line="240" w:lineRule="auto"/>
              <w:ind w:firstLine="0"/>
              <w:jc w:val="left"/>
            </w:pPr>
          </w:p>
        </w:tc>
      </w:tr>
      <w:tr w:rsidR="00983C76" w:rsidRPr="00FF3B1F" w14:paraId="09AE69D5"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65D697" w14:textId="1708D496" w:rsidR="00983C76" w:rsidRPr="007D2C1B" w:rsidRDefault="00983C76" w:rsidP="00983C76">
            <w:pPr>
              <w:autoSpaceDE/>
              <w:autoSpaceDN/>
              <w:spacing w:line="240" w:lineRule="auto"/>
              <w:ind w:firstLine="0"/>
              <w:jc w:val="center"/>
              <w:rPr>
                <w:sz w:val="20"/>
                <w:szCs w:val="20"/>
                <w:lang w:bidi="ar-SA"/>
              </w:rPr>
            </w:pPr>
            <w:r w:rsidRPr="007D2C1B">
              <w:rPr>
                <w:sz w:val="20"/>
                <w:szCs w:val="20"/>
                <w:lang w:bidi="ar-SA"/>
              </w:rPr>
              <w:t>42</w:t>
            </w:r>
          </w:p>
        </w:tc>
        <w:tc>
          <w:tcPr>
            <w:tcW w:w="179" w:type="pct"/>
            <w:tcBorders>
              <w:top w:val="single" w:sz="4" w:space="0" w:color="auto"/>
              <w:left w:val="nil"/>
              <w:bottom w:val="single" w:sz="4" w:space="0" w:color="auto"/>
              <w:right w:val="single" w:sz="4" w:space="0" w:color="auto"/>
            </w:tcBorders>
            <w:shd w:val="clear" w:color="auto" w:fill="auto"/>
            <w:vAlign w:val="center"/>
          </w:tcPr>
          <w:p w14:paraId="1AE63DA4" w14:textId="48D04D51"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ТУ 11-22</w:t>
            </w:r>
          </w:p>
        </w:tc>
        <w:tc>
          <w:tcPr>
            <w:tcW w:w="764" w:type="pct"/>
            <w:tcBorders>
              <w:top w:val="single" w:sz="4" w:space="0" w:color="auto"/>
              <w:left w:val="nil"/>
              <w:bottom w:val="single" w:sz="4" w:space="0" w:color="auto"/>
              <w:right w:val="single" w:sz="4" w:space="0" w:color="auto"/>
            </w:tcBorders>
            <w:shd w:val="clear" w:color="auto" w:fill="auto"/>
            <w:vAlign w:val="center"/>
          </w:tcPr>
          <w:p w14:paraId="0DD78DCE" w14:textId="7A32F98F" w:rsidR="00983C76" w:rsidRPr="004634C6" w:rsidRDefault="00983C76" w:rsidP="00983C76">
            <w:pPr>
              <w:spacing w:line="240" w:lineRule="auto"/>
              <w:ind w:firstLine="0"/>
              <w:jc w:val="left"/>
              <w:rPr>
                <w:sz w:val="20"/>
                <w:szCs w:val="20"/>
              </w:rPr>
            </w:pPr>
            <w:r w:rsidRPr="008B6CB5">
              <w:rPr>
                <w:sz w:val="20"/>
                <w:szCs w:val="20"/>
              </w:rPr>
              <w:t xml:space="preserve">Здание «Инспекция аналитического контроля. </w:t>
            </w:r>
            <w:proofErr w:type="spellStart"/>
            <w:r w:rsidRPr="008B6CB5">
              <w:rPr>
                <w:sz w:val="20"/>
                <w:szCs w:val="20"/>
              </w:rPr>
              <w:t>Баклаборатория</w:t>
            </w:r>
            <w:proofErr w:type="spellEnd"/>
            <w:r w:rsidRPr="008B6CB5">
              <w:rPr>
                <w:sz w:val="20"/>
                <w:szCs w:val="20"/>
              </w:rPr>
              <w:t xml:space="preserve"> ЦРБ»,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xml:space="preserve">, </w:t>
            </w:r>
            <w:proofErr w:type="spellStart"/>
            <w:r w:rsidRPr="008B6CB5">
              <w:rPr>
                <w:sz w:val="20"/>
                <w:szCs w:val="20"/>
              </w:rPr>
              <w:t>ул.Кирова</w:t>
            </w:r>
            <w:proofErr w:type="spellEnd"/>
            <w:r w:rsidRPr="008B6CB5">
              <w:rPr>
                <w:sz w:val="20"/>
                <w:szCs w:val="20"/>
              </w:rPr>
              <w:t>, 27</w:t>
            </w:r>
          </w:p>
        </w:tc>
        <w:tc>
          <w:tcPr>
            <w:tcW w:w="206" w:type="pct"/>
            <w:tcBorders>
              <w:top w:val="single" w:sz="4" w:space="0" w:color="auto"/>
              <w:left w:val="nil"/>
              <w:bottom w:val="single" w:sz="4" w:space="0" w:color="auto"/>
              <w:right w:val="single" w:sz="4" w:space="0" w:color="auto"/>
            </w:tcBorders>
            <w:shd w:val="clear" w:color="auto" w:fill="auto"/>
            <w:vAlign w:val="center"/>
          </w:tcPr>
          <w:p w14:paraId="2167C76B" w14:textId="109CDAB0" w:rsidR="00983C76" w:rsidRPr="004634C6" w:rsidRDefault="00983C76" w:rsidP="00983C76">
            <w:pPr>
              <w:autoSpaceDE/>
              <w:autoSpaceDN/>
              <w:spacing w:line="240" w:lineRule="auto"/>
              <w:ind w:firstLine="0"/>
              <w:jc w:val="left"/>
              <w:rPr>
                <w:sz w:val="20"/>
                <w:szCs w:val="20"/>
              </w:rPr>
            </w:pPr>
            <w:r w:rsidRPr="008B6CB5">
              <w:rPr>
                <w:color w:val="000000"/>
                <w:sz w:val="20"/>
                <w:szCs w:val="20"/>
              </w:rPr>
              <w:t>27.06.2022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255A1476" w14:textId="6C7E4F9A" w:rsidR="00983C76" w:rsidRPr="004634C6" w:rsidRDefault="00983C76" w:rsidP="00983C76">
            <w:pPr>
              <w:autoSpaceDE/>
              <w:autoSpaceDN/>
              <w:spacing w:line="240" w:lineRule="auto"/>
              <w:ind w:firstLine="0"/>
              <w:jc w:val="left"/>
              <w:rPr>
                <w:color w:val="000000"/>
                <w:sz w:val="20"/>
                <w:szCs w:val="20"/>
                <w:shd w:val="clear" w:color="auto" w:fill="FFFFFF"/>
              </w:rPr>
            </w:pPr>
            <w:r w:rsidRPr="008B6CB5">
              <w:rPr>
                <w:color w:val="000000"/>
                <w:sz w:val="20"/>
                <w:szCs w:val="20"/>
              </w:rPr>
              <w:t>Начальник бюджетного учреждения здравоохранения Удмуртской Республики «Бюро судебно-медицинской экспертизы Министерства здравоохранения Удмуртской Республики»</w:t>
            </w:r>
          </w:p>
        </w:tc>
        <w:tc>
          <w:tcPr>
            <w:tcW w:w="204" w:type="pct"/>
            <w:tcBorders>
              <w:top w:val="single" w:sz="4" w:space="0" w:color="auto"/>
              <w:left w:val="nil"/>
              <w:bottom w:val="single" w:sz="4" w:space="0" w:color="auto"/>
              <w:right w:val="single" w:sz="4" w:space="0" w:color="auto"/>
            </w:tcBorders>
            <w:shd w:val="clear" w:color="auto" w:fill="auto"/>
            <w:vAlign w:val="center"/>
          </w:tcPr>
          <w:p w14:paraId="0BCFBC60" w14:textId="44C0B397" w:rsidR="00983C76" w:rsidRPr="004634C6" w:rsidRDefault="00983C76" w:rsidP="00983C76">
            <w:pPr>
              <w:autoSpaceDE/>
              <w:autoSpaceDN/>
              <w:spacing w:line="240" w:lineRule="auto"/>
              <w:ind w:firstLine="0"/>
              <w:jc w:val="left"/>
              <w:rPr>
                <w:sz w:val="20"/>
                <w:szCs w:val="20"/>
              </w:rPr>
            </w:pPr>
            <w:r w:rsidRPr="008B6CB5">
              <w:rPr>
                <w:color w:val="000000"/>
                <w:sz w:val="20"/>
                <w:szCs w:val="20"/>
              </w:rPr>
              <w:t>27.06.2025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3B7A699F" w14:textId="2FB69062" w:rsidR="00983C76" w:rsidRPr="004634C6" w:rsidRDefault="00983C76" w:rsidP="00983C76">
            <w:pPr>
              <w:autoSpaceDE/>
              <w:autoSpaceDN/>
              <w:spacing w:line="240" w:lineRule="auto"/>
              <w:ind w:firstLine="0"/>
              <w:jc w:val="center"/>
              <w:rPr>
                <w:sz w:val="20"/>
                <w:szCs w:val="20"/>
              </w:rPr>
            </w:pPr>
            <w:r w:rsidRPr="008B6CB5">
              <w:rPr>
                <w:color w:val="000000"/>
                <w:sz w:val="20"/>
                <w:szCs w:val="20"/>
              </w:rPr>
              <w:t>0,157</w:t>
            </w:r>
          </w:p>
        </w:tc>
        <w:tc>
          <w:tcPr>
            <w:tcW w:w="244" w:type="pct"/>
            <w:tcBorders>
              <w:top w:val="single" w:sz="4" w:space="0" w:color="auto"/>
              <w:left w:val="nil"/>
              <w:bottom w:val="single" w:sz="4" w:space="0" w:color="auto"/>
              <w:right w:val="single" w:sz="4" w:space="0" w:color="auto"/>
            </w:tcBorders>
            <w:shd w:val="clear" w:color="auto" w:fill="auto"/>
            <w:vAlign w:val="center"/>
          </w:tcPr>
          <w:p w14:paraId="6232BBD2" w14:textId="09CDC1FE"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0,390</w:t>
            </w:r>
          </w:p>
        </w:tc>
        <w:tc>
          <w:tcPr>
            <w:tcW w:w="311" w:type="pct"/>
            <w:tcBorders>
              <w:top w:val="single" w:sz="4" w:space="0" w:color="auto"/>
              <w:left w:val="nil"/>
              <w:bottom w:val="single" w:sz="4" w:space="0" w:color="auto"/>
              <w:right w:val="single" w:sz="4" w:space="0" w:color="auto"/>
            </w:tcBorders>
            <w:shd w:val="clear" w:color="auto" w:fill="auto"/>
            <w:vAlign w:val="center"/>
          </w:tcPr>
          <w:p w14:paraId="4F5C56EE" w14:textId="1E343BD2" w:rsidR="00983C76" w:rsidRPr="007D2C1B" w:rsidRDefault="00983C76" w:rsidP="00983C76">
            <w:pPr>
              <w:autoSpaceDE/>
              <w:autoSpaceDN/>
              <w:spacing w:line="240" w:lineRule="auto"/>
              <w:ind w:firstLine="0"/>
              <w:jc w:val="left"/>
              <w:rPr>
                <w:sz w:val="20"/>
                <w:szCs w:val="20"/>
              </w:rPr>
            </w:pPr>
            <w:r w:rsidRPr="007D2C1B">
              <w:rPr>
                <w:sz w:val="20"/>
                <w:szCs w:val="20"/>
                <w:lang w:val="en-US"/>
              </w:rPr>
              <w:t>ТЭЦ АО «РИР»</w:t>
            </w:r>
          </w:p>
        </w:tc>
        <w:tc>
          <w:tcPr>
            <w:tcW w:w="311" w:type="pct"/>
            <w:vAlign w:val="center"/>
          </w:tcPr>
          <w:p w14:paraId="247FDB07" w14:textId="77777777" w:rsidR="00983C76" w:rsidRPr="00FF3B1F" w:rsidRDefault="00983C76" w:rsidP="00983C76">
            <w:pPr>
              <w:widowControl w:val="0"/>
              <w:spacing w:line="240" w:lineRule="auto"/>
              <w:ind w:firstLine="0"/>
              <w:jc w:val="left"/>
            </w:pPr>
          </w:p>
        </w:tc>
        <w:tc>
          <w:tcPr>
            <w:tcW w:w="311" w:type="pct"/>
            <w:vAlign w:val="center"/>
          </w:tcPr>
          <w:p w14:paraId="58026AF7" w14:textId="77777777" w:rsidR="00983C76" w:rsidRPr="00FF3B1F" w:rsidRDefault="00983C76" w:rsidP="00983C76">
            <w:pPr>
              <w:widowControl w:val="0"/>
              <w:spacing w:line="240" w:lineRule="auto"/>
              <w:ind w:firstLine="0"/>
              <w:jc w:val="left"/>
            </w:pPr>
          </w:p>
        </w:tc>
        <w:tc>
          <w:tcPr>
            <w:tcW w:w="311" w:type="pct"/>
            <w:vAlign w:val="center"/>
          </w:tcPr>
          <w:p w14:paraId="6FCE743F" w14:textId="77777777" w:rsidR="00983C76" w:rsidRPr="00FF3B1F" w:rsidRDefault="00983C76" w:rsidP="00983C76">
            <w:pPr>
              <w:widowControl w:val="0"/>
              <w:spacing w:line="240" w:lineRule="auto"/>
              <w:ind w:firstLine="0"/>
              <w:jc w:val="left"/>
            </w:pPr>
          </w:p>
        </w:tc>
        <w:tc>
          <w:tcPr>
            <w:tcW w:w="311" w:type="pct"/>
            <w:vAlign w:val="center"/>
          </w:tcPr>
          <w:p w14:paraId="5E4E9204" w14:textId="77777777" w:rsidR="00983C76" w:rsidRPr="00FF3B1F" w:rsidRDefault="00983C76" w:rsidP="00983C76">
            <w:pPr>
              <w:widowControl w:val="0"/>
              <w:spacing w:line="240" w:lineRule="auto"/>
              <w:ind w:firstLine="0"/>
              <w:jc w:val="left"/>
            </w:pPr>
          </w:p>
        </w:tc>
        <w:tc>
          <w:tcPr>
            <w:tcW w:w="311" w:type="pct"/>
            <w:vAlign w:val="center"/>
          </w:tcPr>
          <w:p w14:paraId="07448A7C" w14:textId="77777777" w:rsidR="00983C76" w:rsidRPr="00FF3B1F" w:rsidRDefault="00983C76" w:rsidP="00983C76">
            <w:pPr>
              <w:widowControl w:val="0"/>
              <w:spacing w:line="240" w:lineRule="auto"/>
              <w:ind w:firstLine="0"/>
              <w:jc w:val="left"/>
            </w:pPr>
          </w:p>
        </w:tc>
        <w:tc>
          <w:tcPr>
            <w:tcW w:w="311" w:type="pct"/>
            <w:vAlign w:val="center"/>
          </w:tcPr>
          <w:p w14:paraId="6B816127" w14:textId="77777777" w:rsidR="00983C76" w:rsidRPr="00FF3B1F" w:rsidRDefault="00983C76" w:rsidP="00983C76">
            <w:pPr>
              <w:widowControl w:val="0"/>
              <w:spacing w:line="240" w:lineRule="auto"/>
              <w:ind w:firstLine="0"/>
              <w:jc w:val="left"/>
            </w:pPr>
          </w:p>
        </w:tc>
        <w:tc>
          <w:tcPr>
            <w:tcW w:w="311" w:type="pct"/>
            <w:vAlign w:val="center"/>
          </w:tcPr>
          <w:p w14:paraId="5D791884" w14:textId="77777777" w:rsidR="00983C76" w:rsidRPr="00FF3B1F" w:rsidRDefault="00983C76" w:rsidP="00983C76">
            <w:pPr>
              <w:widowControl w:val="0"/>
              <w:spacing w:line="240" w:lineRule="auto"/>
              <w:ind w:firstLine="0"/>
              <w:jc w:val="left"/>
            </w:pPr>
          </w:p>
        </w:tc>
      </w:tr>
      <w:tr w:rsidR="00983C76" w:rsidRPr="00FF3B1F" w14:paraId="096566C1"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80C98C" w14:textId="57D7F874"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43</w:t>
            </w:r>
          </w:p>
        </w:tc>
        <w:tc>
          <w:tcPr>
            <w:tcW w:w="179" w:type="pct"/>
            <w:tcBorders>
              <w:top w:val="single" w:sz="4" w:space="0" w:color="auto"/>
              <w:left w:val="nil"/>
              <w:bottom w:val="single" w:sz="4" w:space="0" w:color="auto"/>
              <w:right w:val="single" w:sz="4" w:space="0" w:color="auto"/>
            </w:tcBorders>
            <w:shd w:val="clear" w:color="auto" w:fill="auto"/>
            <w:vAlign w:val="center"/>
          </w:tcPr>
          <w:p w14:paraId="52C0E35D" w14:textId="136370E8"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ТУ 16-22</w:t>
            </w:r>
          </w:p>
        </w:tc>
        <w:tc>
          <w:tcPr>
            <w:tcW w:w="764" w:type="pct"/>
            <w:tcBorders>
              <w:top w:val="single" w:sz="4" w:space="0" w:color="auto"/>
              <w:left w:val="nil"/>
              <w:bottom w:val="single" w:sz="4" w:space="0" w:color="auto"/>
              <w:right w:val="single" w:sz="4" w:space="0" w:color="auto"/>
            </w:tcBorders>
            <w:shd w:val="clear" w:color="auto" w:fill="auto"/>
            <w:vAlign w:val="center"/>
          </w:tcPr>
          <w:p w14:paraId="4CDF4904" w14:textId="68EF23EF" w:rsidR="00983C76" w:rsidRPr="004634C6" w:rsidRDefault="00983C76" w:rsidP="00983C76">
            <w:pPr>
              <w:spacing w:line="240" w:lineRule="auto"/>
              <w:ind w:firstLine="0"/>
              <w:jc w:val="left"/>
              <w:rPr>
                <w:sz w:val="20"/>
                <w:szCs w:val="20"/>
              </w:rPr>
            </w:pPr>
            <w:r w:rsidRPr="008B6CB5">
              <w:rPr>
                <w:sz w:val="20"/>
                <w:szCs w:val="20"/>
              </w:rPr>
              <w:t xml:space="preserve">Многоквартирный жилой дом,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w:t>
            </w:r>
            <w:r>
              <w:rPr>
                <w:sz w:val="20"/>
                <w:szCs w:val="20"/>
              </w:rPr>
              <w:t xml:space="preserve"> у</w:t>
            </w:r>
            <w:r w:rsidRPr="008B6CB5">
              <w:rPr>
                <w:sz w:val="20"/>
                <w:szCs w:val="20"/>
              </w:rPr>
              <w:t>л. Кирова, д. 3</w:t>
            </w:r>
          </w:p>
        </w:tc>
        <w:tc>
          <w:tcPr>
            <w:tcW w:w="206" w:type="pct"/>
            <w:tcBorders>
              <w:top w:val="single" w:sz="4" w:space="0" w:color="auto"/>
              <w:left w:val="nil"/>
              <w:bottom w:val="single" w:sz="4" w:space="0" w:color="auto"/>
              <w:right w:val="single" w:sz="4" w:space="0" w:color="auto"/>
            </w:tcBorders>
            <w:shd w:val="clear" w:color="auto" w:fill="auto"/>
            <w:vAlign w:val="center"/>
          </w:tcPr>
          <w:p w14:paraId="2D00FD50" w14:textId="394275BF" w:rsidR="00983C76" w:rsidRPr="004634C6" w:rsidRDefault="00983C76" w:rsidP="00983C76">
            <w:pPr>
              <w:autoSpaceDE/>
              <w:autoSpaceDN/>
              <w:spacing w:line="240" w:lineRule="auto"/>
              <w:ind w:firstLine="0"/>
              <w:jc w:val="left"/>
              <w:rPr>
                <w:sz w:val="20"/>
                <w:szCs w:val="20"/>
              </w:rPr>
            </w:pPr>
            <w:r w:rsidRPr="008B6CB5">
              <w:rPr>
                <w:sz w:val="20"/>
                <w:szCs w:val="20"/>
                <w:lang w:val="ro-RO"/>
              </w:rPr>
              <w:t>2</w:t>
            </w:r>
            <w:r w:rsidRPr="008B6CB5">
              <w:rPr>
                <w:sz w:val="20"/>
                <w:szCs w:val="20"/>
              </w:rPr>
              <w:t>9</w:t>
            </w:r>
            <w:r w:rsidRPr="008B6CB5">
              <w:rPr>
                <w:sz w:val="20"/>
                <w:szCs w:val="20"/>
                <w:lang w:val="ro-RO"/>
              </w:rPr>
              <w:t>.0</w:t>
            </w:r>
            <w:r w:rsidRPr="008B6CB5">
              <w:rPr>
                <w:sz w:val="20"/>
                <w:szCs w:val="20"/>
              </w:rPr>
              <w:t>9</w:t>
            </w:r>
            <w:r w:rsidRPr="008B6CB5">
              <w:rPr>
                <w:sz w:val="20"/>
                <w:szCs w:val="20"/>
                <w:lang w:val="ro-RO"/>
              </w:rPr>
              <w:t>.202</w:t>
            </w:r>
            <w:r w:rsidRPr="008B6CB5">
              <w:rPr>
                <w:sz w:val="20"/>
                <w:szCs w:val="20"/>
              </w:rPr>
              <w:t>2</w:t>
            </w:r>
          </w:p>
        </w:tc>
        <w:tc>
          <w:tcPr>
            <w:tcW w:w="559" w:type="pct"/>
            <w:tcBorders>
              <w:top w:val="single" w:sz="4" w:space="0" w:color="auto"/>
              <w:left w:val="nil"/>
              <w:bottom w:val="single" w:sz="4" w:space="0" w:color="auto"/>
              <w:right w:val="single" w:sz="4" w:space="0" w:color="auto"/>
            </w:tcBorders>
            <w:shd w:val="clear" w:color="auto" w:fill="auto"/>
            <w:vAlign w:val="center"/>
          </w:tcPr>
          <w:p w14:paraId="1A02BE41" w14:textId="45ABE5C5" w:rsidR="00983C76" w:rsidRPr="004634C6" w:rsidRDefault="00983C76" w:rsidP="00983C76">
            <w:pPr>
              <w:autoSpaceDE/>
              <w:autoSpaceDN/>
              <w:spacing w:line="240" w:lineRule="auto"/>
              <w:ind w:firstLine="0"/>
              <w:jc w:val="left"/>
              <w:rPr>
                <w:color w:val="000000"/>
                <w:sz w:val="20"/>
                <w:szCs w:val="20"/>
                <w:shd w:val="clear" w:color="auto" w:fill="FFFFFF"/>
              </w:rPr>
            </w:pPr>
            <w:r w:rsidRPr="008B6CB5">
              <w:rPr>
                <w:color w:val="000000"/>
                <w:sz w:val="20"/>
                <w:szCs w:val="20"/>
              </w:rPr>
              <w:t xml:space="preserve">Директор ООО «Апрель» </w:t>
            </w:r>
            <w:proofErr w:type="spellStart"/>
            <w:r w:rsidRPr="008B6CB5">
              <w:rPr>
                <w:color w:val="000000"/>
                <w:sz w:val="20"/>
                <w:szCs w:val="20"/>
              </w:rPr>
              <w:t>П.М.Высотских</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7649956F" w14:textId="6E9A980C" w:rsidR="00983C76" w:rsidRPr="004634C6" w:rsidRDefault="00983C76" w:rsidP="00983C76">
            <w:pPr>
              <w:autoSpaceDE/>
              <w:autoSpaceDN/>
              <w:spacing w:line="240" w:lineRule="auto"/>
              <w:ind w:firstLine="0"/>
              <w:jc w:val="left"/>
              <w:rPr>
                <w:sz w:val="20"/>
                <w:szCs w:val="20"/>
              </w:rPr>
            </w:pPr>
            <w:r w:rsidRPr="008B6CB5">
              <w:rPr>
                <w:sz w:val="20"/>
                <w:szCs w:val="20"/>
              </w:rPr>
              <w:t>29.09.2025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7FF6AAA6" w14:textId="3BC7EA43" w:rsidR="00983C76" w:rsidRPr="004634C6" w:rsidRDefault="00983C76" w:rsidP="00983C76">
            <w:pPr>
              <w:autoSpaceDE/>
              <w:autoSpaceDN/>
              <w:spacing w:line="240" w:lineRule="auto"/>
              <w:ind w:firstLine="0"/>
              <w:jc w:val="center"/>
              <w:rPr>
                <w:sz w:val="20"/>
                <w:szCs w:val="20"/>
              </w:rPr>
            </w:pPr>
            <w:r w:rsidRPr="008B6CB5">
              <w:rPr>
                <w:sz w:val="20"/>
                <w:szCs w:val="20"/>
              </w:rPr>
              <w:t>0,781</w:t>
            </w:r>
          </w:p>
        </w:tc>
        <w:tc>
          <w:tcPr>
            <w:tcW w:w="244" w:type="pct"/>
            <w:tcBorders>
              <w:top w:val="single" w:sz="4" w:space="0" w:color="auto"/>
              <w:left w:val="nil"/>
              <w:bottom w:val="single" w:sz="4" w:space="0" w:color="auto"/>
              <w:right w:val="single" w:sz="4" w:space="0" w:color="auto"/>
            </w:tcBorders>
            <w:shd w:val="clear" w:color="auto" w:fill="auto"/>
            <w:vAlign w:val="center"/>
          </w:tcPr>
          <w:p w14:paraId="34FD8EBA" w14:textId="7F72E760" w:rsidR="00983C76" w:rsidRPr="004634C6" w:rsidRDefault="00983C76" w:rsidP="00983C76">
            <w:pPr>
              <w:autoSpaceDE/>
              <w:autoSpaceDN/>
              <w:spacing w:line="240" w:lineRule="auto"/>
              <w:ind w:firstLine="0"/>
              <w:jc w:val="center"/>
              <w:rPr>
                <w:color w:val="000000"/>
                <w:sz w:val="20"/>
                <w:szCs w:val="20"/>
              </w:rPr>
            </w:pPr>
            <w:r>
              <w:rPr>
                <w:color w:val="000000"/>
                <w:sz w:val="20"/>
                <w:szCs w:val="20"/>
              </w:rPr>
              <w:t>1,939</w:t>
            </w:r>
          </w:p>
        </w:tc>
        <w:tc>
          <w:tcPr>
            <w:tcW w:w="311" w:type="pct"/>
            <w:tcBorders>
              <w:top w:val="single" w:sz="4" w:space="0" w:color="auto"/>
              <w:left w:val="nil"/>
              <w:bottom w:val="single" w:sz="4" w:space="0" w:color="auto"/>
              <w:right w:val="single" w:sz="4" w:space="0" w:color="auto"/>
            </w:tcBorders>
            <w:shd w:val="clear" w:color="auto" w:fill="auto"/>
            <w:vAlign w:val="center"/>
          </w:tcPr>
          <w:p w14:paraId="7E59491D" w14:textId="76234250"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lang w:val="en-US"/>
              </w:rPr>
              <w:t>ТЭЦ АО «РИР»</w:t>
            </w:r>
          </w:p>
        </w:tc>
        <w:tc>
          <w:tcPr>
            <w:tcW w:w="311" w:type="pct"/>
            <w:vAlign w:val="center"/>
          </w:tcPr>
          <w:p w14:paraId="4256CBAE" w14:textId="77777777" w:rsidR="00983C76" w:rsidRPr="00FF3B1F" w:rsidRDefault="00983C76" w:rsidP="00983C76">
            <w:pPr>
              <w:widowControl w:val="0"/>
              <w:spacing w:line="240" w:lineRule="auto"/>
              <w:ind w:firstLine="0"/>
              <w:jc w:val="left"/>
            </w:pPr>
          </w:p>
        </w:tc>
        <w:tc>
          <w:tcPr>
            <w:tcW w:w="311" w:type="pct"/>
            <w:vAlign w:val="center"/>
          </w:tcPr>
          <w:p w14:paraId="16D0ACA7" w14:textId="77777777" w:rsidR="00983C76" w:rsidRPr="00FF3B1F" w:rsidRDefault="00983C76" w:rsidP="00983C76">
            <w:pPr>
              <w:widowControl w:val="0"/>
              <w:spacing w:line="240" w:lineRule="auto"/>
              <w:ind w:firstLine="0"/>
              <w:jc w:val="left"/>
            </w:pPr>
          </w:p>
        </w:tc>
        <w:tc>
          <w:tcPr>
            <w:tcW w:w="311" w:type="pct"/>
            <w:vAlign w:val="center"/>
          </w:tcPr>
          <w:p w14:paraId="5E7C3F5C" w14:textId="77777777" w:rsidR="00983C76" w:rsidRPr="00FF3B1F" w:rsidRDefault="00983C76" w:rsidP="00983C76">
            <w:pPr>
              <w:widowControl w:val="0"/>
              <w:spacing w:line="240" w:lineRule="auto"/>
              <w:ind w:firstLine="0"/>
              <w:jc w:val="left"/>
            </w:pPr>
          </w:p>
        </w:tc>
        <w:tc>
          <w:tcPr>
            <w:tcW w:w="311" w:type="pct"/>
            <w:vAlign w:val="center"/>
          </w:tcPr>
          <w:p w14:paraId="5F978B34" w14:textId="77777777" w:rsidR="00983C76" w:rsidRPr="00FF3B1F" w:rsidRDefault="00983C76" w:rsidP="00983C76">
            <w:pPr>
              <w:widowControl w:val="0"/>
              <w:spacing w:line="240" w:lineRule="auto"/>
              <w:ind w:firstLine="0"/>
              <w:jc w:val="left"/>
            </w:pPr>
          </w:p>
        </w:tc>
        <w:tc>
          <w:tcPr>
            <w:tcW w:w="311" w:type="pct"/>
            <w:vAlign w:val="center"/>
          </w:tcPr>
          <w:p w14:paraId="53C4417A" w14:textId="77777777" w:rsidR="00983C76" w:rsidRPr="00FF3B1F" w:rsidRDefault="00983C76" w:rsidP="00983C76">
            <w:pPr>
              <w:widowControl w:val="0"/>
              <w:spacing w:line="240" w:lineRule="auto"/>
              <w:ind w:firstLine="0"/>
              <w:jc w:val="left"/>
            </w:pPr>
          </w:p>
        </w:tc>
        <w:tc>
          <w:tcPr>
            <w:tcW w:w="311" w:type="pct"/>
            <w:vAlign w:val="center"/>
          </w:tcPr>
          <w:p w14:paraId="2B10BB44" w14:textId="77777777" w:rsidR="00983C76" w:rsidRPr="00FF3B1F" w:rsidRDefault="00983C76" w:rsidP="00983C76">
            <w:pPr>
              <w:widowControl w:val="0"/>
              <w:spacing w:line="240" w:lineRule="auto"/>
              <w:ind w:firstLine="0"/>
              <w:jc w:val="left"/>
            </w:pPr>
          </w:p>
        </w:tc>
        <w:tc>
          <w:tcPr>
            <w:tcW w:w="311" w:type="pct"/>
            <w:vAlign w:val="center"/>
          </w:tcPr>
          <w:p w14:paraId="3BECE04B" w14:textId="77777777" w:rsidR="00983C76" w:rsidRPr="00FF3B1F" w:rsidRDefault="00983C76" w:rsidP="00983C76">
            <w:pPr>
              <w:widowControl w:val="0"/>
              <w:spacing w:line="240" w:lineRule="auto"/>
              <w:ind w:firstLine="0"/>
              <w:jc w:val="left"/>
            </w:pPr>
          </w:p>
        </w:tc>
      </w:tr>
      <w:tr w:rsidR="00983C76" w:rsidRPr="00FF3B1F" w14:paraId="1A09AE63"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4E8910" w14:textId="41B3DB64"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44</w:t>
            </w:r>
          </w:p>
        </w:tc>
        <w:tc>
          <w:tcPr>
            <w:tcW w:w="179" w:type="pct"/>
            <w:tcBorders>
              <w:top w:val="single" w:sz="4" w:space="0" w:color="auto"/>
              <w:left w:val="nil"/>
              <w:bottom w:val="single" w:sz="4" w:space="0" w:color="auto"/>
              <w:right w:val="single" w:sz="4" w:space="0" w:color="auto"/>
            </w:tcBorders>
            <w:shd w:val="clear" w:color="auto" w:fill="auto"/>
            <w:vAlign w:val="center"/>
          </w:tcPr>
          <w:p w14:paraId="03ED2A6B" w14:textId="2BF46D90"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ТУ</w:t>
            </w:r>
            <w:r>
              <w:rPr>
                <w:color w:val="000000"/>
                <w:sz w:val="20"/>
                <w:szCs w:val="20"/>
              </w:rPr>
              <w:t xml:space="preserve"> 1</w:t>
            </w:r>
            <w:r w:rsidRPr="008B6CB5">
              <w:rPr>
                <w:color w:val="000000"/>
                <w:sz w:val="20"/>
                <w:szCs w:val="20"/>
              </w:rPr>
              <w:t>7-22</w:t>
            </w:r>
          </w:p>
        </w:tc>
        <w:tc>
          <w:tcPr>
            <w:tcW w:w="764" w:type="pct"/>
            <w:tcBorders>
              <w:top w:val="single" w:sz="4" w:space="0" w:color="auto"/>
              <w:left w:val="nil"/>
              <w:bottom w:val="single" w:sz="4" w:space="0" w:color="auto"/>
              <w:right w:val="single" w:sz="4" w:space="0" w:color="auto"/>
            </w:tcBorders>
            <w:shd w:val="clear" w:color="auto" w:fill="auto"/>
            <w:vAlign w:val="center"/>
          </w:tcPr>
          <w:p w14:paraId="3C810B3C" w14:textId="5B1BE5CF" w:rsidR="00983C76" w:rsidRPr="004634C6" w:rsidRDefault="00983C76" w:rsidP="00983C76">
            <w:pPr>
              <w:spacing w:line="240" w:lineRule="auto"/>
              <w:ind w:firstLine="0"/>
              <w:jc w:val="left"/>
              <w:rPr>
                <w:sz w:val="20"/>
                <w:szCs w:val="20"/>
              </w:rPr>
            </w:pPr>
            <w:r w:rsidRPr="008B6CB5">
              <w:rPr>
                <w:color w:val="000000"/>
                <w:sz w:val="20"/>
                <w:szCs w:val="20"/>
              </w:rPr>
              <w:t xml:space="preserve">Трехэтажное нежилое административное </w:t>
            </w:r>
            <w:r w:rsidRPr="008B6CB5">
              <w:rPr>
                <w:color w:val="000000"/>
                <w:sz w:val="20"/>
                <w:szCs w:val="20"/>
              </w:rPr>
              <w:lastRenderedPageBreak/>
              <w:t xml:space="preserve">здание - Публичная научная библиотека им. В.Г. Короленко, УР, </w:t>
            </w:r>
            <w:proofErr w:type="spellStart"/>
            <w:r w:rsidRPr="008B6CB5">
              <w:rPr>
                <w:color w:val="000000"/>
                <w:sz w:val="20"/>
                <w:szCs w:val="20"/>
              </w:rPr>
              <w:t>г</w:t>
            </w:r>
            <w:proofErr w:type="gramStart"/>
            <w:r w:rsidRPr="008B6CB5">
              <w:rPr>
                <w:color w:val="000000"/>
                <w:sz w:val="20"/>
                <w:szCs w:val="20"/>
              </w:rPr>
              <w:t>.Г</w:t>
            </w:r>
            <w:proofErr w:type="gramEnd"/>
            <w:r w:rsidRPr="008B6CB5">
              <w:rPr>
                <w:color w:val="000000"/>
                <w:sz w:val="20"/>
                <w:szCs w:val="20"/>
              </w:rPr>
              <w:t>лазов</w:t>
            </w:r>
            <w:proofErr w:type="spellEnd"/>
            <w:r w:rsidRPr="008B6CB5">
              <w:rPr>
                <w:color w:val="000000"/>
                <w:sz w:val="20"/>
                <w:szCs w:val="20"/>
              </w:rPr>
              <w:t xml:space="preserve">, </w:t>
            </w:r>
            <w:proofErr w:type="spellStart"/>
            <w:r w:rsidRPr="008B6CB5">
              <w:rPr>
                <w:color w:val="000000"/>
                <w:sz w:val="20"/>
                <w:szCs w:val="20"/>
              </w:rPr>
              <w:t>ул.Калинина</w:t>
            </w:r>
            <w:proofErr w:type="spellEnd"/>
            <w:r w:rsidRPr="008B6CB5">
              <w:rPr>
                <w:color w:val="000000"/>
                <w:sz w:val="20"/>
                <w:szCs w:val="20"/>
              </w:rPr>
              <w:t>, д. 4</w:t>
            </w:r>
          </w:p>
        </w:tc>
        <w:tc>
          <w:tcPr>
            <w:tcW w:w="206" w:type="pct"/>
            <w:tcBorders>
              <w:top w:val="single" w:sz="4" w:space="0" w:color="auto"/>
              <w:left w:val="nil"/>
              <w:bottom w:val="single" w:sz="4" w:space="0" w:color="auto"/>
              <w:right w:val="single" w:sz="4" w:space="0" w:color="auto"/>
            </w:tcBorders>
            <w:shd w:val="clear" w:color="auto" w:fill="auto"/>
            <w:vAlign w:val="center"/>
          </w:tcPr>
          <w:p w14:paraId="3D98D7C3" w14:textId="584C0E63" w:rsidR="00983C76" w:rsidRPr="004634C6" w:rsidRDefault="00983C76" w:rsidP="00983C76">
            <w:pPr>
              <w:autoSpaceDE/>
              <w:autoSpaceDN/>
              <w:spacing w:line="240" w:lineRule="auto"/>
              <w:ind w:firstLine="0"/>
              <w:jc w:val="left"/>
              <w:rPr>
                <w:sz w:val="20"/>
                <w:szCs w:val="20"/>
              </w:rPr>
            </w:pPr>
            <w:r w:rsidRPr="008B6CB5">
              <w:rPr>
                <w:sz w:val="20"/>
                <w:szCs w:val="20"/>
              </w:rPr>
              <w:lastRenderedPageBreak/>
              <w:t>28</w:t>
            </w:r>
            <w:r w:rsidRPr="008B6CB5">
              <w:rPr>
                <w:sz w:val="20"/>
                <w:szCs w:val="20"/>
                <w:lang w:val="ro-RO"/>
              </w:rPr>
              <w:t>.</w:t>
            </w:r>
            <w:r w:rsidRPr="008B6CB5">
              <w:rPr>
                <w:sz w:val="20"/>
                <w:szCs w:val="20"/>
              </w:rPr>
              <w:t>10</w:t>
            </w:r>
            <w:r w:rsidRPr="008B6CB5">
              <w:rPr>
                <w:sz w:val="20"/>
                <w:szCs w:val="20"/>
                <w:lang w:val="ro-RO"/>
              </w:rPr>
              <w:t>.202</w:t>
            </w:r>
            <w:r w:rsidRPr="008B6CB5">
              <w:rPr>
                <w:sz w:val="20"/>
                <w:szCs w:val="20"/>
              </w:rPr>
              <w:t>2</w:t>
            </w:r>
          </w:p>
        </w:tc>
        <w:tc>
          <w:tcPr>
            <w:tcW w:w="559" w:type="pct"/>
            <w:tcBorders>
              <w:top w:val="single" w:sz="4" w:space="0" w:color="auto"/>
              <w:left w:val="nil"/>
              <w:bottom w:val="single" w:sz="4" w:space="0" w:color="auto"/>
              <w:right w:val="single" w:sz="4" w:space="0" w:color="auto"/>
            </w:tcBorders>
            <w:shd w:val="clear" w:color="auto" w:fill="auto"/>
            <w:vAlign w:val="center"/>
          </w:tcPr>
          <w:p w14:paraId="2B9A1AF3" w14:textId="78D0E426" w:rsidR="00983C76" w:rsidRPr="004634C6" w:rsidRDefault="00983C76" w:rsidP="00983C76">
            <w:pPr>
              <w:autoSpaceDE/>
              <w:autoSpaceDN/>
              <w:spacing w:line="240" w:lineRule="auto"/>
              <w:ind w:firstLine="0"/>
              <w:jc w:val="left"/>
              <w:rPr>
                <w:color w:val="000000"/>
                <w:sz w:val="20"/>
                <w:szCs w:val="20"/>
                <w:shd w:val="clear" w:color="auto" w:fill="FFFFFF"/>
              </w:rPr>
            </w:pPr>
            <w:r w:rsidRPr="008B6CB5">
              <w:rPr>
                <w:color w:val="000000"/>
                <w:sz w:val="20"/>
                <w:szCs w:val="20"/>
              </w:rPr>
              <w:t xml:space="preserve">Директор </w:t>
            </w:r>
            <w:proofErr w:type="spellStart"/>
            <w:r w:rsidRPr="008B6CB5">
              <w:rPr>
                <w:color w:val="000000"/>
                <w:sz w:val="20"/>
                <w:szCs w:val="20"/>
              </w:rPr>
              <w:t>Н.Я.Кельдышева</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52089E37" w14:textId="00CD6D23" w:rsidR="00983C76" w:rsidRPr="004634C6" w:rsidRDefault="00983C76" w:rsidP="00983C76">
            <w:pPr>
              <w:autoSpaceDE/>
              <w:autoSpaceDN/>
              <w:spacing w:line="240" w:lineRule="auto"/>
              <w:ind w:firstLine="0"/>
              <w:jc w:val="left"/>
              <w:rPr>
                <w:sz w:val="20"/>
                <w:szCs w:val="20"/>
              </w:rPr>
            </w:pPr>
            <w:r w:rsidRPr="008B6CB5">
              <w:rPr>
                <w:sz w:val="20"/>
                <w:szCs w:val="20"/>
              </w:rPr>
              <w:t>28.10.2025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2FAA77D4" w14:textId="63E07768" w:rsidR="00983C76" w:rsidRPr="004634C6" w:rsidRDefault="00983C76" w:rsidP="00983C76">
            <w:pPr>
              <w:autoSpaceDE/>
              <w:autoSpaceDN/>
              <w:spacing w:line="240" w:lineRule="auto"/>
              <w:ind w:firstLine="0"/>
              <w:jc w:val="center"/>
              <w:rPr>
                <w:sz w:val="20"/>
                <w:szCs w:val="20"/>
              </w:rPr>
            </w:pPr>
            <w:r w:rsidRPr="008B6CB5">
              <w:rPr>
                <w:color w:val="000000"/>
                <w:sz w:val="20"/>
                <w:szCs w:val="20"/>
              </w:rPr>
              <w:t>0,263</w:t>
            </w:r>
          </w:p>
        </w:tc>
        <w:tc>
          <w:tcPr>
            <w:tcW w:w="244" w:type="pct"/>
            <w:tcBorders>
              <w:top w:val="single" w:sz="4" w:space="0" w:color="auto"/>
              <w:left w:val="nil"/>
              <w:bottom w:val="single" w:sz="4" w:space="0" w:color="auto"/>
              <w:right w:val="single" w:sz="4" w:space="0" w:color="auto"/>
            </w:tcBorders>
            <w:shd w:val="clear" w:color="auto" w:fill="auto"/>
            <w:vAlign w:val="center"/>
          </w:tcPr>
          <w:p w14:paraId="39C3BD4F" w14:textId="3551CA9E"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0,653</w:t>
            </w:r>
          </w:p>
        </w:tc>
        <w:tc>
          <w:tcPr>
            <w:tcW w:w="311" w:type="pct"/>
            <w:tcBorders>
              <w:top w:val="single" w:sz="4" w:space="0" w:color="auto"/>
              <w:left w:val="nil"/>
              <w:bottom w:val="single" w:sz="4" w:space="0" w:color="auto"/>
              <w:right w:val="single" w:sz="4" w:space="0" w:color="auto"/>
            </w:tcBorders>
            <w:shd w:val="clear" w:color="auto" w:fill="auto"/>
            <w:vAlign w:val="center"/>
          </w:tcPr>
          <w:p w14:paraId="25424981" w14:textId="1DD6DBAE"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lang w:val="en-US"/>
              </w:rPr>
              <w:t>ТЭЦ АО «РИР»</w:t>
            </w:r>
          </w:p>
        </w:tc>
        <w:tc>
          <w:tcPr>
            <w:tcW w:w="311" w:type="pct"/>
            <w:vAlign w:val="center"/>
          </w:tcPr>
          <w:p w14:paraId="7B0AB07A" w14:textId="77777777" w:rsidR="00983C76" w:rsidRPr="00FF3B1F" w:rsidRDefault="00983C76" w:rsidP="00983C76">
            <w:pPr>
              <w:widowControl w:val="0"/>
              <w:spacing w:line="240" w:lineRule="auto"/>
              <w:ind w:firstLine="0"/>
              <w:jc w:val="left"/>
            </w:pPr>
          </w:p>
        </w:tc>
        <w:tc>
          <w:tcPr>
            <w:tcW w:w="311" w:type="pct"/>
            <w:vAlign w:val="center"/>
          </w:tcPr>
          <w:p w14:paraId="6421379F" w14:textId="77777777" w:rsidR="00983C76" w:rsidRPr="00FF3B1F" w:rsidRDefault="00983C76" w:rsidP="00983C76">
            <w:pPr>
              <w:widowControl w:val="0"/>
              <w:spacing w:line="240" w:lineRule="auto"/>
              <w:ind w:firstLine="0"/>
              <w:jc w:val="left"/>
            </w:pPr>
          </w:p>
        </w:tc>
        <w:tc>
          <w:tcPr>
            <w:tcW w:w="311" w:type="pct"/>
            <w:vAlign w:val="center"/>
          </w:tcPr>
          <w:p w14:paraId="695FBFFA" w14:textId="77777777" w:rsidR="00983C76" w:rsidRPr="00FF3B1F" w:rsidRDefault="00983C76" w:rsidP="00983C76">
            <w:pPr>
              <w:widowControl w:val="0"/>
              <w:spacing w:line="240" w:lineRule="auto"/>
              <w:ind w:firstLine="0"/>
              <w:jc w:val="left"/>
            </w:pPr>
          </w:p>
        </w:tc>
        <w:tc>
          <w:tcPr>
            <w:tcW w:w="311" w:type="pct"/>
            <w:vAlign w:val="center"/>
          </w:tcPr>
          <w:p w14:paraId="1954C545" w14:textId="77777777" w:rsidR="00983C76" w:rsidRPr="00FF3B1F" w:rsidRDefault="00983C76" w:rsidP="00983C76">
            <w:pPr>
              <w:widowControl w:val="0"/>
              <w:spacing w:line="240" w:lineRule="auto"/>
              <w:ind w:firstLine="0"/>
              <w:jc w:val="left"/>
            </w:pPr>
          </w:p>
        </w:tc>
        <w:tc>
          <w:tcPr>
            <w:tcW w:w="311" w:type="pct"/>
            <w:vAlign w:val="center"/>
          </w:tcPr>
          <w:p w14:paraId="6420ADAC" w14:textId="77777777" w:rsidR="00983C76" w:rsidRPr="00FF3B1F" w:rsidRDefault="00983C76" w:rsidP="00983C76">
            <w:pPr>
              <w:widowControl w:val="0"/>
              <w:spacing w:line="240" w:lineRule="auto"/>
              <w:ind w:firstLine="0"/>
              <w:jc w:val="left"/>
            </w:pPr>
          </w:p>
        </w:tc>
        <w:tc>
          <w:tcPr>
            <w:tcW w:w="311" w:type="pct"/>
            <w:vAlign w:val="center"/>
          </w:tcPr>
          <w:p w14:paraId="54B395DF" w14:textId="77777777" w:rsidR="00983C76" w:rsidRPr="00FF3B1F" w:rsidRDefault="00983C76" w:rsidP="00983C76">
            <w:pPr>
              <w:widowControl w:val="0"/>
              <w:spacing w:line="240" w:lineRule="auto"/>
              <w:ind w:firstLine="0"/>
              <w:jc w:val="left"/>
            </w:pPr>
          </w:p>
        </w:tc>
        <w:tc>
          <w:tcPr>
            <w:tcW w:w="311" w:type="pct"/>
            <w:vAlign w:val="center"/>
          </w:tcPr>
          <w:p w14:paraId="0889658E" w14:textId="77777777" w:rsidR="00983C76" w:rsidRPr="00FF3B1F" w:rsidRDefault="00983C76" w:rsidP="00983C76">
            <w:pPr>
              <w:widowControl w:val="0"/>
              <w:spacing w:line="240" w:lineRule="auto"/>
              <w:ind w:firstLine="0"/>
              <w:jc w:val="left"/>
            </w:pPr>
          </w:p>
        </w:tc>
      </w:tr>
      <w:tr w:rsidR="00983C76" w:rsidRPr="00FF3B1F" w14:paraId="72583D5E"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0B4229" w14:textId="56B6523D"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lastRenderedPageBreak/>
              <w:t>45</w:t>
            </w:r>
          </w:p>
        </w:tc>
        <w:tc>
          <w:tcPr>
            <w:tcW w:w="179" w:type="pct"/>
            <w:tcBorders>
              <w:top w:val="single" w:sz="4" w:space="0" w:color="auto"/>
              <w:left w:val="nil"/>
              <w:bottom w:val="single" w:sz="4" w:space="0" w:color="auto"/>
              <w:right w:val="single" w:sz="4" w:space="0" w:color="auto"/>
            </w:tcBorders>
            <w:shd w:val="clear" w:color="auto" w:fill="auto"/>
            <w:vAlign w:val="center"/>
          </w:tcPr>
          <w:p w14:paraId="71F5F92E" w14:textId="2B7DD88F"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ТУ 19-22</w:t>
            </w:r>
          </w:p>
        </w:tc>
        <w:tc>
          <w:tcPr>
            <w:tcW w:w="764" w:type="pct"/>
            <w:tcBorders>
              <w:top w:val="single" w:sz="4" w:space="0" w:color="auto"/>
              <w:left w:val="nil"/>
              <w:bottom w:val="single" w:sz="4" w:space="0" w:color="auto"/>
              <w:right w:val="single" w:sz="4" w:space="0" w:color="auto"/>
            </w:tcBorders>
            <w:shd w:val="clear" w:color="auto" w:fill="auto"/>
            <w:vAlign w:val="center"/>
          </w:tcPr>
          <w:p w14:paraId="04655532" w14:textId="15E9BD18" w:rsidR="00983C76" w:rsidRPr="004634C6" w:rsidRDefault="00983C76" w:rsidP="00983C76">
            <w:pPr>
              <w:spacing w:line="240" w:lineRule="auto"/>
              <w:ind w:firstLine="0"/>
              <w:jc w:val="left"/>
              <w:rPr>
                <w:sz w:val="20"/>
                <w:szCs w:val="20"/>
              </w:rPr>
            </w:pPr>
            <w:r w:rsidRPr="008B6CB5">
              <w:rPr>
                <w:sz w:val="20"/>
                <w:szCs w:val="20"/>
              </w:rPr>
              <w:t>Проектируемый склад централизованного хранения ТМЦ АО «ЧМЗ», УР, г. Глазов, ул. Белова, д. 7</w:t>
            </w:r>
          </w:p>
        </w:tc>
        <w:tc>
          <w:tcPr>
            <w:tcW w:w="206" w:type="pct"/>
            <w:tcBorders>
              <w:top w:val="single" w:sz="4" w:space="0" w:color="auto"/>
              <w:left w:val="nil"/>
              <w:bottom w:val="single" w:sz="4" w:space="0" w:color="auto"/>
              <w:right w:val="single" w:sz="4" w:space="0" w:color="auto"/>
            </w:tcBorders>
            <w:shd w:val="clear" w:color="auto" w:fill="auto"/>
            <w:vAlign w:val="center"/>
          </w:tcPr>
          <w:p w14:paraId="3E821FD4" w14:textId="4307FEB6" w:rsidR="00983C76" w:rsidRPr="004634C6" w:rsidRDefault="00983C76" w:rsidP="00983C76">
            <w:pPr>
              <w:autoSpaceDE/>
              <w:autoSpaceDN/>
              <w:spacing w:line="240" w:lineRule="auto"/>
              <w:ind w:firstLine="0"/>
              <w:jc w:val="left"/>
              <w:rPr>
                <w:sz w:val="20"/>
                <w:szCs w:val="20"/>
              </w:rPr>
            </w:pPr>
            <w:r w:rsidRPr="008B6CB5">
              <w:rPr>
                <w:sz w:val="20"/>
                <w:szCs w:val="20"/>
              </w:rPr>
              <w:t>10.11.2022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210BD87E" w14:textId="24C3606A" w:rsidR="00983C76" w:rsidRPr="004634C6" w:rsidRDefault="00983C76" w:rsidP="00983C76">
            <w:pPr>
              <w:autoSpaceDE/>
              <w:autoSpaceDN/>
              <w:spacing w:line="240" w:lineRule="auto"/>
              <w:ind w:firstLine="0"/>
              <w:jc w:val="left"/>
              <w:rPr>
                <w:color w:val="000000"/>
                <w:sz w:val="20"/>
                <w:szCs w:val="20"/>
                <w:shd w:val="clear" w:color="auto" w:fill="FFFFFF"/>
              </w:rPr>
            </w:pPr>
            <w:r w:rsidRPr="008B6CB5">
              <w:rPr>
                <w:sz w:val="20"/>
                <w:szCs w:val="20"/>
              </w:rPr>
              <w:t xml:space="preserve">Главный энергетик АО «ЧМЗ» </w:t>
            </w:r>
            <w:proofErr w:type="spellStart"/>
            <w:r w:rsidRPr="008B6CB5">
              <w:rPr>
                <w:sz w:val="20"/>
                <w:szCs w:val="20"/>
              </w:rPr>
              <w:t>М.Е.Салтыков</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5E7D1065" w14:textId="7656833E" w:rsidR="00983C76" w:rsidRPr="004634C6" w:rsidRDefault="00983C76" w:rsidP="00983C76">
            <w:pPr>
              <w:autoSpaceDE/>
              <w:autoSpaceDN/>
              <w:spacing w:line="240" w:lineRule="auto"/>
              <w:ind w:firstLine="0"/>
              <w:jc w:val="left"/>
              <w:rPr>
                <w:sz w:val="20"/>
                <w:szCs w:val="20"/>
              </w:rPr>
            </w:pPr>
            <w:r w:rsidRPr="008B6CB5">
              <w:rPr>
                <w:sz w:val="20"/>
                <w:szCs w:val="20"/>
              </w:rPr>
              <w:t>10.11.2025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7EEADC7D" w14:textId="6FF5DF53" w:rsidR="00983C76" w:rsidRPr="004634C6" w:rsidRDefault="00983C76" w:rsidP="00983C76">
            <w:pPr>
              <w:autoSpaceDE/>
              <w:autoSpaceDN/>
              <w:spacing w:line="240" w:lineRule="auto"/>
              <w:ind w:firstLine="0"/>
              <w:jc w:val="center"/>
              <w:rPr>
                <w:sz w:val="20"/>
                <w:szCs w:val="20"/>
              </w:rPr>
            </w:pPr>
            <w:r w:rsidRPr="008B6CB5">
              <w:rPr>
                <w:sz w:val="20"/>
                <w:szCs w:val="20"/>
              </w:rPr>
              <w:t>0,383</w:t>
            </w:r>
          </w:p>
        </w:tc>
        <w:tc>
          <w:tcPr>
            <w:tcW w:w="244" w:type="pct"/>
            <w:tcBorders>
              <w:top w:val="single" w:sz="4" w:space="0" w:color="auto"/>
              <w:left w:val="nil"/>
              <w:bottom w:val="single" w:sz="4" w:space="0" w:color="auto"/>
              <w:right w:val="single" w:sz="4" w:space="0" w:color="auto"/>
            </w:tcBorders>
            <w:shd w:val="clear" w:color="auto" w:fill="auto"/>
            <w:vAlign w:val="center"/>
          </w:tcPr>
          <w:p w14:paraId="13199389" w14:textId="46857275"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0,906</w:t>
            </w:r>
          </w:p>
        </w:tc>
        <w:tc>
          <w:tcPr>
            <w:tcW w:w="311" w:type="pct"/>
            <w:tcBorders>
              <w:top w:val="single" w:sz="4" w:space="0" w:color="auto"/>
              <w:left w:val="nil"/>
              <w:bottom w:val="single" w:sz="4" w:space="0" w:color="auto"/>
              <w:right w:val="single" w:sz="4" w:space="0" w:color="auto"/>
            </w:tcBorders>
            <w:shd w:val="clear" w:color="auto" w:fill="auto"/>
            <w:vAlign w:val="center"/>
          </w:tcPr>
          <w:p w14:paraId="573DA671" w14:textId="0884BD5C"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lang w:val="en-US"/>
              </w:rPr>
              <w:t>ТЭЦ АО «РИР»</w:t>
            </w:r>
          </w:p>
        </w:tc>
        <w:tc>
          <w:tcPr>
            <w:tcW w:w="311" w:type="pct"/>
            <w:vAlign w:val="center"/>
          </w:tcPr>
          <w:p w14:paraId="73271550" w14:textId="77777777" w:rsidR="00983C76" w:rsidRPr="00FF3B1F" w:rsidRDefault="00983C76" w:rsidP="00983C76">
            <w:pPr>
              <w:widowControl w:val="0"/>
              <w:spacing w:line="240" w:lineRule="auto"/>
              <w:ind w:firstLine="0"/>
              <w:jc w:val="left"/>
            </w:pPr>
          </w:p>
        </w:tc>
        <w:tc>
          <w:tcPr>
            <w:tcW w:w="311" w:type="pct"/>
            <w:vAlign w:val="center"/>
          </w:tcPr>
          <w:p w14:paraId="3D699D37" w14:textId="77777777" w:rsidR="00983C76" w:rsidRPr="00FF3B1F" w:rsidRDefault="00983C76" w:rsidP="00983C76">
            <w:pPr>
              <w:widowControl w:val="0"/>
              <w:spacing w:line="240" w:lineRule="auto"/>
              <w:ind w:firstLine="0"/>
              <w:jc w:val="left"/>
            </w:pPr>
          </w:p>
        </w:tc>
        <w:tc>
          <w:tcPr>
            <w:tcW w:w="311" w:type="pct"/>
            <w:vAlign w:val="center"/>
          </w:tcPr>
          <w:p w14:paraId="17C12A43" w14:textId="77777777" w:rsidR="00983C76" w:rsidRPr="00FF3B1F" w:rsidRDefault="00983C76" w:rsidP="00983C76">
            <w:pPr>
              <w:widowControl w:val="0"/>
              <w:spacing w:line="240" w:lineRule="auto"/>
              <w:ind w:firstLine="0"/>
              <w:jc w:val="left"/>
            </w:pPr>
          </w:p>
        </w:tc>
        <w:tc>
          <w:tcPr>
            <w:tcW w:w="311" w:type="pct"/>
            <w:vAlign w:val="center"/>
          </w:tcPr>
          <w:p w14:paraId="687F19AA" w14:textId="77777777" w:rsidR="00983C76" w:rsidRPr="00FF3B1F" w:rsidRDefault="00983C76" w:rsidP="00983C76">
            <w:pPr>
              <w:widowControl w:val="0"/>
              <w:spacing w:line="240" w:lineRule="auto"/>
              <w:ind w:firstLine="0"/>
              <w:jc w:val="left"/>
            </w:pPr>
          </w:p>
        </w:tc>
        <w:tc>
          <w:tcPr>
            <w:tcW w:w="311" w:type="pct"/>
            <w:vAlign w:val="center"/>
          </w:tcPr>
          <w:p w14:paraId="6F0879FA" w14:textId="77777777" w:rsidR="00983C76" w:rsidRPr="00FF3B1F" w:rsidRDefault="00983C76" w:rsidP="00983C76">
            <w:pPr>
              <w:widowControl w:val="0"/>
              <w:spacing w:line="240" w:lineRule="auto"/>
              <w:ind w:firstLine="0"/>
              <w:jc w:val="left"/>
            </w:pPr>
          </w:p>
        </w:tc>
        <w:tc>
          <w:tcPr>
            <w:tcW w:w="311" w:type="pct"/>
            <w:vAlign w:val="center"/>
          </w:tcPr>
          <w:p w14:paraId="333C6940" w14:textId="77777777" w:rsidR="00983C76" w:rsidRPr="00FF3B1F" w:rsidRDefault="00983C76" w:rsidP="00983C76">
            <w:pPr>
              <w:widowControl w:val="0"/>
              <w:spacing w:line="240" w:lineRule="auto"/>
              <w:ind w:firstLine="0"/>
              <w:jc w:val="left"/>
            </w:pPr>
          </w:p>
        </w:tc>
        <w:tc>
          <w:tcPr>
            <w:tcW w:w="311" w:type="pct"/>
            <w:vAlign w:val="center"/>
          </w:tcPr>
          <w:p w14:paraId="2F9E98CA" w14:textId="77777777" w:rsidR="00983C76" w:rsidRPr="00FF3B1F" w:rsidRDefault="00983C76" w:rsidP="00983C76">
            <w:pPr>
              <w:widowControl w:val="0"/>
              <w:spacing w:line="240" w:lineRule="auto"/>
              <w:ind w:firstLine="0"/>
              <w:jc w:val="left"/>
            </w:pPr>
          </w:p>
        </w:tc>
      </w:tr>
      <w:tr w:rsidR="00983C76" w:rsidRPr="00FF3B1F" w14:paraId="54D03ACC"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406FCD" w14:textId="67613781"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46</w:t>
            </w:r>
          </w:p>
        </w:tc>
        <w:tc>
          <w:tcPr>
            <w:tcW w:w="179" w:type="pct"/>
            <w:tcBorders>
              <w:top w:val="single" w:sz="4" w:space="0" w:color="auto"/>
              <w:left w:val="nil"/>
              <w:bottom w:val="single" w:sz="4" w:space="0" w:color="auto"/>
              <w:right w:val="single" w:sz="4" w:space="0" w:color="auto"/>
            </w:tcBorders>
            <w:shd w:val="clear" w:color="auto" w:fill="auto"/>
            <w:vAlign w:val="center"/>
          </w:tcPr>
          <w:p w14:paraId="340DC77E" w14:textId="179B3BD6"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ТУ 20-22</w:t>
            </w:r>
          </w:p>
        </w:tc>
        <w:tc>
          <w:tcPr>
            <w:tcW w:w="764" w:type="pct"/>
            <w:tcBorders>
              <w:top w:val="single" w:sz="4" w:space="0" w:color="auto"/>
              <w:left w:val="nil"/>
              <w:bottom w:val="single" w:sz="4" w:space="0" w:color="auto"/>
              <w:right w:val="single" w:sz="4" w:space="0" w:color="auto"/>
            </w:tcBorders>
            <w:shd w:val="clear" w:color="auto" w:fill="auto"/>
            <w:vAlign w:val="center"/>
          </w:tcPr>
          <w:p w14:paraId="0FAAF336" w14:textId="395350C4" w:rsidR="00983C76" w:rsidRPr="004634C6" w:rsidRDefault="00983C76" w:rsidP="00983C76">
            <w:pPr>
              <w:spacing w:line="240" w:lineRule="auto"/>
              <w:ind w:firstLine="0"/>
              <w:jc w:val="left"/>
              <w:rPr>
                <w:sz w:val="20"/>
                <w:szCs w:val="20"/>
              </w:rPr>
            </w:pPr>
            <w:r w:rsidRPr="008B6CB5">
              <w:rPr>
                <w:sz w:val="20"/>
                <w:szCs w:val="20"/>
              </w:rPr>
              <w:t xml:space="preserve">Многоквартирный жилой дом,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xml:space="preserve">, </w:t>
            </w:r>
            <w:proofErr w:type="spellStart"/>
            <w:r w:rsidRPr="008B6CB5">
              <w:rPr>
                <w:sz w:val="20"/>
                <w:szCs w:val="20"/>
              </w:rPr>
              <w:t>ул.Калинина</w:t>
            </w:r>
            <w:proofErr w:type="spellEnd"/>
            <w:r w:rsidRPr="008B6CB5">
              <w:rPr>
                <w:sz w:val="20"/>
                <w:szCs w:val="20"/>
              </w:rPr>
              <w:t>, д. 12</w:t>
            </w:r>
          </w:p>
        </w:tc>
        <w:tc>
          <w:tcPr>
            <w:tcW w:w="206" w:type="pct"/>
            <w:tcBorders>
              <w:top w:val="single" w:sz="4" w:space="0" w:color="auto"/>
              <w:left w:val="nil"/>
              <w:bottom w:val="single" w:sz="4" w:space="0" w:color="auto"/>
              <w:right w:val="single" w:sz="4" w:space="0" w:color="auto"/>
            </w:tcBorders>
            <w:shd w:val="clear" w:color="auto" w:fill="auto"/>
            <w:vAlign w:val="center"/>
          </w:tcPr>
          <w:p w14:paraId="2C410834" w14:textId="4C4E48BE" w:rsidR="00983C76" w:rsidRPr="004634C6" w:rsidRDefault="00983C76" w:rsidP="00983C76">
            <w:pPr>
              <w:autoSpaceDE/>
              <w:autoSpaceDN/>
              <w:spacing w:line="240" w:lineRule="auto"/>
              <w:ind w:firstLine="0"/>
              <w:jc w:val="left"/>
              <w:rPr>
                <w:sz w:val="20"/>
                <w:szCs w:val="20"/>
              </w:rPr>
            </w:pPr>
            <w:r w:rsidRPr="008B6CB5">
              <w:rPr>
                <w:sz w:val="20"/>
                <w:szCs w:val="20"/>
              </w:rPr>
              <w:t>06.12.2022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55E48576" w14:textId="72497D2F" w:rsidR="00983C76" w:rsidRPr="004634C6" w:rsidRDefault="00983C76" w:rsidP="00983C76">
            <w:pPr>
              <w:autoSpaceDE/>
              <w:autoSpaceDN/>
              <w:spacing w:line="240" w:lineRule="auto"/>
              <w:ind w:firstLine="0"/>
              <w:jc w:val="left"/>
              <w:rPr>
                <w:color w:val="000000"/>
                <w:sz w:val="20"/>
                <w:szCs w:val="20"/>
                <w:shd w:val="clear" w:color="auto" w:fill="FFFFFF"/>
              </w:rPr>
            </w:pPr>
            <w:proofErr w:type="spellStart"/>
            <w:r w:rsidRPr="008B6CB5">
              <w:rPr>
                <w:sz w:val="20"/>
                <w:szCs w:val="20"/>
              </w:rPr>
              <w:t>Дирекор</w:t>
            </w:r>
            <w:proofErr w:type="spellEnd"/>
            <w:r w:rsidRPr="008B6CB5">
              <w:rPr>
                <w:sz w:val="20"/>
                <w:szCs w:val="20"/>
              </w:rPr>
              <w:t xml:space="preserve"> ООО «Апрель» </w:t>
            </w:r>
            <w:proofErr w:type="spellStart"/>
            <w:r w:rsidRPr="008B6CB5">
              <w:rPr>
                <w:sz w:val="20"/>
                <w:szCs w:val="20"/>
              </w:rPr>
              <w:t>П.М.Высотских</w:t>
            </w:r>
            <w:proofErr w:type="spellEnd"/>
            <w:r w:rsidRPr="008B6CB5">
              <w:rPr>
                <w:sz w:val="20"/>
                <w:szCs w:val="20"/>
              </w:rPr>
              <w:t xml:space="preserve"> </w:t>
            </w:r>
          </w:p>
        </w:tc>
        <w:tc>
          <w:tcPr>
            <w:tcW w:w="204" w:type="pct"/>
            <w:tcBorders>
              <w:top w:val="single" w:sz="4" w:space="0" w:color="auto"/>
              <w:left w:val="nil"/>
              <w:bottom w:val="single" w:sz="4" w:space="0" w:color="auto"/>
              <w:right w:val="single" w:sz="4" w:space="0" w:color="auto"/>
            </w:tcBorders>
            <w:shd w:val="clear" w:color="auto" w:fill="auto"/>
            <w:vAlign w:val="center"/>
          </w:tcPr>
          <w:p w14:paraId="3AE0E027" w14:textId="08545DF4" w:rsidR="00983C76" w:rsidRPr="004634C6" w:rsidRDefault="00983C76" w:rsidP="00983C76">
            <w:pPr>
              <w:autoSpaceDE/>
              <w:autoSpaceDN/>
              <w:spacing w:line="240" w:lineRule="auto"/>
              <w:ind w:firstLine="0"/>
              <w:jc w:val="left"/>
              <w:rPr>
                <w:sz w:val="20"/>
                <w:szCs w:val="20"/>
              </w:rPr>
            </w:pPr>
            <w:r w:rsidRPr="008B6CB5">
              <w:rPr>
                <w:sz w:val="20"/>
                <w:szCs w:val="20"/>
              </w:rPr>
              <w:t>06.12.2025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6003FB4D" w14:textId="27A50015" w:rsidR="00983C76" w:rsidRPr="004634C6" w:rsidRDefault="00983C76" w:rsidP="00983C76">
            <w:pPr>
              <w:autoSpaceDE/>
              <w:autoSpaceDN/>
              <w:spacing w:line="240" w:lineRule="auto"/>
              <w:ind w:firstLine="0"/>
              <w:jc w:val="center"/>
              <w:rPr>
                <w:sz w:val="20"/>
                <w:szCs w:val="20"/>
              </w:rPr>
            </w:pPr>
            <w:r w:rsidRPr="008B6CB5">
              <w:rPr>
                <w:sz w:val="20"/>
                <w:szCs w:val="20"/>
              </w:rPr>
              <w:t>1,189</w:t>
            </w:r>
          </w:p>
        </w:tc>
        <w:tc>
          <w:tcPr>
            <w:tcW w:w="244" w:type="pct"/>
            <w:tcBorders>
              <w:top w:val="single" w:sz="4" w:space="0" w:color="auto"/>
              <w:left w:val="nil"/>
              <w:bottom w:val="single" w:sz="4" w:space="0" w:color="auto"/>
              <w:right w:val="single" w:sz="4" w:space="0" w:color="auto"/>
            </w:tcBorders>
            <w:shd w:val="clear" w:color="auto" w:fill="auto"/>
            <w:vAlign w:val="center"/>
          </w:tcPr>
          <w:p w14:paraId="13CCAF96" w14:textId="0000E014" w:rsidR="00983C76" w:rsidRPr="004634C6" w:rsidRDefault="00983C76" w:rsidP="00983C76">
            <w:pPr>
              <w:autoSpaceDE/>
              <w:autoSpaceDN/>
              <w:spacing w:line="240" w:lineRule="auto"/>
              <w:ind w:firstLine="0"/>
              <w:jc w:val="center"/>
              <w:rPr>
                <w:color w:val="000000"/>
                <w:sz w:val="20"/>
                <w:szCs w:val="20"/>
              </w:rPr>
            </w:pPr>
            <w:r>
              <w:rPr>
                <w:color w:val="000000"/>
                <w:sz w:val="20"/>
                <w:szCs w:val="20"/>
              </w:rPr>
              <w:t>2,952</w:t>
            </w:r>
          </w:p>
        </w:tc>
        <w:tc>
          <w:tcPr>
            <w:tcW w:w="311" w:type="pct"/>
            <w:tcBorders>
              <w:top w:val="single" w:sz="4" w:space="0" w:color="auto"/>
              <w:left w:val="nil"/>
              <w:bottom w:val="single" w:sz="4" w:space="0" w:color="auto"/>
              <w:right w:val="single" w:sz="4" w:space="0" w:color="auto"/>
            </w:tcBorders>
            <w:shd w:val="clear" w:color="auto" w:fill="auto"/>
            <w:vAlign w:val="center"/>
          </w:tcPr>
          <w:p w14:paraId="2E78D593" w14:textId="3CA10674"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6CA63833" w14:textId="77777777" w:rsidR="00983C76" w:rsidRPr="00FF3B1F" w:rsidRDefault="00983C76" w:rsidP="00983C76">
            <w:pPr>
              <w:widowControl w:val="0"/>
              <w:spacing w:line="240" w:lineRule="auto"/>
              <w:ind w:firstLine="0"/>
              <w:jc w:val="left"/>
            </w:pPr>
          </w:p>
        </w:tc>
        <w:tc>
          <w:tcPr>
            <w:tcW w:w="311" w:type="pct"/>
            <w:vAlign w:val="center"/>
          </w:tcPr>
          <w:p w14:paraId="3FC6E786" w14:textId="77777777" w:rsidR="00983C76" w:rsidRPr="00FF3B1F" w:rsidRDefault="00983C76" w:rsidP="00983C76">
            <w:pPr>
              <w:widowControl w:val="0"/>
              <w:spacing w:line="240" w:lineRule="auto"/>
              <w:ind w:firstLine="0"/>
              <w:jc w:val="left"/>
            </w:pPr>
          </w:p>
        </w:tc>
        <w:tc>
          <w:tcPr>
            <w:tcW w:w="311" w:type="pct"/>
            <w:vAlign w:val="center"/>
          </w:tcPr>
          <w:p w14:paraId="4CACE834" w14:textId="77777777" w:rsidR="00983C76" w:rsidRPr="00FF3B1F" w:rsidRDefault="00983C76" w:rsidP="00983C76">
            <w:pPr>
              <w:widowControl w:val="0"/>
              <w:spacing w:line="240" w:lineRule="auto"/>
              <w:ind w:firstLine="0"/>
              <w:jc w:val="left"/>
            </w:pPr>
          </w:p>
        </w:tc>
        <w:tc>
          <w:tcPr>
            <w:tcW w:w="311" w:type="pct"/>
            <w:vAlign w:val="center"/>
          </w:tcPr>
          <w:p w14:paraId="2054FBA5" w14:textId="77777777" w:rsidR="00983C76" w:rsidRPr="00FF3B1F" w:rsidRDefault="00983C76" w:rsidP="00983C76">
            <w:pPr>
              <w:widowControl w:val="0"/>
              <w:spacing w:line="240" w:lineRule="auto"/>
              <w:ind w:firstLine="0"/>
              <w:jc w:val="left"/>
            </w:pPr>
          </w:p>
        </w:tc>
        <w:tc>
          <w:tcPr>
            <w:tcW w:w="311" w:type="pct"/>
            <w:vAlign w:val="center"/>
          </w:tcPr>
          <w:p w14:paraId="774699DE" w14:textId="77777777" w:rsidR="00983C76" w:rsidRPr="00FF3B1F" w:rsidRDefault="00983C76" w:rsidP="00983C76">
            <w:pPr>
              <w:widowControl w:val="0"/>
              <w:spacing w:line="240" w:lineRule="auto"/>
              <w:ind w:firstLine="0"/>
              <w:jc w:val="left"/>
            </w:pPr>
          </w:p>
        </w:tc>
        <w:tc>
          <w:tcPr>
            <w:tcW w:w="311" w:type="pct"/>
            <w:vAlign w:val="center"/>
          </w:tcPr>
          <w:p w14:paraId="6A89CAF0" w14:textId="77777777" w:rsidR="00983C76" w:rsidRPr="00FF3B1F" w:rsidRDefault="00983C76" w:rsidP="00983C76">
            <w:pPr>
              <w:widowControl w:val="0"/>
              <w:spacing w:line="240" w:lineRule="auto"/>
              <w:ind w:firstLine="0"/>
              <w:jc w:val="left"/>
            </w:pPr>
          </w:p>
        </w:tc>
        <w:tc>
          <w:tcPr>
            <w:tcW w:w="311" w:type="pct"/>
            <w:vAlign w:val="center"/>
          </w:tcPr>
          <w:p w14:paraId="433B4B9A" w14:textId="77777777" w:rsidR="00983C76" w:rsidRPr="00FF3B1F" w:rsidRDefault="00983C76" w:rsidP="00983C76">
            <w:pPr>
              <w:widowControl w:val="0"/>
              <w:spacing w:line="240" w:lineRule="auto"/>
              <w:ind w:firstLine="0"/>
              <w:jc w:val="left"/>
            </w:pPr>
          </w:p>
        </w:tc>
      </w:tr>
      <w:tr w:rsidR="00983C76" w:rsidRPr="00FF3B1F" w14:paraId="148768C3"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4E0EAC" w14:textId="088169E9"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47</w:t>
            </w:r>
          </w:p>
        </w:tc>
        <w:tc>
          <w:tcPr>
            <w:tcW w:w="179" w:type="pct"/>
            <w:tcBorders>
              <w:top w:val="single" w:sz="4" w:space="0" w:color="auto"/>
              <w:left w:val="nil"/>
              <w:bottom w:val="single" w:sz="4" w:space="0" w:color="auto"/>
              <w:right w:val="single" w:sz="4" w:space="0" w:color="auto"/>
            </w:tcBorders>
            <w:shd w:val="clear" w:color="auto" w:fill="auto"/>
            <w:vAlign w:val="center"/>
          </w:tcPr>
          <w:p w14:paraId="4595D21F" w14:textId="67C8C1C5"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ТВК/2-22-Т/14-01</w:t>
            </w:r>
          </w:p>
        </w:tc>
        <w:tc>
          <w:tcPr>
            <w:tcW w:w="764" w:type="pct"/>
            <w:tcBorders>
              <w:top w:val="single" w:sz="4" w:space="0" w:color="auto"/>
              <w:left w:val="nil"/>
              <w:bottom w:val="single" w:sz="4" w:space="0" w:color="auto"/>
              <w:right w:val="single" w:sz="4" w:space="0" w:color="auto"/>
            </w:tcBorders>
            <w:shd w:val="clear" w:color="auto" w:fill="auto"/>
            <w:vAlign w:val="center"/>
          </w:tcPr>
          <w:p w14:paraId="1FAACFD9" w14:textId="1BBE9044" w:rsidR="00983C76" w:rsidRPr="004634C6" w:rsidRDefault="00983C76" w:rsidP="00983C76">
            <w:pPr>
              <w:spacing w:line="240" w:lineRule="auto"/>
              <w:ind w:firstLine="0"/>
              <w:jc w:val="left"/>
              <w:rPr>
                <w:sz w:val="20"/>
                <w:szCs w:val="20"/>
              </w:rPr>
            </w:pPr>
            <w:r w:rsidRPr="008B6CB5">
              <w:rPr>
                <w:sz w:val="20"/>
                <w:szCs w:val="20"/>
              </w:rPr>
              <w:t xml:space="preserve">Автономный блок 1 в блокированном жилом доме,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ул. Гоголя, д.34</w:t>
            </w:r>
          </w:p>
        </w:tc>
        <w:tc>
          <w:tcPr>
            <w:tcW w:w="206" w:type="pct"/>
            <w:tcBorders>
              <w:top w:val="single" w:sz="4" w:space="0" w:color="auto"/>
              <w:left w:val="nil"/>
              <w:bottom w:val="single" w:sz="4" w:space="0" w:color="auto"/>
              <w:right w:val="single" w:sz="4" w:space="0" w:color="auto"/>
            </w:tcBorders>
            <w:shd w:val="clear" w:color="auto" w:fill="auto"/>
            <w:vAlign w:val="center"/>
          </w:tcPr>
          <w:p w14:paraId="76F4707A" w14:textId="78B1312E" w:rsidR="00983C76" w:rsidRPr="004634C6" w:rsidRDefault="00983C76" w:rsidP="00983C76">
            <w:pPr>
              <w:autoSpaceDE/>
              <w:autoSpaceDN/>
              <w:spacing w:line="240" w:lineRule="auto"/>
              <w:ind w:firstLine="0"/>
              <w:jc w:val="left"/>
              <w:rPr>
                <w:sz w:val="20"/>
                <w:szCs w:val="20"/>
              </w:rPr>
            </w:pPr>
            <w:r w:rsidRPr="008B6CB5">
              <w:rPr>
                <w:sz w:val="20"/>
                <w:szCs w:val="20"/>
              </w:rPr>
              <w:t>02.03.2022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1A8BDE73" w14:textId="40B89F8E" w:rsidR="00983C76" w:rsidRPr="004634C6" w:rsidRDefault="00983C76" w:rsidP="00983C76">
            <w:pPr>
              <w:autoSpaceDE/>
              <w:autoSpaceDN/>
              <w:spacing w:line="240" w:lineRule="auto"/>
              <w:ind w:firstLine="0"/>
              <w:jc w:val="left"/>
              <w:rPr>
                <w:color w:val="000000"/>
                <w:sz w:val="20"/>
                <w:szCs w:val="20"/>
                <w:shd w:val="clear" w:color="auto" w:fill="FFFFFF"/>
              </w:rPr>
            </w:pPr>
            <w:proofErr w:type="spellStart"/>
            <w:r w:rsidRPr="008B6CB5">
              <w:rPr>
                <w:sz w:val="20"/>
                <w:szCs w:val="20"/>
              </w:rPr>
              <w:t>Лубнина</w:t>
            </w:r>
            <w:proofErr w:type="spellEnd"/>
            <w:r w:rsidRPr="008B6CB5">
              <w:rPr>
                <w:sz w:val="20"/>
                <w:szCs w:val="20"/>
              </w:rPr>
              <w:t xml:space="preserve"> Галина </w:t>
            </w:r>
            <w:proofErr w:type="spellStart"/>
            <w:r w:rsidRPr="008B6CB5">
              <w:rPr>
                <w:sz w:val="20"/>
                <w:szCs w:val="20"/>
              </w:rPr>
              <w:t>Леверьевна</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02E1AB70" w14:textId="05CDEF85" w:rsidR="00983C76" w:rsidRPr="004634C6" w:rsidRDefault="00983C76" w:rsidP="00983C76">
            <w:pPr>
              <w:autoSpaceDE/>
              <w:autoSpaceDN/>
              <w:spacing w:line="240" w:lineRule="auto"/>
              <w:ind w:firstLine="0"/>
              <w:jc w:val="left"/>
              <w:rPr>
                <w:sz w:val="20"/>
                <w:szCs w:val="20"/>
              </w:rPr>
            </w:pPr>
            <w:r w:rsidRPr="008B6CB5">
              <w:rPr>
                <w:sz w:val="20"/>
                <w:szCs w:val="20"/>
              </w:rPr>
              <w:t>10.09.2024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267A8A02" w14:textId="486A6821" w:rsidR="00983C76" w:rsidRPr="004634C6" w:rsidRDefault="00983C76" w:rsidP="00983C76">
            <w:pPr>
              <w:autoSpaceDE/>
              <w:autoSpaceDN/>
              <w:spacing w:line="240" w:lineRule="auto"/>
              <w:ind w:firstLine="0"/>
              <w:jc w:val="center"/>
              <w:rPr>
                <w:sz w:val="20"/>
                <w:szCs w:val="20"/>
              </w:rPr>
            </w:pPr>
            <w:r w:rsidRPr="008B6CB5">
              <w:rPr>
                <w:sz w:val="20"/>
                <w:szCs w:val="20"/>
              </w:rPr>
              <w:t>0,003</w:t>
            </w:r>
          </w:p>
        </w:tc>
        <w:tc>
          <w:tcPr>
            <w:tcW w:w="244" w:type="pct"/>
            <w:tcBorders>
              <w:top w:val="single" w:sz="4" w:space="0" w:color="auto"/>
              <w:left w:val="nil"/>
              <w:bottom w:val="single" w:sz="4" w:space="0" w:color="auto"/>
              <w:right w:val="single" w:sz="4" w:space="0" w:color="auto"/>
            </w:tcBorders>
            <w:shd w:val="clear" w:color="auto" w:fill="auto"/>
            <w:vAlign w:val="center"/>
          </w:tcPr>
          <w:p w14:paraId="460D298C" w14:textId="35299746"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0,007</w:t>
            </w:r>
          </w:p>
        </w:tc>
        <w:tc>
          <w:tcPr>
            <w:tcW w:w="311" w:type="pct"/>
            <w:tcBorders>
              <w:top w:val="single" w:sz="4" w:space="0" w:color="auto"/>
              <w:left w:val="nil"/>
              <w:bottom w:val="single" w:sz="4" w:space="0" w:color="auto"/>
              <w:right w:val="single" w:sz="4" w:space="0" w:color="auto"/>
            </w:tcBorders>
            <w:shd w:val="clear" w:color="auto" w:fill="auto"/>
            <w:vAlign w:val="center"/>
          </w:tcPr>
          <w:p w14:paraId="01FFC0E5" w14:textId="179D37BE"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lang w:val="en-US"/>
              </w:rPr>
              <w:t>ТЭЦ АО «РИР»</w:t>
            </w:r>
          </w:p>
        </w:tc>
        <w:tc>
          <w:tcPr>
            <w:tcW w:w="311" w:type="pct"/>
            <w:vAlign w:val="center"/>
          </w:tcPr>
          <w:p w14:paraId="4B97CD49" w14:textId="77777777" w:rsidR="00983C76" w:rsidRPr="00FF3B1F" w:rsidRDefault="00983C76" w:rsidP="00983C76">
            <w:pPr>
              <w:widowControl w:val="0"/>
              <w:spacing w:line="240" w:lineRule="auto"/>
              <w:ind w:firstLine="0"/>
              <w:jc w:val="left"/>
            </w:pPr>
          </w:p>
        </w:tc>
        <w:tc>
          <w:tcPr>
            <w:tcW w:w="311" w:type="pct"/>
            <w:vAlign w:val="center"/>
          </w:tcPr>
          <w:p w14:paraId="19AB36ED" w14:textId="77777777" w:rsidR="00983C76" w:rsidRPr="00FF3B1F" w:rsidRDefault="00983C76" w:rsidP="00983C76">
            <w:pPr>
              <w:widowControl w:val="0"/>
              <w:spacing w:line="240" w:lineRule="auto"/>
              <w:ind w:firstLine="0"/>
              <w:jc w:val="left"/>
            </w:pPr>
          </w:p>
        </w:tc>
        <w:tc>
          <w:tcPr>
            <w:tcW w:w="311" w:type="pct"/>
            <w:vAlign w:val="center"/>
          </w:tcPr>
          <w:p w14:paraId="5866DE90" w14:textId="77777777" w:rsidR="00983C76" w:rsidRPr="00FF3B1F" w:rsidRDefault="00983C76" w:rsidP="00983C76">
            <w:pPr>
              <w:widowControl w:val="0"/>
              <w:spacing w:line="240" w:lineRule="auto"/>
              <w:ind w:firstLine="0"/>
              <w:jc w:val="left"/>
            </w:pPr>
          </w:p>
        </w:tc>
        <w:tc>
          <w:tcPr>
            <w:tcW w:w="311" w:type="pct"/>
            <w:vAlign w:val="center"/>
          </w:tcPr>
          <w:p w14:paraId="7D752A8D" w14:textId="77777777" w:rsidR="00983C76" w:rsidRPr="00FF3B1F" w:rsidRDefault="00983C76" w:rsidP="00983C76">
            <w:pPr>
              <w:widowControl w:val="0"/>
              <w:spacing w:line="240" w:lineRule="auto"/>
              <w:ind w:firstLine="0"/>
              <w:jc w:val="left"/>
            </w:pPr>
          </w:p>
        </w:tc>
        <w:tc>
          <w:tcPr>
            <w:tcW w:w="311" w:type="pct"/>
            <w:vAlign w:val="center"/>
          </w:tcPr>
          <w:p w14:paraId="12EE672D" w14:textId="77777777" w:rsidR="00983C76" w:rsidRPr="00FF3B1F" w:rsidRDefault="00983C76" w:rsidP="00983C76">
            <w:pPr>
              <w:widowControl w:val="0"/>
              <w:spacing w:line="240" w:lineRule="auto"/>
              <w:ind w:firstLine="0"/>
              <w:jc w:val="left"/>
            </w:pPr>
          </w:p>
        </w:tc>
        <w:tc>
          <w:tcPr>
            <w:tcW w:w="311" w:type="pct"/>
            <w:vAlign w:val="center"/>
          </w:tcPr>
          <w:p w14:paraId="5EF8D7E0" w14:textId="77777777" w:rsidR="00983C76" w:rsidRPr="00FF3B1F" w:rsidRDefault="00983C76" w:rsidP="00983C76">
            <w:pPr>
              <w:widowControl w:val="0"/>
              <w:spacing w:line="240" w:lineRule="auto"/>
              <w:ind w:firstLine="0"/>
              <w:jc w:val="left"/>
            </w:pPr>
          </w:p>
        </w:tc>
        <w:tc>
          <w:tcPr>
            <w:tcW w:w="311" w:type="pct"/>
            <w:vAlign w:val="center"/>
          </w:tcPr>
          <w:p w14:paraId="0B7EA4DD" w14:textId="77777777" w:rsidR="00983C76" w:rsidRPr="00FF3B1F" w:rsidRDefault="00983C76" w:rsidP="00983C76">
            <w:pPr>
              <w:widowControl w:val="0"/>
              <w:spacing w:line="240" w:lineRule="auto"/>
              <w:ind w:firstLine="0"/>
              <w:jc w:val="left"/>
            </w:pPr>
          </w:p>
        </w:tc>
      </w:tr>
      <w:tr w:rsidR="00983C76" w:rsidRPr="00FF3B1F" w14:paraId="4F96CC11"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DFF660" w14:textId="0570294D"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48</w:t>
            </w:r>
          </w:p>
        </w:tc>
        <w:tc>
          <w:tcPr>
            <w:tcW w:w="179" w:type="pct"/>
            <w:tcBorders>
              <w:top w:val="single" w:sz="4" w:space="0" w:color="auto"/>
              <w:left w:val="nil"/>
              <w:bottom w:val="single" w:sz="4" w:space="0" w:color="auto"/>
              <w:right w:val="single" w:sz="4" w:space="0" w:color="auto"/>
            </w:tcBorders>
            <w:shd w:val="clear" w:color="auto" w:fill="auto"/>
            <w:vAlign w:val="center"/>
          </w:tcPr>
          <w:p w14:paraId="1DFB7148" w14:textId="3AED2812"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ТВК/12-22-Т/14-01</w:t>
            </w:r>
          </w:p>
        </w:tc>
        <w:tc>
          <w:tcPr>
            <w:tcW w:w="764" w:type="pct"/>
            <w:tcBorders>
              <w:top w:val="single" w:sz="4" w:space="0" w:color="auto"/>
              <w:left w:val="nil"/>
              <w:bottom w:val="single" w:sz="4" w:space="0" w:color="auto"/>
              <w:right w:val="single" w:sz="4" w:space="0" w:color="auto"/>
            </w:tcBorders>
            <w:shd w:val="clear" w:color="auto" w:fill="auto"/>
            <w:vAlign w:val="center"/>
          </w:tcPr>
          <w:p w14:paraId="523597AB" w14:textId="3726FDC0" w:rsidR="00983C76" w:rsidRPr="004634C6" w:rsidRDefault="00983C76" w:rsidP="00983C76">
            <w:pPr>
              <w:spacing w:line="240" w:lineRule="auto"/>
              <w:ind w:firstLine="0"/>
              <w:jc w:val="left"/>
              <w:rPr>
                <w:sz w:val="20"/>
                <w:szCs w:val="20"/>
              </w:rPr>
            </w:pPr>
            <w:r w:rsidRPr="008B6CB5">
              <w:rPr>
                <w:sz w:val="20"/>
                <w:szCs w:val="20"/>
              </w:rPr>
              <w:t xml:space="preserve">Здание котельной,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xml:space="preserve">. </w:t>
            </w:r>
            <w:proofErr w:type="spellStart"/>
            <w:r w:rsidRPr="008B6CB5">
              <w:rPr>
                <w:sz w:val="20"/>
                <w:szCs w:val="20"/>
              </w:rPr>
              <w:t>ул.Сибирская</w:t>
            </w:r>
            <w:proofErr w:type="spellEnd"/>
            <w:r w:rsidRPr="008B6CB5">
              <w:rPr>
                <w:sz w:val="20"/>
                <w:szCs w:val="20"/>
              </w:rPr>
              <w:t>, д.133</w:t>
            </w:r>
          </w:p>
        </w:tc>
        <w:tc>
          <w:tcPr>
            <w:tcW w:w="206" w:type="pct"/>
            <w:tcBorders>
              <w:top w:val="single" w:sz="4" w:space="0" w:color="auto"/>
              <w:left w:val="nil"/>
              <w:bottom w:val="single" w:sz="4" w:space="0" w:color="auto"/>
              <w:right w:val="single" w:sz="4" w:space="0" w:color="auto"/>
            </w:tcBorders>
            <w:shd w:val="clear" w:color="auto" w:fill="auto"/>
            <w:vAlign w:val="center"/>
          </w:tcPr>
          <w:p w14:paraId="6D086405" w14:textId="6DE185F7" w:rsidR="00983C76" w:rsidRPr="004634C6" w:rsidRDefault="00983C76" w:rsidP="00983C76">
            <w:pPr>
              <w:autoSpaceDE/>
              <w:autoSpaceDN/>
              <w:spacing w:line="240" w:lineRule="auto"/>
              <w:ind w:firstLine="0"/>
              <w:jc w:val="left"/>
              <w:rPr>
                <w:sz w:val="20"/>
                <w:szCs w:val="20"/>
              </w:rPr>
            </w:pPr>
            <w:r w:rsidRPr="008B6CB5">
              <w:rPr>
                <w:sz w:val="20"/>
                <w:szCs w:val="20"/>
              </w:rPr>
              <w:t>16</w:t>
            </w:r>
            <w:r w:rsidRPr="008B6CB5">
              <w:rPr>
                <w:sz w:val="20"/>
                <w:szCs w:val="20"/>
                <w:lang w:val="ro-RO"/>
              </w:rPr>
              <w:t>.0</w:t>
            </w:r>
            <w:r w:rsidRPr="008B6CB5">
              <w:rPr>
                <w:sz w:val="20"/>
                <w:szCs w:val="20"/>
              </w:rPr>
              <w:t>8</w:t>
            </w:r>
            <w:r w:rsidRPr="008B6CB5">
              <w:rPr>
                <w:sz w:val="20"/>
                <w:szCs w:val="20"/>
                <w:lang w:val="ro-RO"/>
              </w:rPr>
              <w:t>.202</w:t>
            </w:r>
            <w:r w:rsidRPr="008B6CB5">
              <w:rPr>
                <w:sz w:val="20"/>
                <w:szCs w:val="20"/>
              </w:rPr>
              <w:t>2</w:t>
            </w:r>
          </w:p>
        </w:tc>
        <w:tc>
          <w:tcPr>
            <w:tcW w:w="559" w:type="pct"/>
            <w:tcBorders>
              <w:top w:val="single" w:sz="4" w:space="0" w:color="auto"/>
              <w:left w:val="nil"/>
              <w:bottom w:val="single" w:sz="4" w:space="0" w:color="auto"/>
              <w:right w:val="single" w:sz="4" w:space="0" w:color="auto"/>
            </w:tcBorders>
            <w:shd w:val="clear" w:color="auto" w:fill="auto"/>
            <w:vAlign w:val="center"/>
          </w:tcPr>
          <w:p w14:paraId="75F1F90B" w14:textId="7FDD3F0D" w:rsidR="00983C76" w:rsidRPr="004634C6" w:rsidRDefault="00983C76" w:rsidP="00983C76">
            <w:pPr>
              <w:autoSpaceDE/>
              <w:autoSpaceDN/>
              <w:spacing w:line="240" w:lineRule="auto"/>
              <w:ind w:firstLine="0"/>
              <w:jc w:val="left"/>
              <w:rPr>
                <w:color w:val="000000"/>
                <w:sz w:val="20"/>
                <w:szCs w:val="20"/>
                <w:shd w:val="clear" w:color="auto" w:fill="FFFFFF"/>
              </w:rPr>
            </w:pPr>
            <w:proofErr w:type="spellStart"/>
            <w:r w:rsidRPr="008B6CB5">
              <w:rPr>
                <w:sz w:val="20"/>
                <w:szCs w:val="20"/>
              </w:rPr>
              <w:t>Касимов</w:t>
            </w:r>
            <w:proofErr w:type="spellEnd"/>
            <w:r w:rsidRPr="008B6CB5">
              <w:rPr>
                <w:sz w:val="20"/>
                <w:szCs w:val="20"/>
              </w:rPr>
              <w:t xml:space="preserve"> Рустам Рашидович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5EEC041E" w14:textId="65C8CC55" w:rsidR="00983C76" w:rsidRPr="004634C6" w:rsidRDefault="00983C76" w:rsidP="00983C76">
            <w:pPr>
              <w:autoSpaceDE/>
              <w:autoSpaceDN/>
              <w:spacing w:line="240" w:lineRule="auto"/>
              <w:ind w:firstLine="0"/>
              <w:jc w:val="left"/>
              <w:rPr>
                <w:sz w:val="20"/>
                <w:szCs w:val="20"/>
              </w:rPr>
            </w:pPr>
            <w:r w:rsidRPr="008B6CB5">
              <w:rPr>
                <w:sz w:val="20"/>
                <w:szCs w:val="20"/>
              </w:rPr>
              <w:t>26.02.2024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1F66ED1C" w14:textId="6353C765" w:rsidR="00983C76" w:rsidRPr="004634C6" w:rsidRDefault="00983C76" w:rsidP="00983C76">
            <w:pPr>
              <w:autoSpaceDE/>
              <w:autoSpaceDN/>
              <w:spacing w:line="240" w:lineRule="auto"/>
              <w:ind w:firstLine="0"/>
              <w:jc w:val="center"/>
              <w:rPr>
                <w:sz w:val="20"/>
                <w:szCs w:val="20"/>
              </w:rPr>
            </w:pPr>
            <w:r w:rsidRPr="008B6CB5">
              <w:rPr>
                <w:sz w:val="20"/>
                <w:szCs w:val="20"/>
              </w:rPr>
              <w:t>0,068</w:t>
            </w:r>
          </w:p>
        </w:tc>
        <w:tc>
          <w:tcPr>
            <w:tcW w:w="244" w:type="pct"/>
            <w:tcBorders>
              <w:top w:val="single" w:sz="4" w:space="0" w:color="auto"/>
              <w:left w:val="nil"/>
              <w:bottom w:val="single" w:sz="4" w:space="0" w:color="auto"/>
              <w:right w:val="single" w:sz="4" w:space="0" w:color="auto"/>
            </w:tcBorders>
            <w:shd w:val="clear" w:color="auto" w:fill="auto"/>
            <w:vAlign w:val="center"/>
          </w:tcPr>
          <w:p w14:paraId="4AA30877" w14:textId="20156AD3"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0,169</w:t>
            </w:r>
          </w:p>
        </w:tc>
        <w:tc>
          <w:tcPr>
            <w:tcW w:w="311" w:type="pct"/>
            <w:tcBorders>
              <w:top w:val="single" w:sz="4" w:space="0" w:color="auto"/>
              <w:left w:val="nil"/>
              <w:bottom w:val="single" w:sz="4" w:space="0" w:color="auto"/>
              <w:right w:val="single" w:sz="4" w:space="0" w:color="auto"/>
            </w:tcBorders>
            <w:shd w:val="clear" w:color="auto" w:fill="auto"/>
            <w:vAlign w:val="center"/>
          </w:tcPr>
          <w:p w14:paraId="6B888708" w14:textId="70AFE12A"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lang w:val="en-US"/>
              </w:rPr>
              <w:t>ТЭЦ АО «РИР»</w:t>
            </w:r>
          </w:p>
        </w:tc>
        <w:tc>
          <w:tcPr>
            <w:tcW w:w="311" w:type="pct"/>
            <w:vAlign w:val="center"/>
          </w:tcPr>
          <w:p w14:paraId="6FB13AE2" w14:textId="77777777" w:rsidR="00983C76" w:rsidRPr="00FF3B1F" w:rsidRDefault="00983C76" w:rsidP="00983C76">
            <w:pPr>
              <w:widowControl w:val="0"/>
              <w:spacing w:line="240" w:lineRule="auto"/>
              <w:ind w:firstLine="0"/>
              <w:jc w:val="left"/>
            </w:pPr>
          </w:p>
        </w:tc>
        <w:tc>
          <w:tcPr>
            <w:tcW w:w="311" w:type="pct"/>
            <w:vAlign w:val="center"/>
          </w:tcPr>
          <w:p w14:paraId="7D2CEF67" w14:textId="77777777" w:rsidR="00983C76" w:rsidRPr="00FF3B1F" w:rsidRDefault="00983C76" w:rsidP="00983C76">
            <w:pPr>
              <w:widowControl w:val="0"/>
              <w:spacing w:line="240" w:lineRule="auto"/>
              <w:ind w:firstLine="0"/>
              <w:jc w:val="left"/>
            </w:pPr>
          </w:p>
        </w:tc>
        <w:tc>
          <w:tcPr>
            <w:tcW w:w="311" w:type="pct"/>
            <w:vAlign w:val="center"/>
          </w:tcPr>
          <w:p w14:paraId="3FE933A3" w14:textId="77777777" w:rsidR="00983C76" w:rsidRPr="00FF3B1F" w:rsidRDefault="00983C76" w:rsidP="00983C76">
            <w:pPr>
              <w:widowControl w:val="0"/>
              <w:spacing w:line="240" w:lineRule="auto"/>
              <w:ind w:firstLine="0"/>
              <w:jc w:val="left"/>
            </w:pPr>
          </w:p>
        </w:tc>
        <w:tc>
          <w:tcPr>
            <w:tcW w:w="311" w:type="pct"/>
            <w:vAlign w:val="center"/>
          </w:tcPr>
          <w:p w14:paraId="706EB95F" w14:textId="77777777" w:rsidR="00983C76" w:rsidRPr="00FF3B1F" w:rsidRDefault="00983C76" w:rsidP="00983C76">
            <w:pPr>
              <w:widowControl w:val="0"/>
              <w:spacing w:line="240" w:lineRule="auto"/>
              <w:ind w:firstLine="0"/>
              <w:jc w:val="left"/>
            </w:pPr>
          </w:p>
        </w:tc>
        <w:tc>
          <w:tcPr>
            <w:tcW w:w="311" w:type="pct"/>
            <w:vAlign w:val="center"/>
          </w:tcPr>
          <w:p w14:paraId="62CA6473" w14:textId="77777777" w:rsidR="00983C76" w:rsidRPr="00FF3B1F" w:rsidRDefault="00983C76" w:rsidP="00983C76">
            <w:pPr>
              <w:widowControl w:val="0"/>
              <w:spacing w:line="240" w:lineRule="auto"/>
              <w:ind w:firstLine="0"/>
              <w:jc w:val="left"/>
            </w:pPr>
          </w:p>
        </w:tc>
        <w:tc>
          <w:tcPr>
            <w:tcW w:w="311" w:type="pct"/>
            <w:vAlign w:val="center"/>
          </w:tcPr>
          <w:p w14:paraId="097C8232" w14:textId="77777777" w:rsidR="00983C76" w:rsidRPr="00FF3B1F" w:rsidRDefault="00983C76" w:rsidP="00983C76">
            <w:pPr>
              <w:widowControl w:val="0"/>
              <w:spacing w:line="240" w:lineRule="auto"/>
              <w:ind w:firstLine="0"/>
              <w:jc w:val="left"/>
            </w:pPr>
          </w:p>
        </w:tc>
        <w:tc>
          <w:tcPr>
            <w:tcW w:w="311" w:type="pct"/>
            <w:vAlign w:val="center"/>
          </w:tcPr>
          <w:p w14:paraId="089B79A8" w14:textId="77777777" w:rsidR="00983C76" w:rsidRPr="00FF3B1F" w:rsidRDefault="00983C76" w:rsidP="00983C76">
            <w:pPr>
              <w:widowControl w:val="0"/>
              <w:spacing w:line="240" w:lineRule="auto"/>
              <w:ind w:firstLine="0"/>
              <w:jc w:val="left"/>
            </w:pPr>
          </w:p>
        </w:tc>
      </w:tr>
      <w:tr w:rsidR="00983C76" w:rsidRPr="00FF3B1F" w14:paraId="2C074508"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48831D" w14:textId="265DF129"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49</w:t>
            </w:r>
          </w:p>
        </w:tc>
        <w:tc>
          <w:tcPr>
            <w:tcW w:w="179" w:type="pct"/>
            <w:tcBorders>
              <w:top w:val="single" w:sz="4" w:space="0" w:color="auto"/>
              <w:left w:val="nil"/>
              <w:bottom w:val="single" w:sz="4" w:space="0" w:color="auto"/>
              <w:right w:val="single" w:sz="4" w:space="0" w:color="auto"/>
            </w:tcBorders>
            <w:shd w:val="clear" w:color="auto" w:fill="auto"/>
            <w:vAlign w:val="center"/>
          </w:tcPr>
          <w:p w14:paraId="33DAD6A3" w14:textId="7CF970C2"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РИР/1-ТС</w:t>
            </w:r>
          </w:p>
        </w:tc>
        <w:tc>
          <w:tcPr>
            <w:tcW w:w="764" w:type="pct"/>
            <w:tcBorders>
              <w:top w:val="single" w:sz="4" w:space="0" w:color="auto"/>
              <w:left w:val="nil"/>
              <w:bottom w:val="single" w:sz="4" w:space="0" w:color="auto"/>
              <w:right w:val="single" w:sz="4" w:space="0" w:color="auto"/>
            </w:tcBorders>
            <w:shd w:val="clear" w:color="auto" w:fill="auto"/>
            <w:vAlign w:val="center"/>
          </w:tcPr>
          <w:p w14:paraId="6D6902A7" w14:textId="0867AB88" w:rsidR="00983C76" w:rsidRPr="004634C6" w:rsidRDefault="00983C76" w:rsidP="00983C76">
            <w:pPr>
              <w:spacing w:line="240" w:lineRule="auto"/>
              <w:ind w:firstLine="0"/>
              <w:jc w:val="left"/>
              <w:rPr>
                <w:sz w:val="20"/>
                <w:szCs w:val="20"/>
              </w:rPr>
            </w:pPr>
            <w:r w:rsidRPr="008B6CB5">
              <w:rPr>
                <w:sz w:val="20"/>
                <w:szCs w:val="20"/>
              </w:rPr>
              <w:t xml:space="preserve">Жилой дом,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ул. Вятская, д.60</w:t>
            </w:r>
          </w:p>
        </w:tc>
        <w:tc>
          <w:tcPr>
            <w:tcW w:w="206" w:type="pct"/>
            <w:tcBorders>
              <w:top w:val="single" w:sz="4" w:space="0" w:color="auto"/>
              <w:left w:val="nil"/>
              <w:bottom w:val="single" w:sz="4" w:space="0" w:color="auto"/>
              <w:right w:val="single" w:sz="4" w:space="0" w:color="auto"/>
            </w:tcBorders>
            <w:shd w:val="clear" w:color="auto" w:fill="auto"/>
            <w:vAlign w:val="center"/>
          </w:tcPr>
          <w:p w14:paraId="7097BFE5" w14:textId="0C2C26FF" w:rsidR="00983C76" w:rsidRPr="004634C6" w:rsidRDefault="00983C76" w:rsidP="00983C76">
            <w:pPr>
              <w:autoSpaceDE/>
              <w:autoSpaceDN/>
              <w:spacing w:line="240" w:lineRule="auto"/>
              <w:ind w:firstLine="0"/>
              <w:jc w:val="left"/>
              <w:rPr>
                <w:sz w:val="20"/>
                <w:szCs w:val="20"/>
              </w:rPr>
            </w:pPr>
            <w:r w:rsidRPr="008B6CB5">
              <w:rPr>
                <w:sz w:val="20"/>
                <w:szCs w:val="20"/>
              </w:rPr>
              <w:t>2</w:t>
            </w:r>
            <w:r w:rsidRPr="008B6CB5">
              <w:rPr>
                <w:sz w:val="20"/>
                <w:szCs w:val="20"/>
                <w:lang w:val="ro-RO"/>
              </w:rPr>
              <w:t>4.</w:t>
            </w:r>
            <w:r w:rsidRPr="008B6CB5">
              <w:rPr>
                <w:sz w:val="20"/>
                <w:szCs w:val="20"/>
              </w:rPr>
              <w:t>10</w:t>
            </w:r>
            <w:r w:rsidRPr="008B6CB5">
              <w:rPr>
                <w:sz w:val="20"/>
                <w:szCs w:val="20"/>
                <w:lang w:val="ro-RO"/>
              </w:rPr>
              <w:t>.202</w:t>
            </w:r>
            <w:r w:rsidRPr="008B6CB5">
              <w:rPr>
                <w:sz w:val="20"/>
                <w:szCs w:val="20"/>
              </w:rPr>
              <w:t>2</w:t>
            </w:r>
          </w:p>
        </w:tc>
        <w:tc>
          <w:tcPr>
            <w:tcW w:w="559" w:type="pct"/>
            <w:tcBorders>
              <w:top w:val="single" w:sz="4" w:space="0" w:color="auto"/>
              <w:left w:val="nil"/>
              <w:bottom w:val="single" w:sz="4" w:space="0" w:color="auto"/>
              <w:right w:val="single" w:sz="4" w:space="0" w:color="auto"/>
            </w:tcBorders>
            <w:shd w:val="clear" w:color="auto" w:fill="auto"/>
            <w:vAlign w:val="center"/>
          </w:tcPr>
          <w:p w14:paraId="08A99E85" w14:textId="14E0CD05" w:rsidR="00983C76" w:rsidRPr="004634C6" w:rsidRDefault="00983C76" w:rsidP="00983C76">
            <w:pPr>
              <w:autoSpaceDE/>
              <w:autoSpaceDN/>
              <w:spacing w:line="240" w:lineRule="auto"/>
              <w:ind w:firstLine="0"/>
              <w:jc w:val="left"/>
              <w:rPr>
                <w:color w:val="000000"/>
                <w:sz w:val="20"/>
                <w:szCs w:val="20"/>
                <w:shd w:val="clear" w:color="auto" w:fill="FFFFFF"/>
              </w:rPr>
            </w:pPr>
            <w:proofErr w:type="spellStart"/>
            <w:r w:rsidRPr="008B6CB5">
              <w:rPr>
                <w:sz w:val="20"/>
                <w:szCs w:val="20"/>
              </w:rPr>
              <w:t>Владыкина</w:t>
            </w:r>
            <w:proofErr w:type="spellEnd"/>
            <w:r w:rsidRPr="008B6CB5">
              <w:rPr>
                <w:sz w:val="20"/>
                <w:szCs w:val="20"/>
              </w:rPr>
              <w:t xml:space="preserve"> Валентина Валерьяновна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6E32FE33" w14:textId="0F25FE21" w:rsidR="00983C76" w:rsidRPr="004634C6" w:rsidRDefault="00983C76" w:rsidP="00983C76">
            <w:pPr>
              <w:autoSpaceDE/>
              <w:autoSpaceDN/>
              <w:spacing w:line="240" w:lineRule="auto"/>
              <w:ind w:firstLine="0"/>
              <w:jc w:val="left"/>
              <w:rPr>
                <w:sz w:val="20"/>
                <w:szCs w:val="20"/>
              </w:rPr>
            </w:pPr>
            <w:r w:rsidRPr="008B6CB5">
              <w:rPr>
                <w:sz w:val="20"/>
                <w:szCs w:val="20"/>
              </w:rPr>
              <w:t>15.05.2024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354ED8F9" w14:textId="3F92EC24" w:rsidR="00983C76" w:rsidRPr="004634C6" w:rsidRDefault="00983C76" w:rsidP="00983C76">
            <w:pPr>
              <w:autoSpaceDE/>
              <w:autoSpaceDN/>
              <w:spacing w:line="240" w:lineRule="auto"/>
              <w:ind w:firstLine="0"/>
              <w:jc w:val="center"/>
              <w:rPr>
                <w:sz w:val="20"/>
                <w:szCs w:val="20"/>
              </w:rPr>
            </w:pPr>
            <w:r w:rsidRPr="008B6CB5">
              <w:rPr>
                <w:sz w:val="20"/>
                <w:szCs w:val="20"/>
              </w:rPr>
              <w:t>0,008</w:t>
            </w:r>
          </w:p>
        </w:tc>
        <w:tc>
          <w:tcPr>
            <w:tcW w:w="244" w:type="pct"/>
            <w:tcBorders>
              <w:top w:val="single" w:sz="4" w:space="0" w:color="auto"/>
              <w:left w:val="nil"/>
              <w:bottom w:val="single" w:sz="4" w:space="0" w:color="auto"/>
              <w:right w:val="single" w:sz="4" w:space="0" w:color="auto"/>
            </w:tcBorders>
            <w:shd w:val="clear" w:color="auto" w:fill="auto"/>
            <w:vAlign w:val="center"/>
          </w:tcPr>
          <w:p w14:paraId="2CE69868" w14:textId="0279E4BE"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0,020</w:t>
            </w:r>
          </w:p>
        </w:tc>
        <w:tc>
          <w:tcPr>
            <w:tcW w:w="311" w:type="pct"/>
            <w:tcBorders>
              <w:top w:val="single" w:sz="4" w:space="0" w:color="auto"/>
              <w:left w:val="nil"/>
              <w:bottom w:val="single" w:sz="4" w:space="0" w:color="auto"/>
              <w:right w:val="single" w:sz="4" w:space="0" w:color="auto"/>
            </w:tcBorders>
            <w:shd w:val="clear" w:color="auto" w:fill="auto"/>
            <w:vAlign w:val="center"/>
          </w:tcPr>
          <w:p w14:paraId="2571A05B" w14:textId="19490153"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13217CFB" w14:textId="77777777" w:rsidR="00983C76" w:rsidRPr="00FF3B1F" w:rsidRDefault="00983C76" w:rsidP="00983C76">
            <w:pPr>
              <w:widowControl w:val="0"/>
              <w:spacing w:line="240" w:lineRule="auto"/>
              <w:ind w:firstLine="0"/>
              <w:jc w:val="left"/>
            </w:pPr>
          </w:p>
        </w:tc>
        <w:tc>
          <w:tcPr>
            <w:tcW w:w="311" w:type="pct"/>
            <w:vAlign w:val="center"/>
          </w:tcPr>
          <w:p w14:paraId="06C46C53" w14:textId="77777777" w:rsidR="00983C76" w:rsidRPr="00FF3B1F" w:rsidRDefault="00983C76" w:rsidP="00983C76">
            <w:pPr>
              <w:widowControl w:val="0"/>
              <w:spacing w:line="240" w:lineRule="auto"/>
              <w:ind w:firstLine="0"/>
              <w:jc w:val="left"/>
            </w:pPr>
          </w:p>
        </w:tc>
        <w:tc>
          <w:tcPr>
            <w:tcW w:w="311" w:type="pct"/>
            <w:vAlign w:val="center"/>
          </w:tcPr>
          <w:p w14:paraId="387C560A" w14:textId="77777777" w:rsidR="00983C76" w:rsidRPr="00FF3B1F" w:rsidRDefault="00983C76" w:rsidP="00983C76">
            <w:pPr>
              <w:widowControl w:val="0"/>
              <w:spacing w:line="240" w:lineRule="auto"/>
              <w:ind w:firstLine="0"/>
              <w:jc w:val="left"/>
            </w:pPr>
          </w:p>
        </w:tc>
        <w:tc>
          <w:tcPr>
            <w:tcW w:w="311" w:type="pct"/>
            <w:vAlign w:val="center"/>
          </w:tcPr>
          <w:p w14:paraId="14FD85B7" w14:textId="77777777" w:rsidR="00983C76" w:rsidRPr="00FF3B1F" w:rsidRDefault="00983C76" w:rsidP="00983C76">
            <w:pPr>
              <w:widowControl w:val="0"/>
              <w:spacing w:line="240" w:lineRule="auto"/>
              <w:ind w:firstLine="0"/>
              <w:jc w:val="left"/>
            </w:pPr>
          </w:p>
        </w:tc>
        <w:tc>
          <w:tcPr>
            <w:tcW w:w="311" w:type="pct"/>
            <w:vAlign w:val="center"/>
          </w:tcPr>
          <w:p w14:paraId="5CFF8D47" w14:textId="77777777" w:rsidR="00983C76" w:rsidRPr="00FF3B1F" w:rsidRDefault="00983C76" w:rsidP="00983C76">
            <w:pPr>
              <w:widowControl w:val="0"/>
              <w:spacing w:line="240" w:lineRule="auto"/>
              <w:ind w:firstLine="0"/>
              <w:jc w:val="left"/>
            </w:pPr>
          </w:p>
        </w:tc>
        <w:tc>
          <w:tcPr>
            <w:tcW w:w="311" w:type="pct"/>
            <w:vAlign w:val="center"/>
          </w:tcPr>
          <w:p w14:paraId="52DBC7CA" w14:textId="77777777" w:rsidR="00983C76" w:rsidRPr="00FF3B1F" w:rsidRDefault="00983C76" w:rsidP="00983C76">
            <w:pPr>
              <w:widowControl w:val="0"/>
              <w:spacing w:line="240" w:lineRule="auto"/>
              <w:ind w:firstLine="0"/>
              <w:jc w:val="left"/>
            </w:pPr>
          </w:p>
        </w:tc>
        <w:tc>
          <w:tcPr>
            <w:tcW w:w="311" w:type="pct"/>
            <w:vAlign w:val="center"/>
          </w:tcPr>
          <w:p w14:paraId="548C78E8" w14:textId="77777777" w:rsidR="00983C76" w:rsidRPr="00FF3B1F" w:rsidRDefault="00983C76" w:rsidP="00983C76">
            <w:pPr>
              <w:widowControl w:val="0"/>
              <w:spacing w:line="240" w:lineRule="auto"/>
              <w:ind w:firstLine="0"/>
              <w:jc w:val="left"/>
            </w:pPr>
          </w:p>
        </w:tc>
      </w:tr>
      <w:tr w:rsidR="00983C76" w:rsidRPr="00FF3B1F" w14:paraId="04DB3AF3"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1E1519" w14:textId="20C49EC1"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50</w:t>
            </w:r>
          </w:p>
        </w:tc>
        <w:tc>
          <w:tcPr>
            <w:tcW w:w="179" w:type="pct"/>
            <w:tcBorders>
              <w:top w:val="single" w:sz="4" w:space="0" w:color="auto"/>
              <w:left w:val="nil"/>
              <w:bottom w:val="single" w:sz="4" w:space="0" w:color="auto"/>
              <w:right w:val="single" w:sz="4" w:space="0" w:color="auto"/>
            </w:tcBorders>
            <w:shd w:val="clear" w:color="auto" w:fill="auto"/>
            <w:vAlign w:val="center"/>
          </w:tcPr>
          <w:p w14:paraId="6A1C3B58" w14:textId="320B152D"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РИР/2-ТС</w:t>
            </w:r>
          </w:p>
        </w:tc>
        <w:tc>
          <w:tcPr>
            <w:tcW w:w="764" w:type="pct"/>
            <w:tcBorders>
              <w:top w:val="single" w:sz="4" w:space="0" w:color="auto"/>
              <w:left w:val="nil"/>
              <w:bottom w:val="single" w:sz="4" w:space="0" w:color="auto"/>
              <w:right w:val="single" w:sz="4" w:space="0" w:color="auto"/>
            </w:tcBorders>
            <w:shd w:val="clear" w:color="auto" w:fill="auto"/>
            <w:vAlign w:val="center"/>
          </w:tcPr>
          <w:p w14:paraId="581D81F3" w14:textId="6E3828A0" w:rsidR="00983C76" w:rsidRPr="004634C6" w:rsidRDefault="00983C76" w:rsidP="00983C76">
            <w:pPr>
              <w:spacing w:line="240" w:lineRule="auto"/>
              <w:ind w:firstLine="0"/>
              <w:jc w:val="left"/>
              <w:rPr>
                <w:sz w:val="20"/>
                <w:szCs w:val="20"/>
              </w:rPr>
            </w:pPr>
            <w:r w:rsidRPr="008B6CB5">
              <w:rPr>
                <w:sz w:val="20"/>
                <w:szCs w:val="20"/>
              </w:rPr>
              <w:t xml:space="preserve">Жилой дом,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ул. Вятская, д.62</w:t>
            </w:r>
          </w:p>
        </w:tc>
        <w:tc>
          <w:tcPr>
            <w:tcW w:w="206" w:type="pct"/>
            <w:tcBorders>
              <w:top w:val="single" w:sz="4" w:space="0" w:color="auto"/>
              <w:left w:val="nil"/>
              <w:bottom w:val="single" w:sz="4" w:space="0" w:color="auto"/>
              <w:right w:val="single" w:sz="4" w:space="0" w:color="auto"/>
            </w:tcBorders>
            <w:shd w:val="clear" w:color="auto" w:fill="auto"/>
            <w:vAlign w:val="center"/>
          </w:tcPr>
          <w:p w14:paraId="7F0F1F17" w14:textId="7B7B74B0" w:rsidR="00983C76" w:rsidRPr="004634C6" w:rsidRDefault="00983C76" w:rsidP="00983C76">
            <w:pPr>
              <w:autoSpaceDE/>
              <w:autoSpaceDN/>
              <w:spacing w:line="240" w:lineRule="auto"/>
              <w:ind w:firstLine="0"/>
              <w:jc w:val="left"/>
              <w:rPr>
                <w:sz w:val="20"/>
                <w:szCs w:val="20"/>
              </w:rPr>
            </w:pPr>
            <w:r w:rsidRPr="008B6CB5">
              <w:rPr>
                <w:sz w:val="20"/>
                <w:szCs w:val="20"/>
              </w:rPr>
              <w:t>03.11.2022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0228B111" w14:textId="4A3879CD" w:rsidR="00983C76" w:rsidRPr="004634C6" w:rsidRDefault="00983C76" w:rsidP="00983C76">
            <w:pPr>
              <w:autoSpaceDE/>
              <w:autoSpaceDN/>
              <w:spacing w:line="240" w:lineRule="auto"/>
              <w:ind w:firstLine="0"/>
              <w:jc w:val="left"/>
              <w:rPr>
                <w:color w:val="000000"/>
                <w:sz w:val="20"/>
                <w:szCs w:val="20"/>
                <w:shd w:val="clear" w:color="auto" w:fill="FFFFFF"/>
              </w:rPr>
            </w:pPr>
            <w:proofErr w:type="spellStart"/>
            <w:r w:rsidRPr="008B6CB5">
              <w:rPr>
                <w:bCs/>
                <w:sz w:val="20"/>
                <w:szCs w:val="20"/>
              </w:rPr>
              <w:t>Псарева</w:t>
            </w:r>
            <w:proofErr w:type="spellEnd"/>
            <w:r w:rsidRPr="008B6CB5">
              <w:rPr>
                <w:bCs/>
                <w:sz w:val="20"/>
                <w:szCs w:val="20"/>
              </w:rPr>
              <w:t xml:space="preserve"> Людмила Витальевна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6E1D8874" w14:textId="73A57CAB" w:rsidR="00983C76" w:rsidRPr="004634C6" w:rsidRDefault="00983C76" w:rsidP="00983C76">
            <w:pPr>
              <w:autoSpaceDE/>
              <w:autoSpaceDN/>
              <w:spacing w:line="240" w:lineRule="auto"/>
              <w:ind w:firstLine="0"/>
              <w:jc w:val="left"/>
              <w:rPr>
                <w:sz w:val="20"/>
                <w:szCs w:val="20"/>
              </w:rPr>
            </w:pPr>
            <w:r w:rsidRPr="008B6CB5">
              <w:rPr>
                <w:sz w:val="20"/>
                <w:szCs w:val="20"/>
              </w:rPr>
              <w:t>29.05.2024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7E08BB95" w14:textId="2EACAC1A" w:rsidR="00983C76" w:rsidRPr="004634C6" w:rsidRDefault="00983C76" w:rsidP="00983C76">
            <w:pPr>
              <w:autoSpaceDE/>
              <w:autoSpaceDN/>
              <w:spacing w:line="240" w:lineRule="auto"/>
              <w:ind w:firstLine="0"/>
              <w:jc w:val="center"/>
              <w:rPr>
                <w:sz w:val="20"/>
                <w:szCs w:val="20"/>
              </w:rPr>
            </w:pPr>
            <w:r w:rsidRPr="008B6CB5">
              <w:rPr>
                <w:sz w:val="20"/>
                <w:szCs w:val="20"/>
              </w:rPr>
              <w:t>0,016</w:t>
            </w:r>
          </w:p>
        </w:tc>
        <w:tc>
          <w:tcPr>
            <w:tcW w:w="244" w:type="pct"/>
            <w:tcBorders>
              <w:top w:val="single" w:sz="4" w:space="0" w:color="auto"/>
              <w:left w:val="nil"/>
              <w:bottom w:val="single" w:sz="4" w:space="0" w:color="auto"/>
              <w:right w:val="single" w:sz="4" w:space="0" w:color="auto"/>
            </w:tcBorders>
            <w:shd w:val="clear" w:color="auto" w:fill="auto"/>
            <w:vAlign w:val="center"/>
          </w:tcPr>
          <w:p w14:paraId="30113432" w14:textId="31531E37"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0,040</w:t>
            </w:r>
          </w:p>
        </w:tc>
        <w:tc>
          <w:tcPr>
            <w:tcW w:w="311" w:type="pct"/>
            <w:tcBorders>
              <w:top w:val="single" w:sz="4" w:space="0" w:color="auto"/>
              <w:left w:val="nil"/>
              <w:bottom w:val="single" w:sz="4" w:space="0" w:color="auto"/>
              <w:right w:val="single" w:sz="4" w:space="0" w:color="auto"/>
            </w:tcBorders>
            <w:shd w:val="clear" w:color="auto" w:fill="auto"/>
            <w:vAlign w:val="center"/>
          </w:tcPr>
          <w:p w14:paraId="1F0C3FC0" w14:textId="5CBAE35E"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33F67D92" w14:textId="77777777" w:rsidR="00983C76" w:rsidRPr="00FF3B1F" w:rsidRDefault="00983C76" w:rsidP="00983C76">
            <w:pPr>
              <w:widowControl w:val="0"/>
              <w:spacing w:line="240" w:lineRule="auto"/>
              <w:ind w:firstLine="0"/>
              <w:jc w:val="left"/>
            </w:pPr>
          </w:p>
        </w:tc>
        <w:tc>
          <w:tcPr>
            <w:tcW w:w="311" w:type="pct"/>
            <w:vAlign w:val="center"/>
          </w:tcPr>
          <w:p w14:paraId="123C1532" w14:textId="77777777" w:rsidR="00983C76" w:rsidRPr="00FF3B1F" w:rsidRDefault="00983C76" w:rsidP="00983C76">
            <w:pPr>
              <w:widowControl w:val="0"/>
              <w:spacing w:line="240" w:lineRule="auto"/>
              <w:ind w:firstLine="0"/>
              <w:jc w:val="left"/>
            </w:pPr>
          </w:p>
        </w:tc>
        <w:tc>
          <w:tcPr>
            <w:tcW w:w="311" w:type="pct"/>
            <w:vAlign w:val="center"/>
          </w:tcPr>
          <w:p w14:paraId="2605D9C3" w14:textId="77777777" w:rsidR="00983C76" w:rsidRPr="00FF3B1F" w:rsidRDefault="00983C76" w:rsidP="00983C76">
            <w:pPr>
              <w:widowControl w:val="0"/>
              <w:spacing w:line="240" w:lineRule="auto"/>
              <w:ind w:firstLine="0"/>
              <w:jc w:val="left"/>
            </w:pPr>
          </w:p>
        </w:tc>
        <w:tc>
          <w:tcPr>
            <w:tcW w:w="311" w:type="pct"/>
            <w:vAlign w:val="center"/>
          </w:tcPr>
          <w:p w14:paraId="497FC2F7" w14:textId="77777777" w:rsidR="00983C76" w:rsidRPr="00FF3B1F" w:rsidRDefault="00983C76" w:rsidP="00983C76">
            <w:pPr>
              <w:widowControl w:val="0"/>
              <w:spacing w:line="240" w:lineRule="auto"/>
              <w:ind w:firstLine="0"/>
              <w:jc w:val="left"/>
            </w:pPr>
          </w:p>
        </w:tc>
        <w:tc>
          <w:tcPr>
            <w:tcW w:w="311" w:type="pct"/>
            <w:vAlign w:val="center"/>
          </w:tcPr>
          <w:p w14:paraId="45674F41" w14:textId="77777777" w:rsidR="00983C76" w:rsidRPr="00FF3B1F" w:rsidRDefault="00983C76" w:rsidP="00983C76">
            <w:pPr>
              <w:widowControl w:val="0"/>
              <w:spacing w:line="240" w:lineRule="auto"/>
              <w:ind w:firstLine="0"/>
              <w:jc w:val="left"/>
            </w:pPr>
          </w:p>
        </w:tc>
        <w:tc>
          <w:tcPr>
            <w:tcW w:w="311" w:type="pct"/>
            <w:vAlign w:val="center"/>
          </w:tcPr>
          <w:p w14:paraId="27583C11" w14:textId="77777777" w:rsidR="00983C76" w:rsidRPr="00FF3B1F" w:rsidRDefault="00983C76" w:rsidP="00983C76">
            <w:pPr>
              <w:widowControl w:val="0"/>
              <w:spacing w:line="240" w:lineRule="auto"/>
              <w:ind w:firstLine="0"/>
              <w:jc w:val="left"/>
            </w:pPr>
          </w:p>
        </w:tc>
        <w:tc>
          <w:tcPr>
            <w:tcW w:w="311" w:type="pct"/>
            <w:vAlign w:val="center"/>
          </w:tcPr>
          <w:p w14:paraId="7F052EA4" w14:textId="77777777" w:rsidR="00983C76" w:rsidRPr="00FF3B1F" w:rsidRDefault="00983C76" w:rsidP="00983C76">
            <w:pPr>
              <w:widowControl w:val="0"/>
              <w:spacing w:line="240" w:lineRule="auto"/>
              <w:ind w:firstLine="0"/>
              <w:jc w:val="left"/>
            </w:pPr>
          </w:p>
        </w:tc>
      </w:tr>
      <w:tr w:rsidR="00983C76" w:rsidRPr="00FF3B1F" w14:paraId="26C15DFD"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A464D1" w14:textId="08B1809E"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51</w:t>
            </w:r>
          </w:p>
        </w:tc>
        <w:tc>
          <w:tcPr>
            <w:tcW w:w="179" w:type="pct"/>
            <w:tcBorders>
              <w:top w:val="single" w:sz="4" w:space="0" w:color="auto"/>
              <w:left w:val="nil"/>
              <w:bottom w:val="single" w:sz="4" w:space="0" w:color="auto"/>
              <w:right w:val="single" w:sz="4" w:space="0" w:color="auto"/>
            </w:tcBorders>
            <w:shd w:val="clear" w:color="auto" w:fill="auto"/>
            <w:vAlign w:val="center"/>
          </w:tcPr>
          <w:p w14:paraId="4CBC9259" w14:textId="1C9FDD5B"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РИР/3-ТС</w:t>
            </w:r>
          </w:p>
        </w:tc>
        <w:tc>
          <w:tcPr>
            <w:tcW w:w="764" w:type="pct"/>
            <w:tcBorders>
              <w:top w:val="single" w:sz="4" w:space="0" w:color="auto"/>
              <w:left w:val="nil"/>
              <w:bottom w:val="single" w:sz="4" w:space="0" w:color="auto"/>
              <w:right w:val="single" w:sz="4" w:space="0" w:color="auto"/>
            </w:tcBorders>
            <w:shd w:val="clear" w:color="auto" w:fill="auto"/>
            <w:vAlign w:val="center"/>
          </w:tcPr>
          <w:p w14:paraId="794733CD" w14:textId="3BFBA920" w:rsidR="00983C76" w:rsidRPr="004634C6" w:rsidRDefault="00983C76" w:rsidP="00983C76">
            <w:pPr>
              <w:spacing w:line="240" w:lineRule="auto"/>
              <w:ind w:firstLine="0"/>
              <w:jc w:val="left"/>
              <w:rPr>
                <w:sz w:val="20"/>
                <w:szCs w:val="20"/>
              </w:rPr>
            </w:pPr>
            <w:r w:rsidRPr="008B6CB5">
              <w:rPr>
                <w:sz w:val="20"/>
                <w:szCs w:val="20"/>
              </w:rPr>
              <w:t xml:space="preserve">Нежилые помещения,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xml:space="preserve">. </w:t>
            </w:r>
            <w:proofErr w:type="spellStart"/>
            <w:r w:rsidRPr="008B6CB5">
              <w:rPr>
                <w:sz w:val="20"/>
                <w:szCs w:val="20"/>
              </w:rPr>
              <w:t>ул.Калинина</w:t>
            </w:r>
            <w:proofErr w:type="spellEnd"/>
            <w:r w:rsidRPr="008B6CB5">
              <w:rPr>
                <w:sz w:val="20"/>
                <w:szCs w:val="20"/>
              </w:rPr>
              <w:t>, д. 6</w:t>
            </w:r>
          </w:p>
        </w:tc>
        <w:tc>
          <w:tcPr>
            <w:tcW w:w="206" w:type="pct"/>
            <w:tcBorders>
              <w:top w:val="single" w:sz="4" w:space="0" w:color="auto"/>
              <w:left w:val="nil"/>
              <w:bottom w:val="single" w:sz="4" w:space="0" w:color="auto"/>
              <w:right w:val="single" w:sz="4" w:space="0" w:color="auto"/>
            </w:tcBorders>
            <w:shd w:val="clear" w:color="auto" w:fill="auto"/>
            <w:vAlign w:val="center"/>
          </w:tcPr>
          <w:p w14:paraId="3B9B26A6" w14:textId="40940BE3" w:rsidR="00983C76" w:rsidRPr="004634C6" w:rsidRDefault="00983C76" w:rsidP="00983C76">
            <w:pPr>
              <w:autoSpaceDE/>
              <w:autoSpaceDN/>
              <w:spacing w:line="240" w:lineRule="auto"/>
              <w:ind w:firstLine="0"/>
              <w:jc w:val="left"/>
              <w:rPr>
                <w:sz w:val="20"/>
                <w:szCs w:val="20"/>
              </w:rPr>
            </w:pPr>
            <w:r w:rsidRPr="008B6CB5">
              <w:rPr>
                <w:sz w:val="20"/>
                <w:szCs w:val="20"/>
              </w:rPr>
              <w:t>22.11.2022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4A268CCA" w14:textId="0A98E673" w:rsidR="00983C76" w:rsidRPr="004634C6" w:rsidRDefault="00983C76" w:rsidP="00983C76">
            <w:pPr>
              <w:autoSpaceDE/>
              <w:autoSpaceDN/>
              <w:spacing w:line="240" w:lineRule="auto"/>
              <w:ind w:firstLine="0"/>
              <w:jc w:val="left"/>
              <w:rPr>
                <w:color w:val="000000"/>
                <w:sz w:val="20"/>
                <w:szCs w:val="20"/>
                <w:shd w:val="clear" w:color="auto" w:fill="FFFFFF"/>
              </w:rPr>
            </w:pPr>
            <w:proofErr w:type="spellStart"/>
            <w:r w:rsidRPr="008B6CB5">
              <w:rPr>
                <w:color w:val="000000"/>
                <w:sz w:val="20"/>
                <w:szCs w:val="20"/>
                <w:shd w:val="clear" w:color="auto" w:fill="FFFFFF"/>
              </w:rPr>
              <w:t>Чехлатая</w:t>
            </w:r>
            <w:proofErr w:type="spellEnd"/>
            <w:r w:rsidRPr="008B6CB5">
              <w:rPr>
                <w:color w:val="000000"/>
                <w:sz w:val="20"/>
                <w:szCs w:val="20"/>
                <w:shd w:val="clear" w:color="auto" w:fill="FFFFFF"/>
              </w:rPr>
              <w:t xml:space="preserve"> Татьяна Викторовна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43F3FD18" w14:textId="26CD7B3B" w:rsidR="00983C76" w:rsidRPr="004634C6" w:rsidRDefault="00983C76" w:rsidP="00983C76">
            <w:pPr>
              <w:autoSpaceDE/>
              <w:autoSpaceDN/>
              <w:spacing w:line="240" w:lineRule="auto"/>
              <w:ind w:firstLine="0"/>
              <w:jc w:val="left"/>
              <w:rPr>
                <w:sz w:val="20"/>
                <w:szCs w:val="20"/>
              </w:rPr>
            </w:pPr>
            <w:r w:rsidRPr="008B6CB5">
              <w:rPr>
                <w:sz w:val="20"/>
                <w:szCs w:val="20"/>
              </w:rPr>
              <w:t>16.06.2024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02416826" w14:textId="33FD5BC7" w:rsidR="00983C76" w:rsidRPr="004634C6" w:rsidRDefault="00983C76" w:rsidP="00983C76">
            <w:pPr>
              <w:autoSpaceDE/>
              <w:autoSpaceDN/>
              <w:spacing w:line="240" w:lineRule="auto"/>
              <w:ind w:firstLine="0"/>
              <w:jc w:val="center"/>
              <w:rPr>
                <w:sz w:val="20"/>
                <w:szCs w:val="20"/>
              </w:rPr>
            </w:pPr>
            <w:r w:rsidRPr="008B6CB5">
              <w:rPr>
                <w:sz w:val="20"/>
                <w:szCs w:val="20"/>
              </w:rPr>
              <w:t>0,070</w:t>
            </w:r>
          </w:p>
        </w:tc>
        <w:tc>
          <w:tcPr>
            <w:tcW w:w="244" w:type="pct"/>
            <w:tcBorders>
              <w:top w:val="single" w:sz="4" w:space="0" w:color="auto"/>
              <w:left w:val="nil"/>
              <w:bottom w:val="single" w:sz="4" w:space="0" w:color="auto"/>
              <w:right w:val="single" w:sz="4" w:space="0" w:color="auto"/>
            </w:tcBorders>
            <w:shd w:val="clear" w:color="auto" w:fill="auto"/>
            <w:vAlign w:val="center"/>
          </w:tcPr>
          <w:p w14:paraId="224538E5" w14:textId="19B6B6DD"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0,174</w:t>
            </w:r>
          </w:p>
        </w:tc>
        <w:tc>
          <w:tcPr>
            <w:tcW w:w="311" w:type="pct"/>
            <w:tcBorders>
              <w:top w:val="single" w:sz="4" w:space="0" w:color="auto"/>
              <w:left w:val="nil"/>
              <w:bottom w:val="single" w:sz="4" w:space="0" w:color="auto"/>
              <w:right w:val="single" w:sz="4" w:space="0" w:color="auto"/>
            </w:tcBorders>
            <w:shd w:val="clear" w:color="auto" w:fill="auto"/>
            <w:vAlign w:val="center"/>
          </w:tcPr>
          <w:p w14:paraId="54A480C9" w14:textId="11920066"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45ED7676" w14:textId="77777777" w:rsidR="00983C76" w:rsidRPr="00FF3B1F" w:rsidRDefault="00983C76" w:rsidP="00983C76">
            <w:pPr>
              <w:widowControl w:val="0"/>
              <w:spacing w:line="240" w:lineRule="auto"/>
              <w:ind w:firstLine="0"/>
              <w:jc w:val="left"/>
            </w:pPr>
          </w:p>
        </w:tc>
        <w:tc>
          <w:tcPr>
            <w:tcW w:w="311" w:type="pct"/>
            <w:vAlign w:val="center"/>
          </w:tcPr>
          <w:p w14:paraId="41E665BB" w14:textId="77777777" w:rsidR="00983C76" w:rsidRPr="00FF3B1F" w:rsidRDefault="00983C76" w:rsidP="00983C76">
            <w:pPr>
              <w:widowControl w:val="0"/>
              <w:spacing w:line="240" w:lineRule="auto"/>
              <w:ind w:firstLine="0"/>
              <w:jc w:val="left"/>
            </w:pPr>
          </w:p>
        </w:tc>
        <w:tc>
          <w:tcPr>
            <w:tcW w:w="311" w:type="pct"/>
            <w:vAlign w:val="center"/>
          </w:tcPr>
          <w:p w14:paraId="3ED9A11B" w14:textId="77777777" w:rsidR="00983C76" w:rsidRPr="00FF3B1F" w:rsidRDefault="00983C76" w:rsidP="00983C76">
            <w:pPr>
              <w:widowControl w:val="0"/>
              <w:spacing w:line="240" w:lineRule="auto"/>
              <w:ind w:firstLine="0"/>
              <w:jc w:val="left"/>
            </w:pPr>
          </w:p>
        </w:tc>
        <w:tc>
          <w:tcPr>
            <w:tcW w:w="311" w:type="pct"/>
            <w:vAlign w:val="center"/>
          </w:tcPr>
          <w:p w14:paraId="3E067169" w14:textId="77777777" w:rsidR="00983C76" w:rsidRPr="00FF3B1F" w:rsidRDefault="00983C76" w:rsidP="00983C76">
            <w:pPr>
              <w:widowControl w:val="0"/>
              <w:spacing w:line="240" w:lineRule="auto"/>
              <w:ind w:firstLine="0"/>
              <w:jc w:val="left"/>
            </w:pPr>
          </w:p>
        </w:tc>
        <w:tc>
          <w:tcPr>
            <w:tcW w:w="311" w:type="pct"/>
            <w:vAlign w:val="center"/>
          </w:tcPr>
          <w:p w14:paraId="18399281" w14:textId="77777777" w:rsidR="00983C76" w:rsidRPr="00FF3B1F" w:rsidRDefault="00983C76" w:rsidP="00983C76">
            <w:pPr>
              <w:widowControl w:val="0"/>
              <w:spacing w:line="240" w:lineRule="auto"/>
              <w:ind w:firstLine="0"/>
              <w:jc w:val="left"/>
            </w:pPr>
          </w:p>
        </w:tc>
        <w:tc>
          <w:tcPr>
            <w:tcW w:w="311" w:type="pct"/>
            <w:vAlign w:val="center"/>
          </w:tcPr>
          <w:p w14:paraId="73B60BAB" w14:textId="77777777" w:rsidR="00983C76" w:rsidRPr="00FF3B1F" w:rsidRDefault="00983C76" w:rsidP="00983C76">
            <w:pPr>
              <w:widowControl w:val="0"/>
              <w:spacing w:line="240" w:lineRule="auto"/>
              <w:ind w:firstLine="0"/>
              <w:jc w:val="left"/>
            </w:pPr>
          </w:p>
        </w:tc>
        <w:tc>
          <w:tcPr>
            <w:tcW w:w="311" w:type="pct"/>
            <w:vAlign w:val="center"/>
          </w:tcPr>
          <w:p w14:paraId="29EA90CA" w14:textId="77777777" w:rsidR="00983C76" w:rsidRPr="00FF3B1F" w:rsidRDefault="00983C76" w:rsidP="00983C76">
            <w:pPr>
              <w:widowControl w:val="0"/>
              <w:spacing w:line="240" w:lineRule="auto"/>
              <w:ind w:firstLine="0"/>
              <w:jc w:val="left"/>
            </w:pPr>
          </w:p>
        </w:tc>
      </w:tr>
      <w:tr w:rsidR="00983C76" w:rsidRPr="00FF3B1F" w14:paraId="3A370A86"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36B10D" w14:textId="292600CE"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52</w:t>
            </w:r>
          </w:p>
        </w:tc>
        <w:tc>
          <w:tcPr>
            <w:tcW w:w="179" w:type="pct"/>
            <w:tcBorders>
              <w:top w:val="single" w:sz="4" w:space="0" w:color="auto"/>
              <w:left w:val="nil"/>
              <w:bottom w:val="single" w:sz="4" w:space="0" w:color="auto"/>
              <w:right w:val="single" w:sz="4" w:space="0" w:color="auto"/>
            </w:tcBorders>
            <w:shd w:val="clear" w:color="auto" w:fill="auto"/>
            <w:vAlign w:val="center"/>
          </w:tcPr>
          <w:p w14:paraId="3A331F55" w14:textId="31F997B5"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РИР/4-ТС</w:t>
            </w:r>
          </w:p>
        </w:tc>
        <w:tc>
          <w:tcPr>
            <w:tcW w:w="764" w:type="pct"/>
            <w:tcBorders>
              <w:top w:val="single" w:sz="4" w:space="0" w:color="auto"/>
              <w:left w:val="nil"/>
              <w:bottom w:val="single" w:sz="4" w:space="0" w:color="auto"/>
              <w:right w:val="single" w:sz="4" w:space="0" w:color="auto"/>
            </w:tcBorders>
            <w:shd w:val="clear" w:color="auto" w:fill="auto"/>
            <w:vAlign w:val="center"/>
          </w:tcPr>
          <w:p w14:paraId="5645D106" w14:textId="4F3DCF6C" w:rsidR="00983C76" w:rsidRPr="004634C6" w:rsidRDefault="00983C76" w:rsidP="00983C76">
            <w:pPr>
              <w:spacing w:line="240" w:lineRule="auto"/>
              <w:ind w:firstLine="0"/>
              <w:jc w:val="left"/>
              <w:rPr>
                <w:sz w:val="20"/>
                <w:szCs w:val="20"/>
              </w:rPr>
            </w:pPr>
            <w:r w:rsidRPr="008B6CB5">
              <w:rPr>
                <w:sz w:val="20"/>
                <w:szCs w:val="20"/>
              </w:rPr>
              <w:t xml:space="preserve">Здание системы пожаротушения УР, г. Глазов, </w:t>
            </w:r>
            <w:proofErr w:type="spellStart"/>
            <w:r w:rsidRPr="008B6CB5">
              <w:rPr>
                <w:sz w:val="20"/>
                <w:szCs w:val="20"/>
              </w:rPr>
              <w:t>ул</w:t>
            </w:r>
            <w:proofErr w:type="gramStart"/>
            <w:r w:rsidRPr="008B6CB5">
              <w:rPr>
                <w:sz w:val="20"/>
                <w:szCs w:val="20"/>
              </w:rPr>
              <w:t>.П</w:t>
            </w:r>
            <w:proofErr w:type="gramEnd"/>
            <w:r w:rsidRPr="008B6CB5">
              <w:rPr>
                <w:sz w:val="20"/>
                <w:szCs w:val="20"/>
              </w:rPr>
              <w:t>ряженникова</w:t>
            </w:r>
            <w:proofErr w:type="spellEnd"/>
            <w:r w:rsidRPr="008B6CB5">
              <w:rPr>
                <w:sz w:val="20"/>
                <w:szCs w:val="20"/>
              </w:rPr>
              <w:t xml:space="preserve">, д.10, стр. 11                                                                                                                                                                   </w:t>
            </w:r>
          </w:p>
        </w:tc>
        <w:tc>
          <w:tcPr>
            <w:tcW w:w="206" w:type="pct"/>
            <w:tcBorders>
              <w:top w:val="single" w:sz="4" w:space="0" w:color="auto"/>
              <w:left w:val="nil"/>
              <w:bottom w:val="single" w:sz="4" w:space="0" w:color="auto"/>
              <w:right w:val="single" w:sz="4" w:space="0" w:color="auto"/>
            </w:tcBorders>
            <w:shd w:val="clear" w:color="auto" w:fill="auto"/>
            <w:vAlign w:val="center"/>
          </w:tcPr>
          <w:p w14:paraId="4F70C884" w14:textId="114B45D1" w:rsidR="00983C76" w:rsidRPr="004634C6" w:rsidRDefault="00983C76" w:rsidP="00983C76">
            <w:pPr>
              <w:autoSpaceDE/>
              <w:autoSpaceDN/>
              <w:spacing w:line="240" w:lineRule="auto"/>
              <w:ind w:firstLine="0"/>
              <w:jc w:val="left"/>
              <w:rPr>
                <w:sz w:val="20"/>
                <w:szCs w:val="20"/>
              </w:rPr>
            </w:pPr>
            <w:r w:rsidRPr="008B6CB5">
              <w:rPr>
                <w:sz w:val="20"/>
                <w:szCs w:val="20"/>
              </w:rPr>
              <w:t>24.11.2022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34C95B07" w14:textId="0FC225C4" w:rsidR="00983C76" w:rsidRPr="004634C6" w:rsidRDefault="00983C76" w:rsidP="00983C76">
            <w:pPr>
              <w:autoSpaceDE/>
              <w:autoSpaceDN/>
              <w:spacing w:line="240" w:lineRule="auto"/>
              <w:ind w:firstLine="0"/>
              <w:jc w:val="left"/>
              <w:rPr>
                <w:color w:val="000000"/>
                <w:sz w:val="20"/>
                <w:szCs w:val="20"/>
                <w:shd w:val="clear" w:color="auto" w:fill="FFFFFF"/>
              </w:rPr>
            </w:pPr>
            <w:r w:rsidRPr="008B6CB5">
              <w:rPr>
                <w:color w:val="000000"/>
                <w:sz w:val="20"/>
                <w:szCs w:val="20"/>
                <w:shd w:val="clear" w:color="auto" w:fill="FFFFFF"/>
              </w:rPr>
              <w:t>ООО ЧОО «Ирбис» С.П. Еремин</w:t>
            </w:r>
          </w:p>
        </w:tc>
        <w:tc>
          <w:tcPr>
            <w:tcW w:w="204" w:type="pct"/>
            <w:tcBorders>
              <w:top w:val="single" w:sz="4" w:space="0" w:color="auto"/>
              <w:left w:val="nil"/>
              <w:bottom w:val="single" w:sz="4" w:space="0" w:color="auto"/>
              <w:right w:val="single" w:sz="4" w:space="0" w:color="auto"/>
            </w:tcBorders>
            <w:shd w:val="clear" w:color="auto" w:fill="auto"/>
            <w:vAlign w:val="center"/>
          </w:tcPr>
          <w:p w14:paraId="2BB5E4AD" w14:textId="262F8494" w:rsidR="00983C76" w:rsidRPr="004634C6" w:rsidRDefault="00983C76" w:rsidP="00983C76">
            <w:pPr>
              <w:autoSpaceDE/>
              <w:autoSpaceDN/>
              <w:spacing w:line="240" w:lineRule="auto"/>
              <w:ind w:firstLine="0"/>
              <w:jc w:val="left"/>
              <w:rPr>
                <w:sz w:val="20"/>
                <w:szCs w:val="20"/>
              </w:rPr>
            </w:pPr>
            <w:r w:rsidRPr="008B6CB5">
              <w:rPr>
                <w:sz w:val="20"/>
                <w:szCs w:val="20"/>
              </w:rPr>
              <w:t>08.06.2024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7C127F1C" w14:textId="07FDFA56" w:rsidR="00983C76" w:rsidRPr="004634C6" w:rsidRDefault="00983C76" w:rsidP="00983C76">
            <w:pPr>
              <w:autoSpaceDE/>
              <w:autoSpaceDN/>
              <w:spacing w:line="240" w:lineRule="auto"/>
              <w:ind w:firstLine="0"/>
              <w:jc w:val="center"/>
              <w:rPr>
                <w:sz w:val="20"/>
                <w:szCs w:val="20"/>
              </w:rPr>
            </w:pPr>
            <w:r w:rsidRPr="008B6CB5">
              <w:rPr>
                <w:sz w:val="20"/>
                <w:szCs w:val="20"/>
              </w:rPr>
              <w:t>0,042</w:t>
            </w:r>
          </w:p>
        </w:tc>
        <w:tc>
          <w:tcPr>
            <w:tcW w:w="244" w:type="pct"/>
            <w:tcBorders>
              <w:top w:val="single" w:sz="4" w:space="0" w:color="auto"/>
              <w:left w:val="nil"/>
              <w:bottom w:val="single" w:sz="4" w:space="0" w:color="auto"/>
              <w:right w:val="single" w:sz="4" w:space="0" w:color="auto"/>
            </w:tcBorders>
            <w:shd w:val="clear" w:color="auto" w:fill="auto"/>
            <w:vAlign w:val="center"/>
          </w:tcPr>
          <w:p w14:paraId="6CA35333" w14:textId="35795D2E"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0,104</w:t>
            </w:r>
          </w:p>
        </w:tc>
        <w:tc>
          <w:tcPr>
            <w:tcW w:w="311" w:type="pct"/>
            <w:tcBorders>
              <w:top w:val="single" w:sz="4" w:space="0" w:color="auto"/>
              <w:left w:val="nil"/>
              <w:bottom w:val="single" w:sz="4" w:space="0" w:color="auto"/>
              <w:right w:val="single" w:sz="4" w:space="0" w:color="auto"/>
            </w:tcBorders>
            <w:shd w:val="clear" w:color="auto" w:fill="auto"/>
            <w:vAlign w:val="center"/>
          </w:tcPr>
          <w:p w14:paraId="50BBB972" w14:textId="0BF8806F"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4CC6363C" w14:textId="77777777" w:rsidR="00983C76" w:rsidRPr="00FF3B1F" w:rsidRDefault="00983C76" w:rsidP="00983C76">
            <w:pPr>
              <w:widowControl w:val="0"/>
              <w:spacing w:line="240" w:lineRule="auto"/>
              <w:ind w:firstLine="0"/>
              <w:jc w:val="left"/>
            </w:pPr>
          </w:p>
        </w:tc>
        <w:tc>
          <w:tcPr>
            <w:tcW w:w="311" w:type="pct"/>
            <w:vAlign w:val="center"/>
          </w:tcPr>
          <w:p w14:paraId="6B1B843F" w14:textId="77777777" w:rsidR="00983C76" w:rsidRPr="00FF3B1F" w:rsidRDefault="00983C76" w:rsidP="00983C76">
            <w:pPr>
              <w:widowControl w:val="0"/>
              <w:spacing w:line="240" w:lineRule="auto"/>
              <w:ind w:firstLine="0"/>
              <w:jc w:val="left"/>
            </w:pPr>
          </w:p>
        </w:tc>
        <w:tc>
          <w:tcPr>
            <w:tcW w:w="311" w:type="pct"/>
            <w:vAlign w:val="center"/>
          </w:tcPr>
          <w:p w14:paraId="19AD46AC" w14:textId="77777777" w:rsidR="00983C76" w:rsidRPr="00FF3B1F" w:rsidRDefault="00983C76" w:rsidP="00983C76">
            <w:pPr>
              <w:widowControl w:val="0"/>
              <w:spacing w:line="240" w:lineRule="auto"/>
              <w:ind w:firstLine="0"/>
              <w:jc w:val="left"/>
            </w:pPr>
          </w:p>
        </w:tc>
        <w:tc>
          <w:tcPr>
            <w:tcW w:w="311" w:type="pct"/>
            <w:vAlign w:val="center"/>
          </w:tcPr>
          <w:p w14:paraId="277CE99C" w14:textId="77777777" w:rsidR="00983C76" w:rsidRPr="00FF3B1F" w:rsidRDefault="00983C76" w:rsidP="00983C76">
            <w:pPr>
              <w:widowControl w:val="0"/>
              <w:spacing w:line="240" w:lineRule="auto"/>
              <w:ind w:firstLine="0"/>
              <w:jc w:val="left"/>
            </w:pPr>
          </w:p>
        </w:tc>
        <w:tc>
          <w:tcPr>
            <w:tcW w:w="311" w:type="pct"/>
            <w:vAlign w:val="center"/>
          </w:tcPr>
          <w:p w14:paraId="7E1AD731" w14:textId="77777777" w:rsidR="00983C76" w:rsidRPr="00FF3B1F" w:rsidRDefault="00983C76" w:rsidP="00983C76">
            <w:pPr>
              <w:widowControl w:val="0"/>
              <w:spacing w:line="240" w:lineRule="auto"/>
              <w:ind w:firstLine="0"/>
              <w:jc w:val="left"/>
            </w:pPr>
          </w:p>
        </w:tc>
        <w:tc>
          <w:tcPr>
            <w:tcW w:w="311" w:type="pct"/>
            <w:vAlign w:val="center"/>
          </w:tcPr>
          <w:p w14:paraId="66BE649D" w14:textId="77777777" w:rsidR="00983C76" w:rsidRPr="00FF3B1F" w:rsidRDefault="00983C76" w:rsidP="00983C76">
            <w:pPr>
              <w:widowControl w:val="0"/>
              <w:spacing w:line="240" w:lineRule="auto"/>
              <w:ind w:firstLine="0"/>
              <w:jc w:val="left"/>
            </w:pPr>
          </w:p>
        </w:tc>
        <w:tc>
          <w:tcPr>
            <w:tcW w:w="311" w:type="pct"/>
            <w:vAlign w:val="center"/>
          </w:tcPr>
          <w:p w14:paraId="3126D7F1" w14:textId="77777777" w:rsidR="00983C76" w:rsidRPr="00FF3B1F" w:rsidRDefault="00983C76" w:rsidP="00983C76">
            <w:pPr>
              <w:widowControl w:val="0"/>
              <w:spacing w:line="240" w:lineRule="auto"/>
              <w:ind w:firstLine="0"/>
              <w:jc w:val="left"/>
            </w:pPr>
          </w:p>
        </w:tc>
      </w:tr>
      <w:tr w:rsidR="00983C76" w:rsidRPr="00FF3B1F" w14:paraId="783C0A7A"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66BD01" w14:textId="5763EA2E"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53</w:t>
            </w:r>
          </w:p>
        </w:tc>
        <w:tc>
          <w:tcPr>
            <w:tcW w:w="179" w:type="pct"/>
            <w:tcBorders>
              <w:top w:val="single" w:sz="4" w:space="0" w:color="auto"/>
              <w:left w:val="nil"/>
              <w:bottom w:val="single" w:sz="4" w:space="0" w:color="auto"/>
              <w:right w:val="single" w:sz="4" w:space="0" w:color="auto"/>
            </w:tcBorders>
            <w:shd w:val="clear" w:color="auto" w:fill="auto"/>
            <w:vAlign w:val="center"/>
          </w:tcPr>
          <w:p w14:paraId="0D6DB1BF" w14:textId="2F1BC7F8"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РИР/5-ТС</w:t>
            </w:r>
          </w:p>
        </w:tc>
        <w:tc>
          <w:tcPr>
            <w:tcW w:w="764" w:type="pct"/>
            <w:tcBorders>
              <w:top w:val="single" w:sz="4" w:space="0" w:color="auto"/>
              <w:left w:val="nil"/>
              <w:bottom w:val="single" w:sz="4" w:space="0" w:color="auto"/>
              <w:right w:val="single" w:sz="4" w:space="0" w:color="auto"/>
            </w:tcBorders>
            <w:shd w:val="clear" w:color="auto" w:fill="auto"/>
            <w:vAlign w:val="center"/>
          </w:tcPr>
          <w:p w14:paraId="4448B2E5" w14:textId="57D34617" w:rsidR="00983C76" w:rsidRPr="004634C6" w:rsidRDefault="00983C76" w:rsidP="00983C76">
            <w:pPr>
              <w:spacing w:line="240" w:lineRule="auto"/>
              <w:ind w:firstLine="0"/>
              <w:jc w:val="left"/>
              <w:rPr>
                <w:sz w:val="20"/>
                <w:szCs w:val="20"/>
              </w:rPr>
            </w:pPr>
            <w:r w:rsidRPr="008B6CB5">
              <w:rPr>
                <w:sz w:val="20"/>
                <w:szCs w:val="20"/>
              </w:rPr>
              <w:t xml:space="preserve">Дом траурных обрядов,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xml:space="preserve">, </w:t>
            </w:r>
            <w:proofErr w:type="spellStart"/>
            <w:r w:rsidRPr="008B6CB5">
              <w:rPr>
                <w:sz w:val="20"/>
                <w:szCs w:val="20"/>
              </w:rPr>
              <w:t>ул.Кирова</w:t>
            </w:r>
            <w:proofErr w:type="spellEnd"/>
            <w:r w:rsidRPr="008B6CB5">
              <w:rPr>
                <w:sz w:val="20"/>
                <w:szCs w:val="20"/>
              </w:rPr>
              <w:t>, д. 27, корпус 9</w:t>
            </w:r>
          </w:p>
        </w:tc>
        <w:tc>
          <w:tcPr>
            <w:tcW w:w="206" w:type="pct"/>
            <w:tcBorders>
              <w:top w:val="single" w:sz="4" w:space="0" w:color="auto"/>
              <w:left w:val="nil"/>
              <w:bottom w:val="single" w:sz="4" w:space="0" w:color="auto"/>
              <w:right w:val="single" w:sz="4" w:space="0" w:color="auto"/>
            </w:tcBorders>
            <w:shd w:val="clear" w:color="auto" w:fill="auto"/>
            <w:vAlign w:val="center"/>
          </w:tcPr>
          <w:p w14:paraId="3403D21C" w14:textId="5F34C7C1" w:rsidR="00983C76" w:rsidRPr="004634C6" w:rsidRDefault="00983C76" w:rsidP="00983C76">
            <w:pPr>
              <w:autoSpaceDE/>
              <w:autoSpaceDN/>
              <w:spacing w:line="240" w:lineRule="auto"/>
              <w:ind w:firstLine="0"/>
              <w:jc w:val="left"/>
              <w:rPr>
                <w:sz w:val="20"/>
                <w:szCs w:val="20"/>
              </w:rPr>
            </w:pPr>
            <w:r w:rsidRPr="008B6CB5">
              <w:rPr>
                <w:sz w:val="20"/>
                <w:szCs w:val="20"/>
              </w:rPr>
              <w:t>28.11.2022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11A04AA0" w14:textId="06E02A6F" w:rsidR="00983C76" w:rsidRPr="004634C6" w:rsidRDefault="00983C76" w:rsidP="00983C76">
            <w:pPr>
              <w:autoSpaceDE/>
              <w:autoSpaceDN/>
              <w:spacing w:line="240" w:lineRule="auto"/>
              <w:ind w:firstLine="0"/>
              <w:jc w:val="left"/>
              <w:rPr>
                <w:color w:val="000000"/>
                <w:sz w:val="20"/>
                <w:szCs w:val="20"/>
                <w:shd w:val="clear" w:color="auto" w:fill="FFFFFF"/>
              </w:rPr>
            </w:pPr>
            <w:r w:rsidRPr="008B6CB5">
              <w:rPr>
                <w:color w:val="000000"/>
                <w:sz w:val="20"/>
                <w:szCs w:val="20"/>
                <w:shd w:val="clear" w:color="auto" w:fill="FFFFFF"/>
              </w:rPr>
              <w:t>Наговицына Елена Николаевна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4D5B966B" w14:textId="60C88657" w:rsidR="00983C76" w:rsidRPr="004634C6" w:rsidRDefault="00983C76" w:rsidP="00983C76">
            <w:pPr>
              <w:autoSpaceDE/>
              <w:autoSpaceDN/>
              <w:spacing w:line="240" w:lineRule="auto"/>
              <w:ind w:firstLine="0"/>
              <w:jc w:val="left"/>
              <w:rPr>
                <w:sz w:val="20"/>
                <w:szCs w:val="20"/>
              </w:rPr>
            </w:pPr>
            <w:r w:rsidRPr="008B6CB5">
              <w:rPr>
                <w:sz w:val="20"/>
                <w:szCs w:val="20"/>
              </w:rPr>
              <w:t>16.06.2024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4DA66CD9" w14:textId="07D6A348" w:rsidR="00983C76" w:rsidRPr="004634C6" w:rsidRDefault="00983C76" w:rsidP="00983C76">
            <w:pPr>
              <w:autoSpaceDE/>
              <w:autoSpaceDN/>
              <w:spacing w:line="240" w:lineRule="auto"/>
              <w:ind w:firstLine="0"/>
              <w:jc w:val="center"/>
              <w:rPr>
                <w:sz w:val="20"/>
                <w:szCs w:val="20"/>
              </w:rPr>
            </w:pPr>
            <w:r w:rsidRPr="008B6CB5">
              <w:rPr>
                <w:sz w:val="20"/>
                <w:szCs w:val="20"/>
              </w:rPr>
              <w:t>0,033</w:t>
            </w:r>
          </w:p>
        </w:tc>
        <w:tc>
          <w:tcPr>
            <w:tcW w:w="244" w:type="pct"/>
            <w:tcBorders>
              <w:top w:val="single" w:sz="4" w:space="0" w:color="auto"/>
              <w:left w:val="nil"/>
              <w:bottom w:val="single" w:sz="4" w:space="0" w:color="auto"/>
              <w:right w:val="single" w:sz="4" w:space="0" w:color="auto"/>
            </w:tcBorders>
            <w:shd w:val="clear" w:color="auto" w:fill="auto"/>
            <w:vAlign w:val="center"/>
          </w:tcPr>
          <w:p w14:paraId="04AAA2D8" w14:textId="5042B54E"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0,082</w:t>
            </w:r>
          </w:p>
        </w:tc>
        <w:tc>
          <w:tcPr>
            <w:tcW w:w="311" w:type="pct"/>
            <w:tcBorders>
              <w:top w:val="single" w:sz="4" w:space="0" w:color="auto"/>
              <w:left w:val="nil"/>
              <w:bottom w:val="single" w:sz="4" w:space="0" w:color="auto"/>
              <w:right w:val="single" w:sz="4" w:space="0" w:color="auto"/>
            </w:tcBorders>
            <w:shd w:val="clear" w:color="auto" w:fill="auto"/>
            <w:vAlign w:val="center"/>
          </w:tcPr>
          <w:p w14:paraId="2135DC10" w14:textId="2A325B5C"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2A481001" w14:textId="77777777" w:rsidR="00983C76" w:rsidRPr="00FF3B1F" w:rsidRDefault="00983C76" w:rsidP="00983C76">
            <w:pPr>
              <w:widowControl w:val="0"/>
              <w:spacing w:line="240" w:lineRule="auto"/>
              <w:ind w:firstLine="0"/>
              <w:jc w:val="left"/>
            </w:pPr>
          </w:p>
        </w:tc>
        <w:tc>
          <w:tcPr>
            <w:tcW w:w="311" w:type="pct"/>
            <w:vAlign w:val="center"/>
          </w:tcPr>
          <w:p w14:paraId="299AC710" w14:textId="77777777" w:rsidR="00983C76" w:rsidRPr="00FF3B1F" w:rsidRDefault="00983C76" w:rsidP="00983C76">
            <w:pPr>
              <w:widowControl w:val="0"/>
              <w:spacing w:line="240" w:lineRule="auto"/>
              <w:ind w:firstLine="0"/>
              <w:jc w:val="left"/>
            </w:pPr>
          </w:p>
        </w:tc>
        <w:tc>
          <w:tcPr>
            <w:tcW w:w="311" w:type="pct"/>
            <w:vAlign w:val="center"/>
          </w:tcPr>
          <w:p w14:paraId="31D37C57" w14:textId="77777777" w:rsidR="00983C76" w:rsidRPr="00FF3B1F" w:rsidRDefault="00983C76" w:rsidP="00983C76">
            <w:pPr>
              <w:widowControl w:val="0"/>
              <w:spacing w:line="240" w:lineRule="auto"/>
              <w:ind w:firstLine="0"/>
              <w:jc w:val="left"/>
            </w:pPr>
          </w:p>
        </w:tc>
        <w:tc>
          <w:tcPr>
            <w:tcW w:w="311" w:type="pct"/>
            <w:vAlign w:val="center"/>
          </w:tcPr>
          <w:p w14:paraId="1955F30B" w14:textId="77777777" w:rsidR="00983C76" w:rsidRPr="00FF3B1F" w:rsidRDefault="00983C76" w:rsidP="00983C76">
            <w:pPr>
              <w:widowControl w:val="0"/>
              <w:spacing w:line="240" w:lineRule="auto"/>
              <w:ind w:firstLine="0"/>
              <w:jc w:val="left"/>
            </w:pPr>
          </w:p>
        </w:tc>
        <w:tc>
          <w:tcPr>
            <w:tcW w:w="311" w:type="pct"/>
            <w:vAlign w:val="center"/>
          </w:tcPr>
          <w:p w14:paraId="1159B3E2" w14:textId="77777777" w:rsidR="00983C76" w:rsidRPr="00FF3B1F" w:rsidRDefault="00983C76" w:rsidP="00983C76">
            <w:pPr>
              <w:widowControl w:val="0"/>
              <w:spacing w:line="240" w:lineRule="auto"/>
              <w:ind w:firstLine="0"/>
              <w:jc w:val="left"/>
            </w:pPr>
          </w:p>
        </w:tc>
        <w:tc>
          <w:tcPr>
            <w:tcW w:w="311" w:type="pct"/>
            <w:vAlign w:val="center"/>
          </w:tcPr>
          <w:p w14:paraId="39569222" w14:textId="77777777" w:rsidR="00983C76" w:rsidRPr="00FF3B1F" w:rsidRDefault="00983C76" w:rsidP="00983C76">
            <w:pPr>
              <w:widowControl w:val="0"/>
              <w:spacing w:line="240" w:lineRule="auto"/>
              <w:ind w:firstLine="0"/>
              <w:jc w:val="left"/>
            </w:pPr>
          </w:p>
        </w:tc>
        <w:tc>
          <w:tcPr>
            <w:tcW w:w="311" w:type="pct"/>
            <w:vAlign w:val="center"/>
          </w:tcPr>
          <w:p w14:paraId="4931028F" w14:textId="77777777" w:rsidR="00983C76" w:rsidRPr="00FF3B1F" w:rsidRDefault="00983C76" w:rsidP="00983C76">
            <w:pPr>
              <w:widowControl w:val="0"/>
              <w:spacing w:line="240" w:lineRule="auto"/>
              <w:ind w:firstLine="0"/>
              <w:jc w:val="left"/>
            </w:pPr>
          </w:p>
        </w:tc>
      </w:tr>
      <w:tr w:rsidR="00983C76" w:rsidRPr="00FF3B1F" w14:paraId="2DD2C9B3"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96D655" w14:textId="68E7B315"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54</w:t>
            </w:r>
          </w:p>
        </w:tc>
        <w:tc>
          <w:tcPr>
            <w:tcW w:w="179" w:type="pct"/>
            <w:tcBorders>
              <w:top w:val="single" w:sz="4" w:space="0" w:color="auto"/>
              <w:left w:val="nil"/>
              <w:bottom w:val="single" w:sz="4" w:space="0" w:color="auto"/>
              <w:right w:val="single" w:sz="4" w:space="0" w:color="auto"/>
            </w:tcBorders>
            <w:shd w:val="clear" w:color="auto" w:fill="auto"/>
            <w:vAlign w:val="center"/>
          </w:tcPr>
          <w:p w14:paraId="65A969B2" w14:textId="1BCE2497"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РИР/6-ТС</w:t>
            </w:r>
          </w:p>
        </w:tc>
        <w:tc>
          <w:tcPr>
            <w:tcW w:w="764" w:type="pct"/>
            <w:tcBorders>
              <w:top w:val="single" w:sz="4" w:space="0" w:color="auto"/>
              <w:left w:val="nil"/>
              <w:bottom w:val="single" w:sz="4" w:space="0" w:color="auto"/>
              <w:right w:val="single" w:sz="4" w:space="0" w:color="auto"/>
            </w:tcBorders>
            <w:shd w:val="clear" w:color="auto" w:fill="auto"/>
            <w:vAlign w:val="center"/>
          </w:tcPr>
          <w:p w14:paraId="4E5E8747" w14:textId="77777777" w:rsidR="00983C76" w:rsidRPr="008B6CB5" w:rsidRDefault="00983C76" w:rsidP="00983C76">
            <w:pPr>
              <w:spacing w:line="240" w:lineRule="auto"/>
              <w:ind w:firstLine="0"/>
              <w:rPr>
                <w:sz w:val="20"/>
                <w:szCs w:val="20"/>
              </w:rPr>
            </w:pPr>
            <w:r w:rsidRPr="008B6CB5">
              <w:rPr>
                <w:sz w:val="20"/>
                <w:szCs w:val="20"/>
              </w:rPr>
              <w:t xml:space="preserve">Жилой дом,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xml:space="preserve">, </w:t>
            </w:r>
          </w:p>
          <w:p w14:paraId="2F48C461" w14:textId="1B788124" w:rsidR="00983C76" w:rsidRPr="004634C6" w:rsidRDefault="00983C76" w:rsidP="00983C76">
            <w:pPr>
              <w:spacing w:line="240" w:lineRule="auto"/>
              <w:ind w:firstLine="0"/>
              <w:jc w:val="left"/>
              <w:rPr>
                <w:sz w:val="20"/>
                <w:szCs w:val="20"/>
              </w:rPr>
            </w:pPr>
            <w:r w:rsidRPr="008B6CB5">
              <w:rPr>
                <w:sz w:val="20"/>
                <w:szCs w:val="20"/>
              </w:rPr>
              <w:t>ул. Полевая, д. 1</w:t>
            </w:r>
          </w:p>
        </w:tc>
        <w:tc>
          <w:tcPr>
            <w:tcW w:w="206" w:type="pct"/>
            <w:tcBorders>
              <w:top w:val="single" w:sz="4" w:space="0" w:color="auto"/>
              <w:left w:val="nil"/>
              <w:bottom w:val="single" w:sz="4" w:space="0" w:color="auto"/>
              <w:right w:val="single" w:sz="4" w:space="0" w:color="auto"/>
            </w:tcBorders>
            <w:shd w:val="clear" w:color="auto" w:fill="auto"/>
            <w:vAlign w:val="center"/>
          </w:tcPr>
          <w:p w14:paraId="15A29A9A" w14:textId="78FF0D74" w:rsidR="00983C76" w:rsidRPr="004634C6" w:rsidRDefault="00983C76" w:rsidP="00983C76">
            <w:pPr>
              <w:autoSpaceDE/>
              <w:autoSpaceDN/>
              <w:spacing w:line="240" w:lineRule="auto"/>
              <w:ind w:firstLine="0"/>
              <w:jc w:val="left"/>
              <w:rPr>
                <w:sz w:val="20"/>
                <w:szCs w:val="20"/>
              </w:rPr>
            </w:pPr>
            <w:r w:rsidRPr="008B6CB5">
              <w:rPr>
                <w:sz w:val="20"/>
                <w:szCs w:val="20"/>
              </w:rPr>
              <w:t>30.11.2022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1A11C5DD" w14:textId="6BB41100" w:rsidR="00983C76" w:rsidRPr="004634C6" w:rsidRDefault="00983C76" w:rsidP="00983C76">
            <w:pPr>
              <w:autoSpaceDE/>
              <w:autoSpaceDN/>
              <w:spacing w:line="240" w:lineRule="auto"/>
              <w:ind w:firstLine="0"/>
              <w:jc w:val="left"/>
              <w:rPr>
                <w:color w:val="000000"/>
                <w:sz w:val="20"/>
                <w:szCs w:val="20"/>
                <w:shd w:val="clear" w:color="auto" w:fill="FFFFFF"/>
              </w:rPr>
            </w:pPr>
            <w:proofErr w:type="spellStart"/>
            <w:r w:rsidRPr="008B6CB5">
              <w:rPr>
                <w:color w:val="000000"/>
                <w:sz w:val="20"/>
                <w:szCs w:val="20"/>
                <w:shd w:val="clear" w:color="auto" w:fill="FFFFFF"/>
              </w:rPr>
              <w:t>Трубицына</w:t>
            </w:r>
            <w:proofErr w:type="spellEnd"/>
            <w:r w:rsidRPr="008B6CB5">
              <w:rPr>
                <w:color w:val="000000"/>
                <w:sz w:val="20"/>
                <w:szCs w:val="20"/>
                <w:shd w:val="clear" w:color="auto" w:fill="FFFFFF"/>
              </w:rPr>
              <w:t xml:space="preserve"> Татьяна Анатольевна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36E06070" w14:textId="75FD228F" w:rsidR="00983C76" w:rsidRPr="004634C6" w:rsidRDefault="00983C76" w:rsidP="00983C76">
            <w:pPr>
              <w:autoSpaceDE/>
              <w:autoSpaceDN/>
              <w:spacing w:line="240" w:lineRule="auto"/>
              <w:ind w:firstLine="0"/>
              <w:jc w:val="left"/>
              <w:rPr>
                <w:sz w:val="20"/>
                <w:szCs w:val="20"/>
              </w:rPr>
            </w:pPr>
            <w:r w:rsidRPr="008B6CB5">
              <w:rPr>
                <w:sz w:val="20"/>
                <w:szCs w:val="20"/>
              </w:rPr>
              <w:t>20.06.2024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58E08885" w14:textId="0B23C801" w:rsidR="00983C76" w:rsidRPr="004634C6" w:rsidRDefault="00983C76" w:rsidP="00983C76">
            <w:pPr>
              <w:autoSpaceDE/>
              <w:autoSpaceDN/>
              <w:spacing w:line="240" w:lineRule="auto"/>
              <w:ind w:firstLine="0"/>
              <w:jc w:val="center"/>
              <w:rPr>
                <w:sz w:val="20"/>
                <w:szCs w:val="20"/>
              </w:rPr>
            </w:pPr>
            <w:r w:rsidRPr="008B6CB5">
              <w:rPr>
                <w:sz w:val="20"/>
                <w:szCs w:val="20"/>
              </w:rPr>
              <w:t>0,007</w:t>
            </w:r>
          </w:p>
        </w:tc>
        <w:tc>
          <w:tcPr>
            <w:tcW w:w="244" w:type="pct"/>
            <w:tcBorders>
              <w:top w:val="single" w:sz="4" w:space="0" w:color="auto"/>
              <w:left w:val="nil"/>
              <w:bottom w:val="single" w:sz="4" w:space="0" w:color="auto"/>
              <w:right w:val="single" w:sz="4" w:space="0" w:color="auto"/>
            </w:tcBorders>
            <w:shd w:val="clear" w:color="auto" w:fill="auto"/>
            <w:vAlign w:val="center"/>
          </w:tcPr>
          <w:p w14:paraId="38E23C5F" w14:textId="76BC922C"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0,017</w:t>
            </w:r>
          </w:p>
        </w:tc>
        <w:tc>
          <w:tcPr>
            <w:tcW w:w="311" w:type="pct"/>
            <w:tcBorders>
              <w:top w:val="single" w:sz="4" w:space="0" w:color="auto"/>
              <w:left w:val="nil"/>
              <w:bottom w:val="single" w:sz="4" w:space="0" w:color="auto"/>
              <w:right w:val="single" w:sz="4" w:space="0" w:color="auto"/>
            </w:tcBorders>
            <w:shd w:val="clear" w:color="auto" w:fill="auto"/>
            <w:vAlign w:val="center"/>
          </w:tcPr>
          <w:p w14:paraId="5A32CB1F" w14:textId="3B408A96"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69A75075" w14:textId="77777777" w:rsidR="00983C76" w:rsidRPr="00FF3B1F" w:rsidRDefault="00983C76" w:rsidP="00983C76">
            <w:pPr>
              <w:widowControl w:val="0"/>
              <w:spacing w:line="240" w:lineRule="auto"/>
              <w:ind w:firstLine="0"/>
              <w:jc w:val="left"/>
            </w:pPr>
          </w:p>
        </w:tc>
        <w:tc>
          <w:tcPr>
            <w:tcW w:w="311" w:type="pct"/>
            <w:vAlign w:val="center"/>
          </w:tcPr>
          <w:p w14:paraId="52C67D6E" w14:textId="77777777" w:rsidR="00983C76" w:rsidRPr="00FF3B1F" w:rsidRDefault="00983C76" w:rsidP="00983C76">
            <w:pPr>
              <w:widowControl w:val="0"/>
              <w:spacing w:line="240" w:lineRule="auto"/>
              <w:ind w:firstLine="0"/>
              <w:jc w:val="left"/>
            </w:pPr>
          </w:p>
        </w:tc>
        <w:tc>
          <w:tcPr>
            <w:tcW w:w="311" w:type="pct"/>
            <w:vAlign w:val="center"/>
          </w:tcPr>
          <w:p w14:paraId="23C6D881" w14:textId="77777777" w:rsidR="00983C76" w:rsidRPr="00FF3B1F" w:rsidRDefault="00983C76" w:rsidP="00983C76">
            <w:pPr>
              <w:widowControl w:val="0"/>
              <w:spacing w:line="240" w:lineRule="auto"/>
              <w:ind w:firstLine="0"/>
              <w:jc w:val="left"/>
            </w:pPr>
          </w:p>
        </w:tc>
        <w:tc>
          <w:tcPr>
            <w:tcW w:w="311" w:type="pct"/>
            <w:vAlign w:val="center"/>
          </w:tcPr>
          <w:p w14:paraId="1E6C83CA" w14:textId="77777777" w:rsidR="00983C76" w:rsidRPr="00FF3B1F" w:rsidRDefault="00983C76" w:rsidP="00983C76">
            <w:pPr>
              <w:widowControl w:val="0"/>
              <w:spacing w:line="240" w:lineRule="auto"/>
              <w:ind w:firstLine="0"/>
              <w:jc w:val="left"/>
            </w:pPr>
          </w:p>
        </w:tc>
        <w:tc>
          <w:tcPr>
            <w:tcW w:w="311" w:type="pct"/>
            <w:vAlign w:val="center"/>
          </w:tcPr>
          <w:p w14:paraId="44089554" w14:textId="77777777" w:rsidR="00983C76" w:rsidRPr="00FF3B1F" w:rsidRDefault="00983C76" w:rsidP="00983C76">
            <w:pPr>
              <w:widowControl w:val="0"/>
              <w:spacing w:line="240" w:lineRule="auto"/>
              <w:ind w:firstLine="0"/>
              <w:jc w:val="left"/>
            </w:pPr>
          </w:p>
        </w:tc>
        <w:tc>
          <w:tcPr>
            <w:tcW w:w="311" w:type="pct"/>
            <w:vAlign w:val="center"/>
          </w:tcPr>
          <w:p w14:paraId="18559328" w14:textId="77777777" w:rsidR="00983C76" w:rsidRPr="00FF3B1F" w:rsidRDefault="00983C76" w:rsidP="00983C76">
            <w:pPr>
              <w:widowControl w:val="0"/>
              <w:spacing w:line="240" w:lineRule="auto"/>
              <w:ind w:firstLine="0"/>
              <w:jc w:val="left"/>
            </w:pPr>
          </w:p>
        </w:tc>
        <w:tc>
          <w:tcPr>
            <w:tcW w:w="311" w:type="pct"/>
            <w:vAlign w:val="center"/>
          </w:tcPr>
          <w:p w14:paraId="25FB1EA1" w14:textId="77777777" w:rsidR="00983C76" w:rsidRPr="00FF3B1F" w:rsidRDefault="00983C76" w:rsidP="00983C76">
            <w:pPr>
              <w:widowControl w:val="0"/>
              <w:spacing w:line="240" w:lineRule="auto"/>
              <w:ind w:firstLine="0"/>
              <w:jc w:val="left"/>
            </w:pPr>
          </w:p>
        </w:tc>
      </w:tr>
      <w:tr w:rsidR="00983C76" w:rsidRPr="00FF3B1F" w14:paraId="0B4CFE50"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7FBC1" w14:textId="361165D9"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55</w:t>
            </w:r>
          </w:p>
        </w:tc>
        <w:tc>
          <w:tcPr>
            <w:tcW w:w="179" w:type="pct"/>
            <w:tcBorders>
              <w:top w:val="single" w:sz="4" w:space="0" w:color="auto"/>
              <w:left w:val="nil"/>
              <w:bottom w:val="single" w:sz="4" w:space="0" w:color="auto"/>
              <w:right w:val="single" w:sz="4" w:space="0" w:color="auto"/>
            </w:tcBorders>
            <w:shd w:val="clear" w:color="auto" w:fill="auto"/>
            <w:vAlign w:val="center"/>
          </w:tcPr>
          <w:p w14:paraId="08D21493" w14:textId="547D0900"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РИР/7-ТС</w:t>
            </w:r>
          </w:p>
        </w:tc>
        <w:tc>
          <w:tcPr>
            <w:tcW w:w="764" w:type="pct"/>
            <w:tcBorders>
              <w:top w:val="single" w:sz="4" w:space="0" w:color="auto"/>
              <w:left w:val="nil"/>
              <w:bottom w:val="single" w:sz="4" w:space="0" w:color="auto"/>
              <w:right w:val="single" w:sz="4" w:space="0" w:color="auto"/>
            </w:tcBorders>
            <w:shd w:val="clear" w:color="auto" w:fill="auto"/>
            <w:vAlign w:val="center"/>
          </w:tcPr>
          <w:p w14:paraId="5BCF36AA" w14:textId="77777777" w:rsidR="00983C76" w:rsidRPr="008B6CB5" w:rsidRDefault="00983C76" w:rsidP="00983C76">
            <w:pPr>
              <w:spacing w:line="240" w:lineRule="auto"/>
              <w:ind w:hanging="14"/>
              <w:rPr>
                <w:sz w:val="20"/>
                <w:szCs w:val="20"/>
              </w:rPr>
            </w:pPr>
            <w:r w:rsidRPr="008B6CB5">
              <w:rPr>
                <w:sz w:val="20"/>
                <w:szCs w:val="20"/>
              </w:rPr>
              <w:t xml:space="preserve">Жилой дом,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xml:space="preserve">, </w:t>
            </w:r>
          </w:p>
          <w:p w14:paraId="7E6C0FCF" w14:textId="377106A7" w:rsidR="00983C76" w:rsidRPr="004634C6" w:rsidRDefault="00983C76" w:rsidP="00983C76">
            <w:pPr>
              <w:spacing w:line="240" w:lineRule="auto"/>
              <w:ind w:firstLine="0"/>
              <w:jc w:val="left"/>
              <w:rPr>
                <w:sz w:val="20"/>
                <w:szCs w:val="20"/>
              </w:rPr>
            </w:pPr>
            <w:r w:rsidRPr="008B6CB5">
              <w:rPr>
                <w:sz w:val="20"/>
                <w:szCs w:val="20"/>
              </w:rPr>
              <w:t>ул. Полевая, д .2</w:t>
            </w:r>
          </w:p>
        </w:tc>
        <w:tc>
          <w:tcPr>
            <w:tcW w:w="206" w:type="pct"/>
            <w:tcBorders>
              <w:top w:val="single" w:sz="4" w:space="0" w:color="auto"/>
              <w:left w:val="nil"/>
              <w:bottom w:val="single" w:sz="4" w:space="0" w:color="auto"/>
              <w:right w:val="single" w:sz="4" w:space="0" w:color="auto"/>
            </w:tcBorders>
            <w:shd w:val="clear" w:color="auto" w:fill="auto"/>
            <w:vAlign w:val="center"/>
          </w:tcPr>
          <w:p w14:paraId="12A77230" w14:textId="061907EB" w:rsidR="00983C76" w:rsidRPr="004634C6" w:rsidRDefault="00983C76" w:rsidP="00983C76">
            <w:pPr>
              <w:autoSpaceDE/>
              <w:autoSpaceDN/>
              <w:spacing w:line="240" w:lineRule="auto"/>
              <w:ind w:firstLine="0"/>
              <w:jc w:val="left"/>
              <w:rPr>
                <w:sz w:val="20"/>
                <w:szCs w:val="20"/>
              </w:rPr>
            </w:pPr>
            <w:r w:rsidRPr="008B6CB5">
              <w:rPr>
                <w:sz w:val="20"/>
                <w:szCs w:val="20"/>
              </w:rPr>
              <w:t>16.12.2022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3CD443D3" w14:textId="09516E48" w:rsidR="00983C76" w:rsidRPr="004634C6" w:rsidRDefault="00983C76" w:rsidP="00983C76">
            <w:pPr>
              <w:autoSpaceDE/>
              <w:autoSpaceDN/>
              <w:spacing w:line="240" w:lineRule="auto"/>
              <w:ind w:firstLine="0"/>
              <w:jc w:val="left"/>
              <w:rPr>
                <w:color w:val="000000"/>
                <w:sz w:val="20"/>
                <w:szCs w:val="20"/>
                <w:shd w:val="clear" w:color="auto" w:fill="FFFFFF"/>
              </w:rPr>
            </w:pPr>
            <w:r w:rsidRPr="008B6CB5">
              <w:rPr>
                <w:color w:val="000000"/>
                <w:sz w:val="20"/>
                <w:szCs w:val="20"/>
                <w:shd w:val="clear" w:color="auto" w:fill="FFFFFF"/>
              </w:rPr>
              <w:t>Власова Светлана Петровна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363ACBD2" w14:textId="14008492" w:rsidR="00983C76" w:rsidRPr="004634C6" w:rsidRDefault="00983C76" w:rsidP="00983C76">
            <w:pPr>
              <w:autoSpaceDE/>
              <w:autoSpaceDN/>
              <w:spacing w:line="240" w:lineRule="auto"/>
              <w:ind w:firstLine="0"/>
              <w:jc w:val="left"/>
              <w:rPr>
                <w:sz w:val="20"/>
                <w:szCs w:val="20"/>
              </w:rPr>
            </w:pPr>
            <w:r w:rsidRPr="008B6CB5">
              <w:rPr>
                <w:sz w:val="20"/>
                <w:szCs w:val="20"/>
              </w:rPr>
              <w:t>12.07.2024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08AA0CC9" w14:textId="72EA824B" w:rsidR="00983C76" w:rsidRPr="004634C6" w:rsidRDefault="00983C76" w:rsidP="00983C76">
            <w:pPr>
              <w:autoSpaceDE/>
              <w:autoSpaceDN/>
              <w:spacing w:line="240" w:lineRule="auto"/>
              <w:ind w:firstLine="0"/>
              <w:jc w:val="center"/>
              <w:rPr>
                <w:sz w:val="20"/>
                <w:szCs w:val="20"/>
              </w:rPr>
            </w:pPr>
            <w:r w:rsidRPr="008B6CB5">
              <w:rPr>
                <w:sz w:val="20"/>
                <w:szCs w:val="20"/>
              </w:rPr>
              <w:t>0,005</w:t>
            </w:r>
          </w:p>
        </w:tc>
        <w:tc>
          <w:tcPr>
            <w:tcW w:w="244" w:type="pct"/>
            <w:tcBorders>
              <w:top w:val="single" w:sz="4" w:space="0" w:color="auto"/>
              <w:left w:val="nil"/>
              <w:bottom w:val="single" w:sz="4" w:space="0" w:color="auto"/>
              <w:right w:val="single" w:sz="4" w:space="0" w:color="auto"/>
            </w:tcBorders>
            <w:shd w:val="clear" w:color="auto" w:fill="auto"/>
            <w:vAlign w:val="center"/>
          </w:tcPr>
          <w:p w14:paraId="7EB93828" w14:textId="29956C5C"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0,012</w:t>
            </w:r>
          </w:p>
        </w:tc>
        <w:tc>
          <w:tcPr>
            <w:tcW w:w="311" w:type="pct"/>
            <w:tcBorders>
              <w:top w:val="single" w:sz="4" w:space="0" w:color="auto"/>
              <w:left w:val="nil"/>
              <w:bottom w:val="single" w:sz="4" w:space="0" w:color="auto"/>
              <w:right w:val="single" w:sz="4" w:space="0" w:color="auto"/>
            </w:tcBorders>
            <w:shd w:val="clear" w:color="auto" w:fill="auto"/>
            <w:vAlign w:val="center"/>
          </w:tcPr>
          <w:p w14:paraId="22AC5F21" w14:textId="646ADBAA"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49CA2D8F" w14:textId="77777777" w:rsidR="00983C76" w:rsidRPr="00FF3B1F" w:rsidRDefault="00983C76" w:rsidP="00983C76">
            <w:pPr>
              <w:widowControl w:val="0"/>
              <w:spacing w:line="240" w:lineRule="auto"/>
              <w:ind w:firstLine="0"/>
              <w:jc w:val="left"/>
            </w:pPr>
          </w:p>
        </w:tc>
        <w:tc>
          <w:tcPr>
            <w:tcW w:w="311" w:type="pct"/>
            <w:vAlign w:val="center"/>
          </w:tcPr>
          <w:p w14:paraId="6C42A61B" w14:textId="77777777" w:rsidR="00983C76" w:rsidRPr="00FF3B1F" w:rsidRDefault="00983C76" w:rsidP="00983C76">
            <w:pPr>
              <w:widowControl w:val="0"/>
              <w:spacing w:line="240" w:lineRule="auto"/>
              <w:ind w:firstLine="0"/>
              <w:jc w:val="left"/>
            </w:pPr>
          </w:p>
        </w:tc>
        <w:tc>
          <w:tcPr>
            <w:tcW w:w="311" w:type="pct"/>
            <w:vAlign w:val="center"/>
          </w:tcPr>
          <w:p w14:paraId="53EB4DDF" w14:textId="77777777" w:rsidR="00983C76" w:rsidRPr="00FF3B1F" w:rsidRDefault="00983C76" w:rsidP="00983C76">
            <w:pPr>
              <w:widowControl w:val="0"/>
              <w:spacing w:line="240" w:lineRule="auto"/>
              <w:ind w:firstLine="0"/>
              <w:jc w:val="left"/>
            </w:pPr>
          </w:p>
        </w:tc>
        <w:tc>
          <w:tcPr>
            <w:tcW w:w="311" w:type="pct"/>
            <w:vAlign w:val="center"/>
          </w:tcPr>
          <w:p w14:paraId="05174BCB" w14:textId="77777777" w:rsidR="00983C76" w:rsidRPr="00FF3B1F" w:rsidRDefault="00983C76" w:rsidP="00983C76">
            <w:pPr>
              <w:widowControl w:val="0"/>
              <w:spacing w:line="240" w:lineRule="auto"/>
              <w:ind w:firstLine="0"/>
              <w:jc w:val="left"/>
            </w:pPr>
          </w:p>
        </w:tc>
        <w:tc>
          <w:tcPr>
            <w:tcW w:w="311" w:type="pct"/>
            <w:vAlign w:val="center"/>
          </w:tcPr>
          <w:p w14:paraId="69C34DCF" w14:textId="77777777" w:rsidR="00983C76" w:rsidRPr="00FF3B1F" w:rsidRDefault="00983C76" w:rsidP="00983C76">
            <w:pPr>
              <w:widowControl w:val="0"/>
              <w:spacing w:line="240" w:lineRule="auto"/>
              <w:ind w:firstLine="0"/>
              <w:jc w:val="left"/>
            </w:pPr>
          </w:p>
        </w:tc>
        <w:tc>
          <w:tcPr>
            <w:tcW w:w="311" w:type="pct"/>
            <w:vAlign w:val="center"/>
          </w:tcPr>
          <w:p w14:paraId="048CFEB5" w14:textId="77777777" w:rsidR="00983C76" w:rsidRPr="00FF3B1F" w:rsidRDefault="00983C76" w:rsidP="00983C76">
            <w:pPr>
              <w:widowControl w:val="0"/>
              <w:spacing w:line="240" w:lineRule="auto"/>
              <w:ind w:firstLine="0"/>
              <w:jc w:val="left"/>
            </w:pPr>
          </w:p>
        </w:tc>
        <w:tc>
          <w:tcPr>
            <w:tcW w:w="311" w:type="pct"/>
            <w:vAlign w:val="center"/>
          </w:tcPr>
          <w:p w14:paraId="30140693" w14:textId="77777777" w:rsidR="00983C76" w:rsidRPr="00FF3B1F" w:rsidRDefault="00983C76" w:rsidP="00983C76">
            <w:pPr>
              <w:widowControl w:val="0"/>
              <w:spacing w:line="240" w:lineRule="auto"/>
              <w:ind w:firstLine="0"/>
              <w:jc w:val="left"/>
            </w:pPr>
          </w:p>
        </w:tc>
      </w:tr>
      <w:tr w:rsidR="00983C76" w:rsidRPr="00FF3B1F" w14:paraId="0405A70F"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18290F" w14:textId="7279E537"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56</w:t>
            </w:r>
          </w:p>
        </w:tc>
        <w:tc>
          <w:tcPr>
            <w:tcW w:w="179" w:type="pct"/>
            <w:tcBorders>
              <w:top w:val="single" w:sz="4" w:space="0" w:color="auto"/>
              <w:left w:val="nil"/>
              <w:bottom w:val="single" w:sz="4" w:space="0" w:color="auto"/>
              <w:right w:val="single" w:sz="4" w:space="0" w:color="auto"/>
            </w:tcBorders>
            <w:shd w:val="clear" w:color="auto" w:fill="auto"/>
            <w:vAlign w:val="center"/>
          </w:tcPr>
          <w:p w14:paraId="54EC1B49" w14:textId="495B74BA"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РИР/8-ТС</w:t>
            </w:r>
          </w:p>
        </w:tc>
        <w:tc>
          <w:tcPr>
            <w:tcW w:w="764" w:type="pct"/>
            <w:tcBorders>
              <w:top w:val="single" w:sz="4" w:space="0" w:color="auto"/>
              <w:left w:val="nil"/>
              <w:bottom w:val="single" w:sz="4" w:space="0" w:color="auto"/>
              <w:right w:val="single" w:sz="4" w:space="0" w:color="auto"/>
            </w:tcBorders>
            <w:shd w:val="clear" w:color="auto" w:fill="auto"/>
            <w:vAlign w:val="center"/>
          </w:tcPr>
          <w:p w14:paraId="00DF9C82" w14:textId="5499E640" w:rsidR="00983C76" w:rsidRPr="004634C6" w:rsidRDefault="00983C76" w:rsidP="00983C76">
            <w:pPr>
              <w:spacing w:line="240" w:lineRule="auto"/>
              <w:ind w:firstLine="0"/>
              <w:jc w:val="left"/>
              <w:rPr>
                <w:sz w:val="20"/>
                <w:szCs w:val="20"/>
              </w:rPr>
            </w:pPr>
            <w:r w:rsidRPr="008B6CB5">
              <w:rPr>
                <w:sz w:val="20"/>
                <w:szCs w:val="20"/>
              </w:rPr>
              <w:t xml:space="preserve">Жилой дом,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xml:space="preserve">, ул. </w:t>
            </w:r>
            <w:proofErr w:type="spellStart"/>
            <w:r w:rsidRPr="008B6CB5">
              <w:rPr>
                <w:sz w:val="20"/>
                <w:szCs w:val="20"/>
              </w:rPr>
              <w:t>Мопра</w:t>
            </w:r>
            <w:proofErr w:type="spellEnd"/>
            <w:r w:rsidRPr="008B6CB5">
              <w:rPr>
                <w:sz w:val="20"/>
                <w:szCs w:val="20"/>
              </w:rPr>
              <w:t>, д .2</w:t>
            </w:r>
          </w:p>
        </w:tc>
        <w:tc>
          <w:tcPr>
            <w:tcW w:w="206" w:type="pct"/>
            <w:tcBorders>
              <w:top w:val="single" w:sz="4" w:space="0" w:color="auto"/>
              <w:left w:val="nil"/>
              <w:bottom w:val="single" w:sz="4" w:space="0" w:color="auto"/>
              <w:right w:val="single" w:sz="4" w:space="0" w:color="auto"/>
            </w:tcBorders>
            <w:shd w:val="clear" w:color="auto" w:fill="auto"/>
            <w:vAlign w:val="center"/>
          </w:tcPr>
          <w:p w14:paraId="1D83EAAA" w14:textId="2F23078F" w:rsidR="00983C76" w:rsidRPr="004634C6" w:rsidRDefault="00983C76" w:rsidP="00983C76">
            <w:pPr>
              <w:autoSpaceDE/>
              <w:autoSpaceDN/>
              <w:spacing w:line="240" w:lineRule="auto"/>
              <w:ind w:firstLine="0"/>
              <w:jc w:val="left"/>
              <w:rPr>
                <w:sz w:val="20"/>
                <w:szCs w:val="20"/>
              </w:rPr>
            </w:pPr>
            <w:r w:rsidRPr="008B6CB5">
              <w:rPr>
                <w:sz w:val="20"/>
                <w:szCs w:val="20"/>
              </w:rPr>
              <w:t>19.12.2022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68CE4184" w14:textId="6DE5B869" w:rsidR="00983C76" w:rsidRPr="004634C6" w:rsidRDefault="00983C76" w:rsidP="00983C76">
            <w:pPr>
              <w:autoSpaceDE/>
              <w:autoSpaceDN/>
              <w:spacing w:line="240" w:lineRule="auto"/>
              <w:ind w:firstLine="0"/>
              <w:jc w:val="left"/>
              <w:rPr>
                <w:color w:val="000000"/>
                <w:sz w:val="20"/>
                <w:szCs w:val="20"/>
                <w:shd w:val="clear" w:color="auto" w:fill="FFFFFF"/>
              </w:rPr>
            </w:pPr>
            <w:r w:rsidRPr="008B6CB5">
              <w:rPr>
                <w:color w:val="000000"/>
                <w:sz w:val="20"/>
                <w:szCs w:val="20"/>
                <w:shd w:val="clear" w:color="auto" w:fill="FFFFFF"/>
              </w:rPr>
              <w:t>Ширяева Светлана Александровна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4BB44E6A" w14:textId="20E08E94" w:rsidR="00983C76" w:rsidRPr="004634C6" w:rsidRDefault="00983C76" w:rsidP="00983C76">
            <w:pPr>
              <w:autoSpaceDE/>
              <w:autoSpaceDN/>
              <w:spacing w:line="240" w:lineRule="auto"/>
              <w:ind w:firstLine="0"/>
              <w:jc w:val="left"/>
              <w:rPr>
                <w:sz w:val="20"/>
                <w:szCs w:val="20"/>
              </w:rPr>
            </w:pPr>
            <w:r w:rsidRPr="008B6CB5">
              <w:rPr>
                <w:sz w:val="20"/>
                <w:szCs w:val="20"/>
              </w:rPr>
              <w:t>12.07.2024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5F31186A" w14:textId="61CA961C" w:rsidR="00983C76" w:rsidRPr="004634C6" w:rsidRDefault="00983C76" w:rsidP="00983C76">
            <w:pPr>
              <w:autoSpaceDE/>
              <w:autoSpaceDN/>
              <w:spacing w:line="240" w:lineRule="auto"/>
              <w:ind w:firstLine="0"/>
              <w:jc w:val="center"/>
              <w:rPr>
                <w:sz w:val="20"/>
                <w:szCs w:val="20"/>
              </w:rPr>
            </w:pPr>
            <w:r w:rsidRPr="008B6CB5">
              <w:rPr>
                <w:sz w:val="20"/>
                <w:szCs w:val="20"/>
              </w:rPr>
              <w:t>0,004</w:t>
            </w:r>
          </w:p>
        </w:tc>
        <w:tc>
          <w:tcPr>
            <w:tcW w:w="244" w:type="pct"/>
            <w:tcBorders>
              <w:top w:val="single" w:sz="4" w:space="0" w:color="auto"/>
              <w:left w:val="nil"/>
              <w:bottom w:val="single" w:sz="4" w:space="0" w:color="auto"/>
              <w:right w:val="single" w:sz="4" w:space="0" w:color="auto"/>
            </w:tcBorders>
            <w:shd w:val="clear" w:color="auto" w:fill="auto"/>
            <w:vAlign w:val="center"/>
          </w:tcPr>
          <w:p w14:paraId="79828786" w14:textId="33EDA1EA"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0,010</w:t>
            </w:r>
          </w:p>
        </w:tc>
        <w:tc>
          <w:tcPr>
            <w:tcW w:w="311" w:type="pct"/>
            <w:tcBorders>
              <w:top w:val="single" w:sz="4" w:space="0" w:color="auto"/>
              <w:left w:val="nil"/>
              <w:bottom w:val="single" w:sz="4" w:space="0" w:color="auto"/>
              <w:right w:val="single" w:sz="4" w:space="0" w:color="auto"/>
            </w:tcBorders>
            <w:shd w:val="clear" w:color="auto" w:fill="auto"/>
            <w:vAlign w:val="center"/>
          </w:tcPr>
          <w:p w14:paraId="1F962AE6" w14:textId="3E695D82"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5EF87FE9" w14:textId="77777777" w:rsidR="00983C76" w:rsidRPr="00FF3B1F" w:rsidRDefault="00983C76" w:rsidP="00983C76">
            <w:pPr>
              <w:widowControl w:val="0"/>
              <w:spacing w:line="240" w:lineRule="auto"/>
              <w:ind w:firstLine="0"/>
              <w:jc w:val="left"/>
            </w:pPr>
          </w:p>
        </w:tc>
        <w:tc>
          <w:tcPr>
            <w:tcW w:w="311" w:type="pct"/>
            <w:vAlign w:val="center"/>
          </w:tcPr>
          <w:p w14:paraId="7E4FFCFC" w14:textId="77777777" w:rsidR="00983C76" w:rsidRPr="00FF3B1F" w:rsidRDefault="00983C76" w:rsidP="00983C76">
            <w:pPr>
              <w:widowControl w:val="0"/>
              <w:spacing w:line="240" w:lineRule="auto"/>
              <w:ind w:firstLine="0"/>
              <w:jc w:val="left"/>
            </w:pPr>
          </w:p>
        </w:tc>
        <w:tc>
          <w:tcPr>
            <w:tcW w:w="311" w:type="pct"/>
            <w:vAlign w:val="center"/>
          </w:tcPr>
          <w:p w14:paraId="5DA94C9A" w14:textId="77777777" w:rsidR="00983C76" w:rsidRPr="00FF3B1F" w:rsidRDefault="00983C76" w:rsidP="00983C76">
            <w:pPr>
              <w:widowControl w:val="0"/>
              <w:spacing w:line="240" w:lineRule="auto"/>
              <w:ind w:firstLine="0"/>
              <w:jc w:val="left"/>
            </w:pPr>
          </w:p>
        </w:tc>
        <w:tc>
          <w:tcPr>
            <w:tcW w:w="311" w:type="pct"/>
            <w:vAlign w:val="center"/>
          </w:tcPr>
          <w:p w14:paraId="42EC8FEE" w14:textId="77777777" w:rsidR="00983C76" w:rsidRPr="00FF3B1F" w:rsidRDefault="00983C76" w:rsidP="00983C76">
            <w:pPr>
              <w:widowControl w:val="0"/>
              <w:spacing w:line="240" w:lineRule="auto"/>
              <w:ind w:firstLine="0"/>
              <w:jc w:val="left"/>
            </w:pPr>
          </w:p>
        </w:tc>
        <w:tc>
          <w:tcPr>
            <w:tcW w:w="311" w:type="pct"/>
            <w:vAlign w:val="center"/>
          </w:tcPr>
          <w:p w14:paraId="085A6B17" w14:textId="77777777" w:rsidR="00983C76" w:rsidRPr="00FF3B1F" w:rsidRDefault="00983C76" w:rsidP="00983C76">
            <w:pPr>
              <w:widowControl w:val="0"/>
              <w:spacing w:line="240" w:lineRule="auto"/>
              <w:ind w:firstLine="0"/>
              <w:jc w:val="left"/>
            </w:pPr>
          </w:p>
        </w:tc>
        <w:tc>
          <w:tcPr>
            <w:tcW w:w="311" w:type="pct"/>
            <w:vAlign w:val="center"/>
          </w:tcPr>
          <w:p w14:paraId="0FCB0BBA" w14:textId="77777777" w:rsidR="00983C76" w:rsidRPr="00FF3B1F" w:rsidRDefault="00983C76" w:rsidP="00983C76">
            <w:pPr>
              <w:widowControl w:val="0"/>
              <w:spacing w:line="240" w:lineRule="auto"/>
              <w:ind w:firstLine="0"/>
              <w:jc w:val="left"/>
            </w:pPr>
          </w:p>
        </w:tc>
        <w:tc>
          <w:tcPr>
            <w:tcW w:w="311" w:type="pct"/>
            <w:vAlign w:val="center"/>
          </w:tcPr>
          <w:p w14:paraId="7B8DA526" w14:textId="77777777" w:rsidR="00983C76" w:rsidRPr="00FF3B1F" w:rsidRDefault="00983C76" w:rsidP="00983C76">
            <w:pPr>
              <w:widowControl w:val="0"/>
              <w:spacing w:line="240" w:lineRule="auto"/>
              <w:ind w:firstLine="0"/>
              <w:jc w:val="left"/>
            </w:pPr>
          </w:p>
        </w:tc>
      </w:tr>
      <w:tr w:rsidR="00983C76" w:rsidRPr="00FF3B1F" w14:paraId="5FDA96C5"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1EB533" w14:textId="6B351359"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57</w:t>
            </w:r>
          </w:p>
        </w:tc>
        <w:tc>
          <w:tcPr>
            <w:tcW w:w="179" w:type="pct"/>
            <w:tcBorders>
              <w:top w:val="single" w:sz="4" w:space="0" w:color="auto"/>
              <w:left w:val="nil"/>
              <w:bottom w:val="single" w:sz="4" w:space="0" w:color="auto"/>
              <w:right w:val="single" w:sz="4" w:space="0" w:color="auto"/>
            </w:tcBorders>
            <w:shd w:val="clear" w:color="auto" w:fill="auto"/>
            <w:vAlign w:val="center"/>
          </w:tcPr>
          <w:p w14:paraId="501A4210" w14:textId="6E343657"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РИР/9-ТС</w:t>
            </w:r>
          </w:p>
        </w:tc>
        <w:tc>
          <w:tcPr>
            <w:tcW w:w="764" w:type="pct"/>
            <w:tcBorders>
              <w:top w:val="single" w:sz="4" w:space="0" w:color="auto"/>
              <w:left w:val="nil"/>
              <w:bottom w:val="single" w:sz="4" w:space="0" w:color="auto"/>
              <w:right w:val="single" w:sz="4" w:space="0" w:color="auto"/>
            </w:tcBorders>
            <w:shd w:val="clear" w:color="auto" w:fill="auto"/>
            <w:vAlign w:val="center"/>
          </w:tcPr>
          <w:p w14:paraId="1A65462B" w14:textId="64158EEE" w:rsidR="00983C76" w:rsidRPr="004634C6" w:rsidRDefault="00983C76" w:rsidP="00983C76">
            <w:pPr>
              <w:spacing w:line="240" w:lineRule="auto"/>
              <w:ind w:firstLine="0"/>
              <w:jc w:val="left"/>
              <w:rPr>
                <w:sz w:val="20"/>
                <w:szCs w:val="20"/>
              </w:rPr>
            </w:pPr>
            <w:r w:rsidRPr="008B6CB5">
              <w:rPr>
                <w:sz w:val="20"/>
                <w:szCs w:val="20"/>
              </w:rPr>
              <w:t xml:space="preserve">Жилой дом,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ул. Вятская, д.64</w:t>
            </w:r>
          </w:p>
        </w:tc>
        <w:tc>
          <w:tcPr>
            <w:tcW w:w="206" w:type="pct"/>
            <w:tcBorders>
              <w:top w:val="single" w:sz="4" w:space="0" w:color="auto"/>
              <w:left w:val="nil"/>
              <w:bottom w:val="single" w:sz="4" w:space="0" w:color="auto"/>
              <w:right w:val="single" w:sz="4" w:space="0" w:color="auto"/>
            </w:tcBorders>
            <w:shd w:val="clear" w:color="auto" w:fill="auto"/>
            <w:vAlign w:val="center"/>
          </w:tcPr>
          <w:p w14:paraId="3A4197BE" w14:textId="2A192CE2" w:rsidR="00983C76" w:rsidRPr="004634C6" w:rsidRDefault="00983C76" w:rsidP="00983C76">
            <w:pPr>
              <w:autoSpaceDE/>
              <w:autoSpaceDN/>
              <w:spacing w:line="240" w:lineRule="auto"/>
              <w:ind w:firstLine="0"/>
              <w:jc w:val="left"/>
              <w:rPr>
                <w:sz w:val="20"/>
                <w:szCs w:val="20"/>
              </w:rPr>
            </w:pPr>
            <w:r w:rsidRPr="008B6CB5">
              <w:rPr>
                <w:sz w:val="20"/>
                <w:szCs w:val="20"/>
              </w:rPr>
              <w:t>20.12.2022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01672FBD" w14:textId="22DBAD93" w:rsidR="00983C76" w:rsidRPr="004634C6" w:rsidRDefault="00983C76" w:rsidP="00983C76">
            <w:pPr>
              <w:autoSpaceDE/>
              <w:autoSpaceDN/>
              <w:spacing w:line="240" w:lineRule="auto"/>
              <w:ind w:firstLine="0"/>
              <w:jc w:val="left"/>
              <w:rPr>
                <w:color w:val="000000"/>
                <w:sz w:val="20"/>
                <w:szCs w:val="20"/>
                <w:shd w:val="clear" w:color="auto" w:fill="FFFFFF"/>
              </w:rPr>
            </w:pPr>
            <w:r w:rsidRPr="008B6CB5">
              <w:rPr>
                <w:color w:val="000000"/>
                <w:sz w:val="20"/>
                <w:szCs w:val="20"/>
                <w:shd w:val="clear" w:color="auto" w:fill="FFFFFF"/>
              </w:rPr>
              <w:t xml:space="preserve">Талызин Антон </w:t>
            </w:r>
            <w:proofErr w:type="spellStart"/>
            <w:r w:rsidRPr="008B6CB5">
              <w:rPr>
                <w:color w:val="000000"/>
                <w:sz w:val="20"/>
                <w:szCs w:val="20"/>
                <w:shd w:val="clear" w:color="auto" w:fill="FFFFFF"/>
              </w:rPr>
              <w:t>Гинатулович</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6E9F25B9" w14:textId="609EA137" w:rsidR="00983C76" w:rsidRPr="004634C6" w:rsidRDefault="00983C76" w:rsidP="00983C76">
            <w:pPr>
              <w:autoSpaceDE/>
              <w:autoSpaceDN/>
              <w:spacing w:line="240" w:lineRule="auto"/>
              <w:ind w:firstLine="0"/>
              <w:jc w:val="left"/>
              <w:rPr>
                <w:sz w:val="20"/>
                <w:szCs w:val="20"/>
              </w:rPr>
            </w:pPr>
            <w:r w:rsidRPr="008B6CB5">
              <w:rPr>
                <w:sz w:val="20"/>
                <w:szCs w:val="20"/>
              </w:rPr>
              <w:t>12.07.2024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6A770FA9" w14:textId="409B9964" w:rsidR="00983C76" w:rsidRPr="004634C6" w:rsidRDefault="00983C76" w:rsidP="00983C76">
            <w:pPr>
              <w:autoSpaceDE/>
              <w:autoSpaceDN/>
              <w:spacing w:line="240" w:lineRule="auto"/>
              <w:ind w:firstLine="0"/>
              <w:jc w:val="center"/>
              <w:rPr>
                <w:sz w:val="20"/>
                <w:szCs w:val="20"/>
              </w:rPr>
            </w:pPr>
            <w:r w:rsidRPr="008B6CB5">
              <w:rPr>
                <w:sz w:val="20"/>
                <w:szCs w:val="20"/>
              </w:rPr>
              <w:t>0,011</w:t>
            </w:r>
          </w:p>
        </w:tc>
        <w:tc>
          <w:tcPr>
            <w:tcW w:w="244" w:type="pct"/>
            <w:tcBorders>
              <w:top w:val="single" w:sz="4" w:space="0" w:color="auto"/>
              <w:left w:val="nil"/>
              <w:bottom w:val="single" w:sz="4" w:space="0" w:color="auto"/>
              <w:right w:val="single" w:sz="4" w:space="0" w:color="auto"/>
            </w:tcBorders>
            <w:shd w:val="clear" w:color="auto" w:fill="auto"/>
            <w:vAlign w:val="center"/>
          </w:tcPr>
          <w:p w14:paraId="74A0A986" w14:textId="2C586613"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0,027</w:t>
            </w:r>
          </w:p>
        </w:tc>
        <w:tc>
          <w:tcPr>
            <w:tcW w:w="311" w:type="pct"/>
            <w:tcBorders>
              <w:top w:val="single" w:sz="4" w:space="0" w:color="auto"/>
              <w:left w:val="nil"/>
              <w:bottom w:val="single" w:sz="4" w:space="0" w:color="auto"/>
              <w:right w:val="single" w:sz="4" w:space="0" w:color="auto"/>
            </w:tcBorders>
            <w:shd w:val="clear" w:color="auto" w:fill="auto"/>
            <w:vAlign w:val="center"/>
          </w:tcPr>
          <w:p w14:paraId="52945F6E" w14:textId="5650AB16"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211DF294" w14:textId="77777777" w:rsidR="00983C76" w:rsidRPr="00FF3B1F" w:rsidRDefault="00983C76" w:rsidP="00983C76">
            <w:pPr>
              <w:widowControl w:val="0"/>
              <w:spacing w:line="240" w:lineRule="auto"/>
              <w:ind w:firstLine="0"/>
              <w:jc w:val="left"/>
            </w:pPr>
          </w:p>
        </w:tc>
        <w:tc>
          <w:tcPr>
            <w:tcW w:w="311" w:type="pct"/>
            <w:vAlign w:val="center"/>
          </w:tcPr>
          <w:p w14:paraId="14EFD5A9" w14:textId="77777777" w:rsidR="00983C76" w:rsidRPr="00FF3B1F" w:rsidRDefault="00983C76" w:rsidP="00983C76">
            <w:pPr>
              <w:widowControl w:val="0"/>
              <w:spacing w:line="240" w:lineRule="auto"/>
              <w:ind w:firstLine="0"/>
              <w:jc w:val="left"/>
            </w:pPr>
          </w:p>
        </w:tc>
        <w:tc>
          <w:tcPr>
            <w:tcW w:w="311" w:type="pct"/>
            <w:vAlign w:val="center"/>
          </w:tcPr>
          <w:p w14:paraId="4FE46938" w14:textId="77777777" w:rsidR="00983C76" w:rsidRPr="00FF3B1F" w:rsidRDefault="00983C76" w:rsidP="00983C76">
            <w:pPr>
              <w:widowControl w:val="0"/>
              <w:spacing w:line="240" w:lineRule="auto"/>
              <w:ind w:firstLine="0"/>
              <w:jc w:val="left"/>
            </w:pPr>
          </w:p>
        </w:tc>
        <w:tc>
          <w:tcPr>
            <w:tcW w:w="311" w:type="pct"/>
            <w:vAlign w:val="center"/>
          </w:tcPr>
          <w:p w14:paraId="08A5655C" w14:textId="77777777" w:rsidR="00983C76" w:rsidRPr="00FF3B1F" w:rsidRDefault="00983C76" w:rsidP="00983C76">
            <w:pPr>
              <w:widowControl w:val="0"/>
              <w:spacing w:line="240" w:lineRule="auto"/>
              <w:ind w:firstLine="0"/>
              <w:jc w:val="left"/>
            </w:pPr>
          </w:p>
        </w:tc>
        <w:tc>
          <w:tcPr>
            <w:tcW w:w="311" w:type="pct"/>
            <w:vAlign w:val="center"/>
          </w:tcPr>
          <w:p w14:paraId="4C2E2FFF" w14:textId="77777777" w:rsidR="00983C76" w:rsidRPr="00FF3B1F" w:rsidRDefault="00983C76" w:rsidP="00983C76">
            <w:pPr>
              <w:widowControl w:val="0"/>
              <w:spacing w:line="240" w:lineRule="auto"/>
              <w:ind w:firstLine="0"/>
              <w:jc w:val="left"/>
            </w:pPr>
          </w:p>
        </w:tc>
        <w:tc>
          <w:tcPr>
            <w:tcW w:w="311" w:type="pct"/>
            <w:vAlign w:val="center"/>
          </w:tcPr>
          <w:p w14:paraId="22F41E9C" w14:textId="77777777" w:rsidR="00983C76" w:rsidRPr="00FF3B1F" w:rsidRDefault="00983C76" w:rsidP="00983C76">
            <w:pPr>
              <w:widowControl w:val="0"/>
              <w:spacing w:line="240" w:lineRule="auto"/>
              <w:ind w:firstLine="0"/>
              <w:jc w:val="left"/>
            </w:pPr>
          </w:p>
        </w:tc>
        <w:tc>
          <w:tcPr>
            <w:tcW w:w="311" w:type="pct"/>
            <w:vAlign w:val="center"/>
          </w:tcPr>
          <w:p w14:paraId="0A46F967" w14:textId="77777777" w:rsidR="00983C76" w:rsidRPr="00FF3B1F" w:rsidRDefault="00983C76" w:rsidP="00983C76">
            <w:pPr>
              <w:widowControl w:val="0"/>
              <w:spacing w:line="240" w:lineRule="auto"/>
              <w:ind w:firstLine="0"/>
              <w:jc w:val="left"/>
            </w:pPr>
          </w:p>
        </w:tc>
      </w:tr>
      <w:tr w:rsidR="00983C76" w:rsidRPr="00FF3B1F" w14:paraId="0F3D4B79"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AAC803" w14:textId="6FC05011" w:rsidR="00983C76" w:rsidRDefault="00983C76" w:rsidP="00983C76">
            <w:pPr>
              <w:autoSpaceDE/>
              <w:autoSpaceDN/>
              <w:spacing w:line="240" w:lineRule="auto"/>
              <w:ind w:firstLine="0"/>
              <w:jc w:val="center"/>
              <w:rPr>
                <w:color w:val="000000"/>
                <w:sz w:val="20"/>
                <w:szCs w:val="20"/>
                <w:lang w:bidi="ar-SA"/>
              </w:rPr>
            </w:pPr>
            <w:r>
              <w:rPr>
                <w:color w:val="000000"/>
                <w:sz w:val="20"/>
                <w:szCs w:val="20"/>
                <w:lang w:bidi="ar-SA"/>
              </w:rPr>
              <w:t>58</w:t>
            </w:r>
          </w:p>
        </w:tc>
        <w:tc>
          <w:tcPr>
            <w:tcW w:w="179" w:type="pct"/>
            <w:tcBorders>
              <w:top w:val="single" w:sz="4" w:space="0" w:color="auto"/>
              <w:left w:val="nil"/>
              <w:bottom w:val="single" w:sz="4" w:space="0" w:color="auto"/>
              <w:right w:val="single" w:sz="4" w:space="0" w:color="auto"/>
            </w:tcBorders>
            <w:shd w:val="clear" w:color="auto" w:fill="auto"/>
            <w:vAlign w:val="center"/>
          </w:tcPr>
          <w:p w14:paraId="61C82601" w14:textId="3FCC9DA7"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РИР/10-ТС</w:t>
            </w:r>
          </w:p>
        </w:tc>
        <w:tc>
          <w:tcPr>
            <w:tcW w:w="764" w:type="pct"/>
            <w:tcBorders>
              <w:top w:val="single" w:sz="4" w:space="0" w:color="auto"/>
              <w:left w:val="nil"/>
              <w:bottom w:val="single" w:sz="4" w:space="0" w:color="auto"/>
              <w:right w:val="single" w:sz="4" w:space="0" w:color="auto"/>
            </w:tcBorders>
            <w:shd w:val="clear" w:color="auto" w:fill="auto"/>
            <w:vAlign w:val="center"/>
          </w:tcPr>
          <w:p w14:paraId="5666EB93" w14:textId="27C8E4B7" w:rsidR="00983C76" w:rsidRPr="004634C6" w:rsidRDefault="00983C76" w:rsidP="00983C76">
            <w:pPr>
              <w:spacing w:line="240" w:lineRule="auto"/>
              <w:ind w:firstLine="0"/>
              <w:jc w:val="left"/>
              <w:rPr>
                <w:sz w:val="20"/>
                <w:szCs w:val="20"/>
              </w:rPr>
            </w:pPr>
            <w:r w:rsidRPr="008B6CB5">
              <w:rPr>
                <w:sz w:val="20"/>
                <w:szCs w:val="20"/>
              </w:rPr>
              <w:t xml:space="preserve">Жилой дом, УР, </w:t>
            </w:r>
            <w:proofErr w:type="spellStart"/>
            <w:r w:rsidRPr="008B6CB5">
              <w:rPr>
                <w:sz w:val="20"/>
                <w:szCs w:val="20"/>
              </w:rPr>
              <w:t>г</w:t>
            </w:r>
            <w:proofErr w:type="gramStart"/>
            <w:r w:rsidRPr="008B6CB5">
              <w:rPr>
                <w:sz w:val="20"/>
                <w:szCs w:val="20"/>
              </w:rPr>
              <w:t>.Г</w:t>
            </w:r>
            <w:proofErr w:type="gramEnd"/>
            <w:r w:rsidRPr="008B6CB5">
              <w:rPr>
                <w:sz w:val="20"/>
                <w:szCs w:val="20"/>
              </w:rPr>
              <w:t>лазов</w:t>
            </w:r>
            <w:proofErr w:type="spellEnd"/>
            <w:r w:rsidRPr="008B6CB5">
              <w:rPr>
                <w:sz w:val="20"/>
                <w:szCs w:val="20"/>
              </w:rPr>
              <w:t>, ул. Полевая, д.3</w:t>
            </w:r>
          </w:p>
        </w:tc>
        <w:tc>
          <w:tcPr>
            <w:tcW w:w="206" w:type="pct"/>
            <w:tcBorders>
              <w:top w:val="single" w:sz="4" w:space="0" w:color="auto"/>
              <w:left w:val="nil"/>
              <w:bottom w:val="single" w:sz="4" w:space="0" w:color="auto"/>
              <w:right w:val="single" w:sz="4" w:space="0" w:color="auto"/>
            </w:tcBorders>
            <w:shd w:val="clear" w:color="auto" w:fill="auto"/>
            <w:vAlign w:val="center"/>
          </w:tcPr>
          <w:p w14:paraId="45683FDE" w14:textId="60FAFA2C" w:rsidR="00983C76" w:rsidRPr="004634C6" w:rsidRDefault="00983C76" w:rsidP="00983C76">
            <w:pPr>
              <w:autoSpaceDE/>
              <w:autoSpaceDN/>
              <w:spacing w:line="240" w:lineRule="auto"/>
              <w:ind w:firstLine="0"/>
              <w:jc w:val="left"/>
              <w:rPr>
                <w:sz w:val="20"/>
                <w:szCs w:val="20"/>
              </w:rPr>
            </w:pPr>
            <w:r w:rsidRPr="008B6CB5">
              <w:rPr>
                <w:sz w:val="20"/>
                <w:szCs w:val="20"/>
              </w:rPr>
              <w:t>20.12.2022</w:t>
            </w:r>
          </w:p>
        </w:tc>
        <w:tc>
          <w:tcPr>
            <w:tcW w:w="559" w:type="pct"/>
            <w:tcBorders>
              <w:top w:val="single" w:sz="4" w:space="0" w:color="auto"/>
              <w:left w:val="nil"/>
              <w:bottom w:val="single" w:sz="4" w:space="0" w:color="auto"/>
              <w:right w:val="single" w:sz="4" w:space="0" w:color="auto"/>
            </w:tcBorders>
            <w:shd w:val="clear" w:color="auto" w:fill="auto"/>
            <w:vAlign w:val="center"/>
          </w:tcPr>
          <w:p w14:paraId="4B66FCD7" w14:textId="175C64F2" w:rsidR="00983C76" w:rsidRPr="004634C6" w:rsidRDefault="00983C76" w:rsidP="00983C76">
            <w:pPr>
              <w:autoSpaceDE/>
              <w:autoSpaceDN/>
              <w:spacing w:line="240" w:lineRule="auto"/>
              <w:ind w:firstLine="0"/>
              <w:jc w:val="left"/>
              <w:rPr>
                <w:color w:val="000000"/>
                <w:sz w:val="20"/>
                <w:szCs w:val="20"/>
                <w:shd w:val="clear" w:color="auto" w:fill="FFFFFF"/>
              </w:rPr>
            </w:pPr>
            <w:proofErr w:type="spellStart"/>
            <w:r w:rsidRPr="008B6CB5">
              <w:rPr>
                <w:color w:val="000000"/>
                <w:sz w:val="20"/>
                <w:szCs w:val="20"/>
                <w:shd w:val="clear" w:color="auto" w:fill="FFFFFF"/>
              </w:rPr>
              <w:t>Бывальцев</w:t>
            </w:r>
            <w:proofErr w:type="spellEnd"/>
            <w:r w:rsidRPr="008B6CB5">
              <w:rPr>
                <w:color w:val="000000"/>
                <w:sz w:val="20"/>
                <w:szCs w:val="20"/>
                <w:shd w:val="clear" w:color="auto" w:fill="FFFFFF"/>
              </w:rPr>
              <w:t xml:space="preserve"> Сергей Юрьевич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48FEB21A" w14:textId="4E994E29" w:rsidR="00983C76" w:rsidRPr="004634C6" w:rsidRDefault="00983C76" w:rsidP="00983C76">
            <w:pPr>
              <w:autoSpaceDE/>
              <w:autoSpaceDN/>
              <w:spacing w:line="240" w:lineRule="auto"/>
              <w:ind w:firstLine="0"/>
              <w:jc w:val="left"/>
              <w:rPr>
                <w:sz w:val="20"/>
                <w:szCs w:val="20"/>
              </w:rPr>
            </w:pPr>
            <w:r w:rsidRPr="008B6CB5">
              <w:rPr>
                <w:sz w:val="20"/>
                <w:szCs w:val="20"/>
              </w:rPr>
              <w:t>12.07.2024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6E035BCB" w14:textId="6A586836" w:rsidR="00983C76" w:rsidRPr="004634C6" w:rsidRDefault="00983C76" w:rsidP="00983C76">
            <w:pPr>
              <w:autoSpaceDE/>
              <w:autoSpaceDN/>
              <w:spacing w:line="240" w:lineRule="auto"/>
              <w:ind w:firstLine="0"/>
              <w:jc w:val="center"/>
              <w:rPr>
                <w:sz w:val="20"/>
                <w:szCs w:val="20"/>
              </w:rPr>
            </w:pPr>
            <w:r w:rsidRPr="008B6CB5">
              <w:rPr>
                <w:sz w:val="20"/>
                <w:szCs w:val="20"/>
              </w:rPr>
              <w:t>0,010</w:t>
            </w:r>
          </w:p>
        </w:tc>
        <w:tc>
          <w:tcPr>
            <w:tcW w:w="244" w:type="pct"/>
            <w:tcBorders>
              <w:top w:val="single" w:sz="4" w:space="0" w:color="auto"/>
              <w:left w:val="nil"/>
              <w:bottom w:val="single" w:sz="4" w:space="0" w:color="auto"/>
              <w:right w:val="single" w:sz="4" w:space="0" w:color="auto"/>
            </w:tcBorders>
            <w:shd w:val="clear" w:color="auto" w:fill="auto"/>
            <w:vAlign w:val="center"/>
          </w:tcPr>
          <w:p w14:paraId="11E57E79" w14:textId="5CA2E058" w:rsidR="00983C76" w:rsidRPr="004634C6" w:rsidRDefault="00983C76" w:rsidP="00983C76">
            <w:pPr>
              <w:autoSpaceDE/>
              <w:autoSpaceDN/>
              <w:spacing w:line="240" w:lineRule="auto"/>
              <w:ind w:firstLine="0"/>
              <w:jc w:val="center"/>
              <w:rPr>
                <w:color w:val="000000"/>
                <w:sz w:val="20"/>
                <w:szCs w:val="20"/>
              </w:rPr>
            </w:pPr>
            <w:r>
              <w:rPr>
                <w:color w:val="000000"/>
                <w:sz w:val="20"/>
                <w:szCs w:val="20"/>
              </w:rPr>
              <w:t>0,025</w:t>
            </w:r>
          </w:p>
        </w:tc>
        <w:tc>
          <w:tcPr>
            <w:tcW w:w="311" w:type="pct"/>
            <w:tcBorders>
              <w:top w:val="single" w:sz="4" w:space="0" w:color="auto"/>
              <w:left w:val="nil"/>
              <w:bottom w:val="single" w:sz="4" w:space="0" w:color="auto"/>
              <w:right w:val="single" w:sz="4" w:space="0" w:color="auto"/>
            </w:tcBorders>
            <w:shd w:val="clear" w:color="auto" w:fill="auto"/>
            <w:vAlign w:val="center"/>
          </w:tcPr>
          <w:p w14:paraId="2C31A806" w14:textId="6F856C0E" w:rsidR="00983C76" w:rsidRPr="004634C6" w:rsidRDefault="00983C76" w:rsidP="00983C76">
            <w:pPr>
              <w:autoSpaceDE/>
              <w:autoSpaceDN/>
              <w:spacing w:line="240" w:lineRule="auto"/>
              <w:ind w:firstLine="0"/>
              <w:jc w:val="left"/>
              <w:rPr>
                <w:color w:val="000000"/>
                <w:sz w:val="20"/>
                <w:szCs w:val="20"/>
              </w:rPr>
            </w:pPr>
            <w:r w:rsidRPr="008B6CB5">
              <w:rPr>
                <w:color w:val="000000"/>
                <w:sz w:val="20"/>
                <w:szCs w:val="20"/>
              </w:rPr>
              <w:t>ТЭЦ АО «РИР»</w:t>
            </w:r>
          </w:p>
        </w:tc>
        <w:tc>
          <w:tcPr>
            <w:tcW w:w="311" w:type="pct"/>
            <w:vAlign w:val="center"/>
          </w:tcPr>
          <w:p w14:paraId="0807AD46" w14:textId="77777777" w:rsidR="00983C76" w:rsidRPr="00FF3B1F" w:rsidRDefault="00983C76" w:rsidP="00983C76">
            <w:pPr>
              <w:widowControl w:val="0"/>
              <w:spacing w:line="240" w:lineRule="auto"/>
              <w:ind w:firstLine="0"/>
              <w:jc w:val="left"/>
            </w:pPr>
          </w:p>
        </w:tc>
        <w:tc>
          <w:tcPr>
            <w:tcW w:w="311" w:type="pct"/>
            <w:vAlign w:val="center"/>
          </w:tcPr>
          <w:p w14:paraId="298F07A9" w14:textId="77777777" w:rsidR="00983C76" w:rsidRPr="00FF3B1F" w:rsidRDefault="00983C76" w:rsidP="00983C76">
            <w:pPr>
              <w:widowControl w:val="0"/>
              <w:spacing w:line="240" w:lineRule="auto"/>
              <w:ind w:firstLine="0"/>
              <w:jc w:val="left"/>
            </w:pPr>
          </w:p>
        </w:tc>
        <w:tc>
          <w:tcPr>
            <w:tcW w:w="311" w:type="pct"/>
            <w:vAlign w:val="center"/>
          </w:tcPr>
          <w:p w14:paraId="6F259ED5" w14:textId="77777777" w:rsidR="00983C76" w:rsidRPr="00FF3B1F" w:rsidRDefault="00983C76" w:rsidP="00983C76">
            <w:pPr>
              <w:widowControl w:val="0"/>
              <w:spacing w:line="240" w:lineRule="auto"/>
              <w:ind w:firstLine="0"/>
              <w:jc w:val="left"/>
            </w:pPr>
          </w:p>
        </w:tc>
        <w:tc>
          <w:tcPr>
            <w:tcW w:w="311" w:type="pct"/>
            <w:vAlign w:val="center"/>
          </w:tcPr>
          <w:p w14:paraId="114B3350" w14:textId="77777777" w:rsidR="00983C76" w:rsidRPr="00FF3B1F" w:rsidRDefault="00983C76" w:rsidP="00983C76">
            <w:pPr>
              <w:widowControl w:val="0"/>
              <w:spacing w:line="240" w:lineRule="auto"/>
              <w:ind w:firstLine="0"/>
              <w:jc w:val="left"/>
            </w:pPr>
          </w:p>
        </w:tc>
        <w:tc>
          <w:tcPr>
            <w:tcW w:w="311" w:type="pct"/>
            <w:vAlign w:val="center"/>
          </w:tcPr>
          <w:p w14:paraId="0CFC4720" w14:textId="77777777" w:rsidR="00983C76" w:rsidRPr="00FF3B1F" w:rsidRDefault="00983C76" w:rsidP="00983C76">
            <w:pPr>
              <w:widowControl w:val="0"/>
              <w:spacing w:line="240" w:lineRule="auto"/>
              <w:ind w:firstLine="0"/>
              <w:jc w:val="left"/>
            </w:pPr>
          </w:p>
        </w:tc>
        <w:tc>
          <w:tcPr>
            <w:tcW w:w="311" w:type="pct"/>
            <w:vAlign w:val="center"/>
          </w:tcPr>
          <w:p w14:paraId="45415FE8" w14:textId="77777777" w:rsidR="00983C76" w:rsidRPr="00FF3B1F" w:rsidRDefault="00983C76" w:rsidP="00983C76">
            <w:pPr>
              <w:widowControl w:val="0"/>
              <w:spacing w:line="240" w:lineRule="auto"/>
              <w:ind w:firstLine="0"/>
              <w:jc w:val="left"/>
            </w:pPr>
          </w:p>
        </w:tc>
        <w:tc>
          <w:tcPr>
            <w:tcW w:w="311" w:type="pct"/>
            <w:vAlign w:val="center"/>
          </w:tcPr>
          <w:p w14:paraId="7809137B" w14:textId="77777777" w:rsidR="00983C76" w:rsidRPr="00FF3B1F" w:rsidRDefault="00983C76" w:rsidP="00983C76">
            <w:pPr>
              <w:widowControl w:val="0"/>
              <w:spacing w:line="240" w:lineRule="auto"/>
              <w:ind w:firstLine="0"/>
              <w:jc w:val="left"/>
            </w:pPr>
          </w:p>
        </w:tc>
      </w:tr>
      <w:tr w:rsidR="00C9559A" w:rsidRPr="00C9559A" w14:paraId="3D1FB00D"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314EC3" w14:textId="37232F59"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59</w:t>
            </w:r>
          </w:p>
        </w:tc>
        <w:tc>
          <w:tcPr>
            <w:tcW w:w="179" w:type="pct"/>
            <w:tcBorders>
              <w:top w:val="single" w:sz="4" w:space="0" w:color="auto"/>
              <w:left w:val="nil"/>
              <w:bottom w:val="single" w:sz="4" w:space="0" w:color="auto"/>
              <w:right w:val="single" w:sz="4" w:space="0" w:color="auto"/>
            </w:tcBorders>
            <w:shd w:val="clear" w:color="auto" w:fill="auto"/>
            <w:vAlign w:val="center"/>
          </w:tcPr>
          <w:p w14:paraId="32A771BF" w14:textId="5BDC27D2" w:rsidR="00C9559A" w:rsidRPr="00C9559A" w:rsidRDefault="00C9559A" w:rsidP="00983C76">
            <w:pPr>
              <w:autoSpaceDE/>
              <w:autoSpaceDN/>
              <w:spacing w:line="240" w:lineRule="auto"/>
              <w:ind w:firstLine="0"/>
              <w:jc w:val="left"/>
              <w:rPr>
                <w:sz w:val="20"/>
                <w:szCs w:val="20"/>
              </w:rPr>
            </w:pPr>
            <w:r w:rsidRPr="00C9559A">
              <w:rPr>
                <w:sz w:val="20"/>
                <w:szCs w:val="20"/>
              </w:rPr>
              <w:t>РИР/7-2023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5CC37D3C" w14:textId="27F08FDD" w:rsidR="00C9559A" w:rsidRPr="00C9559A" w:rsidRDefault="00C9559A" w:rsidP="00983C76">
            <w:pPr>
              <w:spacing w:line="240" w:lineRule="auto"/>
              <w:ind w:firstLine="0"/>
              <w:jc w:val="left"/>
              <w:rPr>
                <w:sz w:val="20"/>
                <w:szCs w:val="20"/>
              </w:rPr>
            </w:pPr>
            <w:r w:rsidRPr="00C9559A">
              <w:rPr>
                <w:sz w:val="20"/>
                <w:szCs w:val="20"/>
              </w:rPr>
              <w:t>Магазин, УР, г. Глазов, ул. 70 лет Октября, 2а</w:t>
            </w:r>
          </w:p>
        </w:tc>
        <w:tc>
          <w:tcPr>
            <w:tcW w:w="206" w:type="pct"/>
            <w:tcBorders>
              <w:top w:val="single" w:sz="4" w:space="0" w:color="auto"/>
              <w:left w:val="nil"/>
              <w:bottom w:val="single" w:sz="4" w:space="0" w:color="auto"/>
              <w:right w:val="single" w:sz="4" w:space="0" w:color="auto"/>
            </w:tcBorders>
            <w:shd w:val="clear" w:color="auto" w:fill="auto"/>
            <w:vAlign w:val="center"/>
          </w:tcPr>
          <w:p w14:paraId="52A84043" w14:textId="52CBCC54" w:rsidR="00C9559A" w:rsidRPr="00C9559A" w:rsidRDefault="00C9559A" w:rsidP="00983C76">
            <w:pPr>
              <w:autoSpaceDE/>
              <w:autoSpaceDN/>
              <w:spacing w:line="240" w:lineRule="auto"/>
              <w:ind w:firstLine="0"/>
              <w:jc w:val="left"/>
              <w:rPr>
                <w:sz w:val="20"/>
                <w:szCs w:val="20"/>
              </w:rPr>
            </w:pPr>
            <w:r w:rsidRPr="00C9559A">
              <w:rPr>
                <w:sz w:val="20"/>
                <w:szCs w:val="20"/>
              </w:rPr>
              <w:t>13.02.2023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1BB61F89" w14:textId="6F6A9172"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rPr>
              <w:t xml:space="preserve">Аскеров </w:t>
            </w:r>
            <w:proofErr w:type="spellStart"/>
            <w:r w:rsidRPr="00C9559A">
              <w:rPr>
                <w:sz w:val="20"/>
                <w:szCs w:val="20"/>
              </w:rPr>
              <w:t>Фикрет</w:t>
            </w:r>
            <w:proofErr w:type="spellEnd"/>
            <w:r w:rsidRPr="00C9559A">
              <w:rPr>
                <w:sz w:val="20"/>
                <w:szCs w:val="20"/>
              </w:rPr>
              <w:t xml:space="preserve"> </w:t>
            </w:r>
            <w:proofErr w:type="spellStart"/>
            <w:r w:rsidRPr="00C9559A">
              <w:rPr>
                <w:sz w:val="20"/>
                <w:szCs w:val="20"/>
              </w:rPr>
              <w:t>Джанкиши</w:t>
            </w:r>
            <w:proofErr w:type="spellEnd"/>
            <w:proofErr w:type="gramStart"/>
            <w:r w:rsidRPr="00C9559A">
              <w:rPr>
                <w:sz w:val="20"/>
                <w:szCs w:val="20"/>
              </w:rPr>
              <w:t xml:space="preserve"> </w:t>
            </w:r>
            <w:proofErr w:type="spellStart"/>
            <w:r w:rsidRPr="00C9559A">
              <w:rPr>
                <w:sz w:val="20"/>
                <w:szCs w:val="20"/>
              </w:rPr>
              <w:t>О</w:t>
            </w:r>
            <w:proofErr w:type="gramEnd"/>
            <w:r w:rsidRPr="00C9559A">
              <w:rPr>
                <w:sz w:val="20"/>
                <w:szCs w:val="20"/>
              </w:rPr>
              <w:t>глы</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34E49267" w14:textId="665AC7EF" w:rsidR="00C9559A" w:rsidRPr="00C9559A" w:rsidRDefault="00C9559A" w:rsidP="00983C76">
            <w:pPr>
              <w:autoSpaceDE/>
              <w:autoSpaceDN/>
              <w:spacing w:line="240" w:lineRule="auto"/>
              <w:ind w:firstLine="0"/>
              <w:jc w:val="left"/>
              <w:rPr>
                <w:sz w:val="20"/>
                <w:szCs w:val="20"/>
              </w:rPr>
            </w:pPr>
            <w:r w:rsidRPr="00C9559A">
              <w:rPr>
                <w:sz w:val="20"/>
                <w:szCs w:val="20"/>
              </w:rPr>
              <w:t>14.08.2024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3FD145C5" w14:textId="43B5100A" w:rsidR="00C9559A" w:rsidRPr="00C9559A" w:rsidRDefault="00C9559A" w:rsidP="00983C76">
            <w:pPr>
              <w:autoSpaceDE/>
              <w:autoSpaceDN/>
              <w:spacing w:line="240" w:lineRule="auto"/>
              <w:ind w:firstLine="0"/>
              <w:jc w:val="center"/>
              <w:rPr>
                <w:sz w:val="20"/>
                <w:szCs w:val="20"/>
              </w:rPr>
            </w:pPr>
            <w:r w:rsidRPr="00C9559A">
              <w:rPr>
                <w:sz w:val="20"/>
                <w:szCs w:val="20"/>
              </w:rPr>
              <w:t>0,033</w:t>
            </w:r>
          </w:p>
        </w:tc>
        <w:tc>
          <w:tcPr>
            <w:tcW w:w="244" w:type="pct"/>
            <w:tcBorders>
              <w:top w:val="single" w:sz="4" w:space="0" w:color="auto"/>
              <w:left w:val="nil"/>
              <w:bottom w:val="single" w:sz="4" w:space="0" w:color="auto"/>
              <w:right w:val="single" w:sz="4" w:space="0" w:color="auto"/>
            </w:tcBorders>
            <w:shd w:val="clear" w:color="auto" w:fill="auto"/>
            <w:vAlign w:val="center"/>
          </w:tcPr>
          <w:p w14:paraId="5A6E73ED" w14:textId="14351EE9" w:rsidR="00C9559A" w:rsidRPr="00C9559A" w:rsidRDefault="00C9559A" w:rsidP="00983C76">
            <w:pPr>
              <w:autoSpaceDE/>
              <w:autoSpaceDN/>
              <w:spacing w:line="240" w:lineRule="auto"/>
              <w:ind w:firstLine="0"/>
              <w:jc w:val="center"/>
              <w:rPr>
                <w:sz w:val="20"/>
                <w:szCs w:val="20"/>
              </w:rPr>
            </w:pPr>
            <w:r w:rsidRPr="00C9559A">
              <w:rPr>
                <w:sz w:val="20"/>
                <w:szCs w:val="20"/>
              </w:rPr>
              <w:t>0,082</w:t>
            </w:r>
          </w:p>
        </w:tc>
        <w:tc>
          <w:tcPr>
            <w:tcW w:w="311" w:type="pct"/>
            <w:tcBorders>
              <w:top w:val="single" w:sz="4" w:space="0" w:color="auto"/>
              <w:left w:val="nil"/>
              <w:bottom w:val="single" w:sz="4" w:space="0" w:color="auto"/>
              <w:right w:val="single" w:sz="4" w:space="0" w:color="auto"/>
            </w:tcBorders>
            <w:shd w:val="clear" w:color="auto" w:fill="auto"/>
            <w:vAlign w:val="center"/>
          </w:tcPr>
          <w:p w14:paraId="5A623160" w14:textId="54C37AFF" w:rsidR="00C9559A" w:rsidRPr="00C9559A" w:rsidRDefault="00C9559A" w:rsidP="00983C76">
            <w:pPr>
              <w:autoSpaceDE/>
              <w:autoSpaceDN/>
              <w:spacing w:line="240" w:lineRule="auto"/>
              <w:ind w:firstLine="0"/>
              <w:jc w:val="left"/>
              <w:rPr>
                <w:sz w:val="20"/>
                <w:szCs w:val="20"/>
              </w:rPr>
            </w:pPr>
            <w:r w:rsidRPr="00C9559A">
              <w:rPr>
                <w:sz w:val="20"/>
                <w:szCs w:val="20"/>
              </w:rPr>
              <w:t>Котельная № 3 ООО</w:t>
            </w:r>
            <w:r w:rsidR="002F2B63">
              <w:rPr>
                <w:sz w:val="20"/>
                <w:szCs w:val="20"/>
              </w:rPr>
              <w:t xml:space="preserve"> </w:t>
            </w:r>
            <w:r w:rsidRPr="00C9559A">
              <w:rPr>
                <w:sz w:val="20"/>
                <w:szCs w:val="20"/>
              </w:rPr>
              <w:lastRenderedPageBreak/>
              <w:t>«</w:t>
            </w:r>
            <w:proofErr w:type="spellStart"/>
            <w:r w:rsidRPr="00C9559A">
              <w:rPr>
                <w:sz w:val="20"/>
                <w:szCs w:val="20"/>
              </w:rPr>
              <w:t>КомЭнерго</w:t>
            </w:r>
            <w:proofErr w:type="spellEnd"/>
            <w:r w:rsidRPr="00C9559A">
              <w:rPr>
                <w:sz w:val="20"/>
                <w:szCs w:val="20"/>
              </w:rPr>
              <w:t>»</w:t>
            </w:r>
          </w:p>
        </w:tc>
        <w:tc>
          <w:tcPr>
            <w:tcW w:w="311" w:type="pct"/>
            <w:vAlign w:val="center"/>
          </w:tcPr>
          <w:p w14:paraId="040D0765" w14:textId="77777777" w:rsidR="00C9559A" w:rsidRPr="00C9559A" w:rsidRDefault="00C9559A" w:rsidP="00983C76">
            <w:pPr>
              <w:widowControl w:val="0"/>
              <w:spacing w:line="240" w:lineRule="auto"/>
              <w:ind w:firstLine="0"/>
              <w:jc w:val="left"/>
            </w:pPr>
          </w:p>
        </w:tc>
        <w:tc>
          <w:tcPr>
            <w:tcW w:w="311" w:type="pct"/>
            <w:vAlign w:val="center"/>
          </w:tcPr>
          <w:p w14:paraId="02E1672A" w14:textId="77777777" w:rsidR="00C9559A" w:rsidRPr="00C9559A" w:rsidRDefault="00C9559A" w:rsidP="00983C76">
            <w:pPr>
              <w:widowControl w:val="0"/>
              <w:spacing w:line="240" w:lineRule="auto"/>
              <w:ind w:firstLine="0"/>
              <w:jc w:val="left"/>
            </w:pPr>
          </w:p>
        </w:tc>
        <w:tc>
          <w:tcPr>
            <w:tcW w:w="311" w:type="pct"/>
            <w:vAlign w:val="center"/>
          </w:tcPr>
          <w:p w14:paraId="1C3F75F3" w14:textId="77777777" w:rsidR="00C9559A" w:rsidRPr="00C9559A" w:rsidRDefault="00C9559A" w:rsidP="00983C76">
            <w:pPr>
              <w:widowControl w:val="0"/>
              <w:spacing w:line="240" w:lineRule="auto"/>
              <w:ind w:firstLine="0"/>
              <w:jc w:val="left"/>
            </w:pPr>
          </w:p>
        </w:tc>
        <w:tc>
          <w:tcPr>
            <w:tcW w:w="311" w:type="pct"/>
            <w:vAlign w:val="center"/>
          </w:tcPr>
          <w:p w14:paraId="499CADE4" w14:textId="77777777" w:rsidR="00C9559A" w:rsidRPr="00C9559A" w:rsidRDefault="00C9559A" w:rsidP="00983C76">
            <w:pPr>
              <w:widowControl w:val="0"/>
              <w:spacing w:line="240" w:lineRule="auto"/>
              <w:ind w:firstLine="0"/>
              <w:jc w:val="left"/>
            </w:pPr>
          </w:p>
        </w:tc>
        <w:tc>
          <w:tcPr>
            <w:tcW w:w="311" w:type="pct"/>
            <w:vAlign w:val="center"/>
          </w:tcPr>
          <w:p w14:paraId="1AC7E0AB" w14:textId="77777777" w:rsidR="00C9559A" w:rsidRPr="00C9559A" w:rsidRDefault="00C9559A" w:rsidP="00983C76">
            <w:pPr>
              <w:widowControl w:val="0"/>
              <w:spacing w:line="240" w:lineRule="auto"/>
              <w:ind w:firstLine="0"/>
              <w:jc w:val="left"/>
            </w:pPr>
          </w:p>
        </w:tc>
        <w:tc>
          <w:tcPr>
            <w:tcW w:w="311" w:type="pct"/>
            <w:vAlign w:val="center"/>
          </w:tcPr>
          <w:p w14:paraId="0102B5A0" w14:textId="77777777" w:rsidR="00C9559A" w:rsidRPr="00C9559A" w:rsidRDefault="00C9559A" w:rsidP="00983C76">
            <w:pPr>
              <w:widowControl w:val="0"/>
              <w:spacing w:line="240" w:lineRule="auto"/>
              <w:ind w:firstLine="0"/>
              <w:jc w:val="left"/>
            </w:pPr>
          </w:p>
        </w:tc>
        <w:tc>
          <w:tcPr>
            <w:tcW w:w="311" w:type="pct"/>
            <w:vAlign w:val="center"/>
          </w:tcPr>
          <w:p w14:paraId="5FFE62C3" w14:textId="77777777" w:rsidR="00C9559A" w:rsidRPr="00C9559A" w:rsidRDefault="00C9559A" w:rsidP="00983C76">
            <w:pPr>
              <w:widowControl w:val="0"/>
              <w:spacing w:line="240" w:lineRule="auto"/>
              <w:ind w:firstLine="0"/>
              <w:jc w:val="left"/>
            </w:pPr>
          </w:p>
        </w:tc>
      </w:tr>
      <w:tr w:rsidR="00C9559A" w:rsidRPr="00C9559A" w14:paraId="62F0EE5C"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789C64" w14:textId="04AF1F4C"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lastRenderedPageBreak/>
              <w:t>60</w:t>
            </w:r>
          </w:p>
        </w:tc>
        <w:tc>
          <w:tcPr>
            <w:tcW w:w="179" w:type="pct"/>
            <w:tcBorders>
              <w:top w:val="single" w:sz="4" w:space="0" w:color="auto"/>
              <w:left w:val="nil"/>
              <w:bottom w:val="single" w:sz="4" w:space="0" w:color="auto"/>
              <w:right w:val="single" w:sz="4" w:space="0" w:color="auto"/>
            </w:tcBorders>
            <w:shd w:val="clear" w:color="auto" w:fill="auto"/>
            <w:vAlign w:val="center"/>
          </w:tcPr>
          <w:p w14:paraId="7B146744" w14:textId="4D50665F" w:rsidR="00C9559A" w:rsidRPr="00C9559A" w:rsidRDefault="00C9559A" w:rsidP="00983C76">
            <w:pPr>
              <w:autoSpaceDE/>
              <w:autoSpaceDN/>
              <w:spacing w:line="240" w:lineRule="auto"/>
              <w:ind w:firstLine="0"/>
              <w:jc w:val="left"/>
              <w:rPr>
                <w:sz w:val="20"/>
                <w:szCs w:val="20"/>
              </w:rPr>
            </w:pPr>
            <w:r w:rsidRPr="00C9559A">
              <w:rPr>
                <w:sz w:val="20"/>
                <w:szCs w:val="20"/>
              </w:rPr>
              <w:t>РИР/11-2023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58CA8BB8" w14:textId="20743A75" w:rsidR="00C9559A" w:rsidRPr="00C9559A" w:rsidRDefault="00C9559A" w:rsidP="00983C76">
            <w:pPr>
              <w:spacing w:line="240" w:lineRule="auto"/>
              <w:ind w:firstLine="0"/>
              <w:jc w:val="left"/>
              <w:rPr>
                <w:sz w:val="20"/>
                <w:szCs w:val="20"/>
              </w:rPr>
            </w:pPr>
            <w:r w:rsidRPr="00C9559A">
              <w:rPr>
                <w:sz w:val="20"/>
                <w:szCs w:val="20"/>
              </w:rPr>
              <w:t>Жилой дом, УР, г. Глазов, ул. Гоголя, 32</w:t>
            </w:r>
          </w:p>
        </w:tc>
        <w:tc>
          <w:tcPr>
            <w:tcW w:w="206" w:type="pct"/>
            <w:tcBorders>
              <w:top w:val="single" w:sz="4" w:space="0" w:color="auto"/>
              <w:left w:val="nil"/>
              <w:bottom w:val="single" w:sz="4" w:space="0" w:color="auto"/>
              <w:right w:val="single" w:sz="4" w:space="0" w:color="auto"/>
            </w:tcBorders>
            <w:shd w:val="clear" w:color="auto" w:fill="auto"/>
            <w:vAlign w:val="center"/>
          </w:tcPr>
          <w:p w14:paraId="6D5F00F6" w14:textId="25F35C38" w:rsidR="00C9559A" w:rsidRPr="00C9559A" w:rsidRDefault="00C9559A" w:rsidP="00983C76">
            <w:pPr>
              <w:autoSpaceDE/>
              <w:autoSpaceDN/>
              <w:spacing w:line="240" w:lineRule="auto"/>
              <w:ind w:firstLine="0"/>
              <w:jc w:val="left"/>
              <w:rPr>
                <w:sz w:val="20"/>
                <w:szCs w:val="20"/>
              </w:rPr>
            </w:pPr>
            <w:r w:rsidRPr="00C9559A">
              <w:rPr>
                <w:sz w:val="20"/>
                <w:szCs w:val="20"/>
              </w:rPr>
              <w:t>15</w:t>
            </w:r>
            <w:r w:rsidRPr="00C9559A">
              <w:rPr>
                <w:sz w:val="20"/>
                <w:szCs w:val="20"/>
                <w:lang w:val="ro-RO"/>
              </w:rPr>
              <w:t>.0</w:t>
            </w:r>
            <w:r w:rsidRPr="00C9559A">
              <w:rPr>
                <w:sz w:val="20"/>
                <w:szCs w:val="20"/>
              </w:rPr>
              <w:t>2</w:t>
            </w:r>
            <w:r w:rsidRPr="00C9559A">
              <w:rPr>
                <w:sz w:val="20"/>
                <w:szCs w:val="20"/>
                <w:lang w:val="ro-RO"/>
              </w:rPr>
              <w:t>.202</w:t>
            </w:r>
            <w:r w:rsidRPr="00C9559A">
              <w:rPr>
                <w:sz w:val="20"/>
                <w:szCs w:val="20"/>
              </w:rPr>
              <w:t>3</w:t>
            </w:r>
          </w:p>
        </w:tc>
        <w:tc>
          <w:tcPr>
            <w:tcW w:w="559" w:type="pct"/>
            <w:tcBorders>
              <w:top w:val="single" w:sz="4" w:space="0" w:color="auto"/>
              <w:left w:val="nil"/>
              <w:bottom w:val="single" w:sz="4" w:space="0" w:color="auto"/>
              <w:right w:val="single" w:sz="4" w:space="0" w:color="auto"/>
            </w:tcBorders>
            <w:shd w:val="clear" w:color="auto" w:fill="auto"/>
            <w:vAlign w:val="center"/>
          </w:tcPr>
          <w:p w14:paraId="70B4C584" w14:textId="04258F4A" w:rsidR="00C9559A" w:rsidRPr="00C9559A" w:rsidRDefault="00C9559A" w:rsidP="00983C76">
            <w:pPr>
              <w:autoSpaceDE/>
              <w:autoSpaceDN/>
              <w:spacing w:line="240" w:lineRule="auto"/>
              <w:ind w:firstLine="0"/>
              <w:jc w:val="left"/>
              <w:rPr>
                <w:sz w:val="20"/>
                <w:szCs w:val="20"/>
                <w:shd w:val="clear" w:color="auto" w:fill="FFFFFF"/>
              </w:rPr>
            </w:pPr>
            <w:proofErr w:type="spellStart"/>
            <w:r w:rsidRPr="00C9559A">
              <w:rPr>
                <w:sz w:val="20"/>
                <w:szCs w:val="20"/>
                <w:shd w:val="clear" w:color="auto" w:fill="FFFFFF"/>
              </w:rPr>
              <w:t>Колмазырова</w:t>
            </w:r>
            <w:proofErr w:type="spellEnd"/>
            <w:r w:rsidRPr="00C9559A">
              <w:rPr>
                <w:sz w:val="20"/>
                <w:szCs w:val="20"/>
                <w:shd w:val="clear" w:color="auto" w:fill="FFFFFF"/>
              </w:rPr>
              <w:t xml:space="preserve"> Евгения Александровна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620A455F" w14:textId="2FF6AD2D" w:rsidR="00C9559A" w:rsidRPr="00C9559A" w:rsidRDefault="00C9559A" w:rsidP="00983C76">
            <w:pPr>
              <w:autoSpaceDE/>
              <w:autoSpaceDN/>
              <w:spacing w:line="240" w:lineRule="auto"/>
              <w:ind w:firstLine="0"/>
              <w:jc w:val="left"/>
              <w:rPr>
                <w:sz w:val="20"/>
                <w:szCs w:val="20"/>
              </w:rPr>
            </w:pPr>
            <w:r w:rsidRPr="00C9559A">
              <w:rPr>
                <w:sz w:val="20"/>
                <w:szCs w:val="20"/>
              </w:rPr>
              <w:t>20</w:t>
            </w:r>
            <w:r w:rsidRPr="00C9559A">
              <w:rPr>
                <w:sz w:val="20"/>
                <w:szCs w:val="20"/>
                <w:lang w:val="en-GB"/>
              </w:rPr>
              <w:t>.0</w:t>
            </w:r>
            <w:r w:rsidRPr="00C9559A">
              <w:rPr>
                <w:sz w:val="20"/>
                <w:szCs w:val="20"/>
              </w:rPr>
              <w:t>8</w:t>
            </w:r>
            <w:r w:rsidRPr="00C9559A">
              <w:rPr>
                <w:sz w:val="20"/>
                <w:szCs w:val="20"/>
                <w:lang w:val="en-GB"/>
              </w:rPr>
              <w:t>.202</w:t>
            </w:r>
            <w:r w:rsidRPr="00C9559A">
              <w:rPr>
                <w:sz w:val="20"/>
                <w:szCs w:val="20"/>
              </w:rPr>
              <w:t>4</w:t>
            </w:r>
          </w:p>
        </w:tc>
        <w:tc>
          <w:tcPr>
            <w:tcW w:w="255" w:type="pct"/>
            <w:tcBorders>
              <w:top w:val="single" w:sz="4" w:space="0" w:color="auto"/>
              <w:left w:val="nil"/>
              <w:bottom w:val="single" w:sz="4" w:space="0" w:color="auto"/>
              <w:right w:val="single" w:sz="4" w:space="0" w:color="auto"/>
            </w:tcBorders>
            <w:shd w:val="clear" w:color="auto" w:fill="auto"/>
            <w:vAlign w:val="center"/>
          </w:tcPr>
          <w:p w14:paraId="3F14476C" w14:textId="255E6008" w:rsidR="00C9559A" w:rsidRPr="00C9559A" w:rsidRDefault="00C9559A" w:rsidP="00983C76">
            <w:pPr>
              <w:autoSpaceDE/>
              <w:autoSpaceDN/>
              <w:spacing w:line="240" w:lineRule="auto"/>
              <w:ind w:firstLine="0"/>
              <w:jc w:val="center"/>
              <w:rPr>
                <w:sz w:val="20"/>
                <w:szCs w:val="20"/>
              </w:rPr>
            </w:pPr>
            <w:r w:rsidRPr="00C9559A">
              <w:rPr>
                <w:sz w:val="20"/>
                <w:szCs w:val="20"/>
              </w:rPr>
              <w:t>0,006</w:t>
            </w:r>
          </w:p>
        </w:tc>
        <w:tc>
          <w:tcPr>
            <w:tcW w:w="244" w:type="pct"/>
            <w:tcBorders>
              <w:top w:val="single" w:sz="4" w:space="0" w:color="auto"/>
              <w:left w:val="nil"/>
              <w:bottom w:val="single" w:sz="4" w:space="0" w:color="auto"/>
              <w:right w:val="single" w:sz="4" w:space="0" w:color="auto"/>
            </w:tcBorders>
            <w:shd w:val="clear" w:color="auto" w:fill="auto"/>
            <w:vAlign w:val="center"/>
          </w:tcPr>
          <w:p w14:paraId="0804C205" w14:textId="3096CDBA" w:rsidR="00C9559A" w:rsidRPr="00C9559A" w:rsidRDefault="00C9559A" w:rsidP="00983C76">
            <w:pPr>
              <w:autoSpaceDE/>
              <w:autoSpaceDN/>
              <w:spacing w:line="240" w:lineRule="auto"/>
              <w:ind w:firstLine="0"/>
              <w:jc w:val="center"/>
              <w:rPr>
                <w:sz w:val="20"/>
                <w:szCs w:val="20"/>
              </w:rPr>
            </w:pPr>
            <w:r w:rsidRPr="00C9559A">
              <w:rPr>
                <w:sz w:val="20"/>
                <w:szCs w:val="20"/>
              </w:rPr>
              <w:t>0,015</w:t>
            </w:r>
          </w:p>
        </w:tc>
        <w:tc>
          <w:tcPr>
            <w:tcW w:w="311" w:type="pct"/>
            <w:tcBorders>
              <w:top w:val="single" w:sz="4" w:space="0" w:color="auto"/>
              <w:left w:val="nil"/>
              <w:bottom w:val="single" w:sz="4" w:space="0" w:color="auto"/>
              <w:right w:val="single" w:sz="4" w:space="0" w:color="auto"/>
            </w:tcBorders>
            <w:shd w:val="clear" w:color="auto" w:fill="auto"/>
            <w:vAlign w:val="center"/>
          </w:tcPr>
          <w:p w14:paraId="3993EDBE" w14:textId="245F229A"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7B146724" w14:textId="77777777" w:rsidR="00C9559A" w:rsidRPr="00C9559A" w:rsidRDefault="00C9559A" w:rsidP="00983C76">
            <w:pPr>
              <w:widowControl w:val="0"/>
              <w:spacing w:line="240" w:lineRule="auto"/>
              <w:ind w:firstLine="0"/>
              <w:jc w:val="left"/>
            </w:pPr>
          </w:p>
        </w:tc>
        <w:tc>
          <w:tcPr>
            <w:tcW w:w="311" w:type="pct"/>
            <w:vAlign w:val="center"/>
          </w:tcPr>
          <w:p w14:paraId="58C5B71A" w14:textId="77777777" w:rsidR="00C9559A" w:rsidRPr="00C9559A" w:rsidRDefault="00C9559A" w:rsidP="00983C76">
            <w:pPr>
              <w:widowControl w:val="0"/>
              <w:spacing w:line="240" w:lineRule="auto"/>
              <w:ind w:firstLine="0"/>
              <w:jc w:val="left"/>
            </w:pPr>
          </w:p>
        </w:tc>
        <w:tc>
          <w:tcPr>
            <w:tcW w:w="311" w:type="pct"/>
            <w:vAlign w:val="center"/>
          </w:tcPr>
          <w:p w14:paraId="340E575C" w14:textId="77777777" w:rsidR="00C9559A" w:rsidRPr="00C9559A" w:rsidRDefault="00C9559A" w:rsidP="00983C76">
            <w:pPr>
              <w:widowControl w:val="0"/>
              <w:spacing w:line="240" w:lineRule="auto"/>
              <w:ind w:firstLine="0"/>
              <w:jc w:val="left"/>
            </w:pPr>
          </w:p>
        </w:tc>
        <w:tc>
          <w:tcPr>
            <w:tcW w:w="311" w:type="pct"/>
            <w:vAlign w:val="center"/>
          </w:tcPr>
          <w:p w14:paraId="253A2204" w14:textId="77777777" w:rsidR="00C9559A" w:rsidRPr="00C9559A" w:rsidRDefault="00C9559A" w:rsidP="00983C76">
            <w:pPr>
              <w:widowControl w:val="0"/>
              <w:spacing w:line="240" w:lineRule="auto"/>
              <w:ind w:firstLine="0"/>
              <w:jc w:val="left"/>
            </w:pPr>
          </w:p>
        </w:tc>
        <w:tc>
          <w:tcPr>
            <w:tcW w:w="311" w:type="pct"/>
            <w:vAlign w:val="center"/>
          </w:tcPr>
          <w:p w14:paraId="4237B2C5" w14:textId="77777777" w:rsidR="00C9559A" w:rsidRPr="00C9559A" w:rsidRDefault="00C9559A" w:rsidP="00983C76">
            <w:pPr>
              <w:widowControl w:val="0"/>
              <w:spacing w:line="240" w:lineRule="auto"/>
              <w:ind w:firstLine="0"/>
              <w:jc w:val="left"/>
            </w:pPr>
          </w:p>
        </w:tc>
        <w:tc>
          <w:tcPr>
            <w:tcW w:w="311" w:type="pct"/>
            <w:vAlign w:val="center"/>
          </w:tcPr>
          <w:p w14:paraId="6DD1F5B2" w14:textId="77777777" w:rsidR="00C9559A" w:rsidRPr="00C9559A" w:rsidRDefault="00C9559A" w:rsidP="00983C76">
            <w:pPr>
              <w:widowControl w:val="0"/>
              <w:spacing w:line="240" w:lineRule="auto"/>
              <w:ind w:firstLine="0"/>
              <w:jc w:val="left"/>
            </w:pPr>
          </w:p>
        </w:tc>
        <w:tc>
          <w:tcPr>
            <w:tcW w:w="311" w:type="pct"/>
            <w:vAlign w:val="center"/>
          </w:tcPr>
          <w:p w14:paraId="2ACBAE78" w14:textId="77777777" w:rsidR="00C9559A" w:rsidRPr="00C9559A" w:rsidRDefault="00C9559A" w:rsidP="00983C76">
            <w:pPr>
              <w:widowControl w:val="0"/>
              <w:spacing w:line="240" w:lineRule="auto"/>
              <w:ind w:firstLine="0"/>
              <w:jc w:val="left"/>
            </w:pPr>
          </w:p>
        </w:tc>
      </w:tr>
      <w:tr w:rsidR="00C9559A" w:rsidRPr="00C9559A" w14:paraId="6E4A95B5"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F5252D" w14:textId="70BF331A"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61</w:t>
            </w:r>
          </w:p>
        </w:tc>
        <w:tc>
          <w:tcPr>
            <w:tcW w:w="179" w:type="pct"/>
            <w:tcBorders>
              <w:top w:val="single" w:sz="4" w:space="0" w:color="auto"/>
              <w:left w:val="nil"/>
              <w:bottom w:val="single" w:sz="4" w:space="0" w:color="auto"/>
              <w:right w:val="single" w:sz="4" w:space="0" w:color="auto"/>
            </w:tcBorders>
            <w:shd w:val="clear" w:color="auto" w:fill="auto"/>
            <w:vAlign w:val="center"/>
          </w:tcPr>
          <w:p w14:paraId="0A9FFC74" w14:textId="72185F62" w:rsidR="00C9559A" w:rsidRPr="00C9559A" w:rsidRDefault="00C9559A" w:rsidP="00983C76">
            <w:pPr>
              <w:autoSpaceDE/>
              <w:autoSpaceDN/>
              <w:spacing w:line="240" w:lineRule="auto"/>
              <w:ind w:firstLine="0"/>
              <w:jc w:val="left"/>
              <w:rPr>
                <w:sz w:val="20"/>
                <w:szCs w:val="20"/>
              </w:rPr>
            </w:pPr>
            <w:r w:rsidRPr="00C9559A">
              <w:rPr>
                <w:sz w:val="20"/>
                <w:szCs w:val="20"/>
              </w:rPr>
              <w:t>РИР/12-2023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36A49E18" w14:textId="2C102505" w:rsidR="00C9559A" w:rsidRPr="00C9559A" w:rsidRDefault="00C9559A" w:rsidP="00983C76">
            <w:pPr>
              <w:spacing w:line="240" w:lineRule="auto"/>
              <w:ind w:firstLine="0"/>
              <w:jc w:val="left"/>
              <w:rPr>
                <w:sz w:val="20"/>
                <w:szCs w:val="20"/>
              </w:rPr>
            </w:pPr>
            <w:r w:rsidRPr="00C9559A">
              <w:rPr>
                <w:sz w:val="20"/>
                <w:szCs w:val="20"/>
              </w:rPr>
              <w:t>Жилой дом, УР, г. Глазов, ул. Пушкина, 25</w:t>
            </w:r>
          </w:p>
        </w:tc>
        <w:tc>
          <w:tcPr>
            <w:tcW w:w="206" w:type="pct"/>
            <w:tcBorders>
              <w:top w:val="single" w:sz="4" w:space="0" w:color="auto"/>
              <w:left w:val="nil"/>
              <w:bottom w:val="single" w:sz="4" w:space="0" w:color="auto"/>
              <w:right w:val="single" w:sz="4" w:space="0" w:color="auto"/>
            </w:tcBorders>
            <w:shd w:val="clear" w:color="auto" w:fill="auto"/>
            <w:vAlign w:val="center"/>
          </w:tcPr>
          <w:p w14:paraId="6451E226" w14:textId="0268F262" w:rsidR="00C9559A" w:rsidRPr="00C9559A" w:rsidRDefault="00C9559A" w:rsidP="00983C76">
            <w:pPr>
              <w:autoSpaceDE/>
              <w:autoSpaceDN/>
              <w:spacing w:line="240" w:lineRule="auto"/>
              <w:ind w:firstLine="0"/>
              <w:jc w:val="left"/>
              <w:rPr>
                <w:sz w:val="20"/>
                <w:szCs w:val="20"/>
              </w:rPr>
            </w:pPr>
            <w:r w:rsidRPr="00C9559A">
              <w:rPr>
                <w:sz w:val="20"/>
                <w:szCs w:val="20"/>
              </w:rPr>
              <w:t>15</w:t>
            </w:r>
            <w:r w:rsidRPr="00C9559A">
              <w:rPr>
                <w:sz w:val="20"/>
                <w:szCs w:val="20"/>
                <w:lang w:val="ro-RO"/>
              </w:rPr>
              <w:t>.0</w:t>
            </w:r>
            <w:r w:rsidRPr="00C9559A">
              <w:rPr>
                <w:sz w:val="20"/>
                <w:szCs w:val="20"/>
              </w:rPr>
              <w:t>2</w:t>
            </w:r>
            <w:r w:rsidRPr="00C9559A">
              <w:rPr>
                <w:sz w:val="20"/>
                <w:szCs w:val="20"/>
                <w:lang w:val="ro-RO"/>
              </w:rPr>
              <w:t>.202</w:t>
            </w:r>
            <w:r w:rsidRPr="00C9559A">
              <w:rPr>
                <w:sz w:val="20"/>
                <w:szCs w:val="20"/>
              </w:rPr>
              <w:t>3</w:t>
            </w:r>
          </w:p>
        </w:tc>
        <w:tc>
          <w:tcPr>
            <w:tcW w:w="559" w:type="pct"/>
            <w:tcBorders>
              <w:top w:val="single" w:sz="4" w:space="0" w:color="auto"/>
              <w:left w:val="nil"/>
              <w:bottom w:val="single" w:sz="4" w:space="0" w:color="auto"/>
              <w:right w:val="single" w:sz="4" w:space="0" w:color="auto"/>
            </w:tcBorders>
            <w:shd w:val="clear" w:color="auto" w:fill="auto"/>
            <w:vAlign w:val="center"/>
          </w:tcPr>
          <w:p w14:paraId="345DA712" w14:textId="0F274A9C"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Чумаков Иван Леонидович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07DF1A29" w14:textId="7165EE34" w:rsidR="00C9559A" w:rsidRPr="00C9559A" w:rsidRDefault="00C9559A" w:rsidP="00983C76">
            <w:pPr>
              <w:autoSpaceDE/>
              <w:autoSpaceDN/>
              <w:spacing w:line="240" w:lineRule="auto"/>
              <w:ind w:firstLine="0"/>
              <w:jc w:val="left"/>
              <w:rPr>
                <w:sz w:val="20"/>
                <w:szCs w:val="20"/>
              </w:rPr>
            </w:pPr>
            <w:r w:rsidRPr="00C9559A">
              <w:rPr>
                <w:sz w:val="20"/>
                <w:szCs w:val="20"/>
              </w:rPr>
              <w:t>20.08.2024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14FB485A" w14:textId="6E704630" w:rsidR="00C9559A" w:rsidRPr="00C9559A" w:rsidRDefault="00C9559A" w:rsidP="00983C76">
            <w:pPr>
              <w:autoSpaceDE/>
              <w:autoSpaceDN/>
              <w:spacing w:line="240" w:lineRule="auto"/>
              <w:ind w:firstLine="0"/>
              <w:jc w:val="center"/>
              <w:rPr>
                <w:sz w:val="20"/>
                <w:szCs w:val="20"/>
              </w:rPr>
            </w:pPr>
            <w:r w:rsidRPr="00C9559A">
              <w:rPr>
                <w:sz w:val="20"/>
                <w:szCs w:val="20"/>
              </w:rPr>
              <w:t>0,007</w:t>
            </w:r>
          </w:p>
        </w:tc>
        <w:tc>
          <w:tcPr>
            <w:tcW w:w="244" w:type="pct"/>
            <w:tcBorders>
              <w:top w:val="single" w:sz="4" w:space="0" w:color="auto"/>
              <w:left w:val="nil"/>
              <w:bottom w:val="single" w:sz="4" w:space="0" w:color="auto"/>
              <w:right w:val="single" w:sz="4" w:space="0" w:color="auto"/>
            </w:tcBorders>
            <w:shd w:val="clear" w:color="auto" w:fill="auto"/>
            <w:vAlign w:val="center"/>
          </w:tcPr>
          <w:p w14:paraId="071353AE" w14:textId="64417EAB" w:rsidR="00C9559A" w:rsidRPr="00C9559A" w:rsidRDefault="00C9559A" w:rsidP="00983C76">
            <w:pPr>
              <w:autoSpaceDE/>
              <w:autoSpaceDN/>
              <w:spacing w:line="240" w:lineRule="auto"/>
              <w:ind w:firstLine="0"/>
              <w:jc w:val="center"/>
              <w:rPr>
                <w:sz w:val="20"/>
                <w:szCs w:val="20"/>
              </w:rPr>
            </w:pPr>
            <w:r w:rsidRPr="00C9559A">
              <w:rPr>
                <w:sz w:val="20"/>
                <w:szCs w:val="20"/>
              </w:rPr>
              <w:t>0,017</w:t>
            </w:r>
          </w:p>
        </w:tc>
        <w:tc>
          <w:tcPr>
            <w:tcW w:w="311" w:type="pct"/>
            <w:tcBorders>
              <w:top w:val="single" w:sz="4" w:space="0" w:color="auto"/>
              <w:left w:val="nil"/>
              <w:bottom w:val="single" w:sz="4" w:space="0" w:color="auto"/>
              <w:right w:val="single" w:sz="4" w:space="0" w:color="auto"/>
            </w:tcBorders>
            <w:shd w:val="clear" w:color="auto" w:fill="auto"/>
            <w:vAlign w:val="center"/>
          </w:tcPr>
          <w:p w14:paraId="0B7DE96B" w14:textId="3FA5613B"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787071FA" w14:textId="77777777" w:rsidR="00C9559A" w:rsidRPr="00C9559A" w:rsidRDefault="00C9559A" w:rsidP="00983C76">
            <w:pPr>
              <w:widowControl w:val="0"/>
              <w:spacing w:line="240" w:lineRule="auto"/>
              <w:ind w:firstLine="0"/>
              <w:jc w:val="left"/>
            </w:pPr>
          </w:p>
        </w:tc>
        <w:tc>
          <w:tcPr>
            <w:tcW w:w="311" w:type="pct"/>
            <w:vAlign w:val="center"/>
          </w:tcPr>
          <w:p w14:paraId="0CD1884C" w14:textId="77777777" w:rsidR="00C9559A" w:rsidRPr="00C9559A" w:rsidRDefault="00C9559A" w:rsidP="00983C76">
            <w:pPr>
              <w:widowControl w:val="0"/>
              <w:spacing w:line="240" w:lineRule="auto"/>
              <w:ind w:firstLine="0"/>
              <w:jc w:val="left"/>
            </w:pPr>
          </w:p>
        </w:tc>
        <w:tc>
          <w:tcPr>
            <w:tcW w:w="311" w:type="pct"/>
            <w:vAlign w:val="center"/>
          </w:tcPr>
          <w:p w14:paraId="5D66847A" w14:textId="77777777" w:rsidR="00C9559A" w:rsidRPr="00C9559A" w:rsidRDefault="00C9559A" w:rsidP="00983C76">
            <w:pPr>
              <w:widowControl w:val="0"/>
              <w:spacing w:line="240" w:lineRule="auto"/>
              <w:ind w:firstLine="0"/>
              <w:jc w:val="left"/>
            </w:pPr>
          </w:p>
        </w:tc>
        <w:tc>
          <w:tcPr>
            <w:tcW w:w="311" w:type="pct"/>
            <w:vAlign w:val="center"/>
          </w:tcPr>
          <w:p w14:paraId="40F5375A" w14:textId="77777777" w:rsidR="00C9559A" w:rsidRPr="00C9559A" w:rsidRDefault="00C9559A" w:rsidP="00983C76">
            <w:pPr>
              <w:widowControl w:val="0"/>
              <w:spacing w:line="240" w:lineRule="auto"/>
              <w:ind w:firstLine="0"/>
              <w:jc w:val="left"/>
            </w:pPr>
          </w:p>
        </w:tc>
        <w:tc>
          <w:tcPr>
            <w:tcW w:w="311" w:type="pct"/>
            <w:vAlign w:val="center"/>
          </w:tcPr>
          <w:p w14:paraId="1A595B47" w14:textId="77777777" w:rsidR="00C9559A" w:rsidRPr="00C9559A" w:rsidRDefault="00C9559A" w:rsidP="00983C76">
            <w:pPr>
              <w:widowControl w:val="0"/>
              <w:spacing w:line="240" w:lineRule="auto"/>
              <w:ind w:firstLine="0"/>
              <w:jc w:val="left"/>
            </w:pPr>
          </w:p>
        </w:tc>
        <w:tc>
          <w:tcPr>
            <w:tcW w:w="311" w:type="pct"/>
            <w:vAlign w:val="center"/>
          </w:tcPr>
          <w:p w14:paraId="710F75A0" w14:textId="77777777" w:rsidR="00C9559A" w:rsidRPr="00C9559A" w:rsidRDefault="00C9559A" w:rsidP="00983C76">
            <w:pPr>
              <w:widowControl w:val="0"/>
              <w:spacing w:line="240" w:lineRule="auto"/>
              <w:ind w:firstLine="0"/>
              <w:jc w:val="left"/>
            </w:pPr>
          </w:p>
        </w:tc>
        <w:tc>
          <w:tcPr>
            <w:tcW w:w="311" w:type="pct"/>
            <w:vAlign w:val="center"/>
          </w:tcPr>
          <w:p w14:paraId="79207C39" w14:textId="77777777" w:rsidR="00C9559A" w:rsidRPr="00C9559A" w:rsidRDefault="00C9559A" w:rsidP="00983C76">
            <w:pPr>
              <w:widowControl w:val="0"/>
              <w:spacing w:line="240" w:lineRule="auto"/>
              <w:ind w:firstLine="0"/>
              <w:jc w:val="left"/>
            </w:pPr>
          </w:p>
        </w:tc>
      </w:tr>
      <w:tr w:rsidR="00C9559A" w:rsidRPr="00C9559A" w14:paraId="647EC95B"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E38C10" w14:textId="468FD89E"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62</w:t>
            </w:r>
          </w:p>
        </w:tc>
        <w:tc>
          <w:tcPr>
            <w:tcW w:w="179" w:type="pct"/>
            <w:tcBorders>
              <w:top w:val="single" w:sz="4" w:space="0" w:color="auto"/>
              <w:left w:val="nil"/>
              <w:bottom w:val="single" w:sz="4" w:space="0" w:color="auto"/>
              <w:right w:val="single" w:sz="4" w:space="0" w:color="auto"/>
            </w:tcBorders>
            <w:shd w:val="clear" w:color="auto" w:fill="auto"/>
            <w:vAlign w:val="center"/>
          </w:tcPr>
          <w:p w14:paraId="5480F969" w14:textId="17760A7B" w:rsidR="00C9559A" w:rsidRPr="00C9559A" w:rsidRDefault="00C9559A" w:rsidP="00983C76">
            <w:pPr>
              <w:autoSpaceDE/>
              <w:autoSpaceDN/>
              <w:spacing w:line="240" w:lineRule="auto"/>
              <w:ind w:firstLine="0"/>
              <w:jc w:val="left"/>
              <w:rPr>
                <w:sz w:val="20"/>
                <w:szCs w:val="20"/>
              </w:rPr>
            </w:pPr>
            <w:r w:rsidRPr="00C9559A">
              <w:rPr>
                <w:sz w:val="20"/>
                <w:szCs w:val="20"/>
              </w:rPr>
              <w:t>РИР/18-2023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72ED0270" w14:textId="267CC56F" w:rsidR="00C9559A" w:rsidRPr="00C9559A" w:rsidRDefault="00C9559A" w:rsidP="00983C76">
            <w:pPr>
              <w:spacing w:line="240" w:lineRule="auto"/>
              <w:ind w:firstLine="0"/>
              <w:jc w:val="left"/>
              <w:rPr>
                <w:sz w:val="20"/>
                <w:szCs w:val="20"/>
              </w:rPr>
            </w:pPr>
            <w:r w:rsidRPr="00C9559A">
              <w:rPr>
                <w:sz w:val="20"/>
                <w:szCs w:val="20"/>
              </w:rPr>
              <w:t>Склад готовой продукции ОАО ЛВЗ "</w:t>
            </w:r>
            <w:proofErr w:type="spellStart"/>
            <w:r w:rsidRPr="00C9559A">
              <w:rPr>
                <w:sz w:val="20"/>
                <w:szCs w:val="20"/>
              </w:rPr>
              <w:t>Глазовский</w:t>
            </w:r>
            <w:proofErr w:type="spellEnd"/>
            <w:r w:rsidRPr="00C9559A">
              <w:rPr>
                <w:sz w:val="20"/>
                <w:szCs w:val="20"/>
              </w:rPr>
              <w:t>», УР, г. Глазов, ул. 2-я Набережная, 13</w:t>
            </w:r>
          </w:p>
        </w:tc>
        <w:tc>
          <w:tcPr>
            <w:tcW w:w="206" w:type="pct"/>
            <w:tcBorders>
              <w:top w:val="single" w:sz="4" w:space="0" w:color="auto"/>
              <w:left w:val="nil"/>
              <w:bottom w:val="single" w:sz="4" w:space="0" w:color="auto"/>
              <w:right w:val="single" w:sz="4" w:space="0" w:color="auto"/>
            </w:tcBorders>
            <w:shd w:val="clear" w:color="auto" w:fill="auto"/>
            <w:vAlign w:val="center"/>
          </w:tcPr>
          <w:p w14:paraId="098385F7" w14:textId="1BAF085F" w:rsidR="00C9559A" w:rsidRPr="00C9559A" w:rsidRDefault="00C9559A" w:rsidP="00983C76">
            <w:pPr>
              <w:autoSpaceDE/>
              <w:autoSpaceDN/>
              <w:spacing w:line="240" w:lineRule="auto"/>
              <w:ind w:firstLine="0"/>
              <w:jc w:val="left"/>
              <w:rPr>
                <w:sz w:val="20"/>
                <w:szCs w:val="20"/>
              </w:rPr>
            </w:pPr>
            <w:r w:rsidRPr="00C9559A">
              <w:rPr>
                <w:sz w:val="20"/>
                <w:szCs w:val="20"/>
              </w:rPr>
              <w:t>30.01.2023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15B71133" w14:textId="24E0DE35"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Механик ОАО ЛВЗ «</w:t>
            </w:r>
            <w:proofErr w:type="spellStart"/>
            <w:r w:rsidRPr="00C9559A">
              <w:rPr>
                <w:sz w:val="20"/>
                <w:szCs w:val="20"/>
                <w:shd w:val="clear" w:color="auto" w:fill="FFFFFF"/>
              </w:rPr>
              <w:t>Глазовский</w:t>
            </w:r>
            <w:proofErr w:type="spellEnd"/>
            <w:r w:rsidRPr="00C9559A">
              <w:rPr>
                <w:sz w:val="20"/>
                <w:szCs w:val="20"/>
                <w:shd w:val="clear" w:color="auto" w:fill="FFFFFF"/>
              </w:rPr>
              <w:t>» Галкин А.В.</w:t>
            </w:r>
          </w:p>
        </w:tc>
        <w:tc>
          <w:tcPr>
            <w:tcW w:w="204" w:type="pct"/>
            <w:tcBorders>
              <w:top w:val="single" w:sz="4" w:space="0" w:color="auto"/>
              <w:left w:val="nil"/>
              <w:bottom w:val="single" w:sz="4" w:space="0" w:color="auto"/>
              <w:right w:val="single" w:sz="4" w:space="0" w:color="auto"/>
            </w:tcBorders>
            <w:shd w:val="clear" w:color="auto" w:fill="auto"/>
            <w:vAlign w:val="center"/>
          </w:tcPr>
          <w:p w14:paraId="2B1B9B69" w14:textId="61B96BD9" w:rsidR="00C9559A" w:rsidRPr="00C9559A" w:rsidRDefault="00C9559A" w:rsidP="00983C76">
            <w:pPr>
              <w:autoSpaceDE/>
              <w:autoSpaceDN/>
              <w:spacing w:line="240" w:lineRule="auto"/>
              <w:ind w:firstLine="0"/>
              <w:jc w:val="left"/>
              <w:rPr>
                <w:sz w:val="20"/>
                <w:szCs w:val="20"/>
              </w:rPr>
            </w:pPr>
            <w:r w:rsidRPr="00C9559A">
              <w:rPr>
                <w:sz w:val="20"/>
                <w:szCs w:val="20"/>
              </w:rPr>
              <w:t>22.08.2024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5D25C25D" w14:textId="216B4072" w:rsidR="00C9559A" w:rsidRPr="00C9559A" w:rsidRDefault="00C9559A" w:rsidP="00983C76">
            <w:pPr>
              <w:autoSpaceDE/>
              <w:autoSpaceDN/>
              <w:spacing w:line="240" w:lineRule="auto"/>
              <w:ind w:firstLine="0"/>
              <w:jc w:val="center"/>
              <w:rPr>
                <w:sz w:val="20"/>
                <w:szCs w:val="20"/>
              </w:rPr>
            </w:pPr>
            <w:r w:rsidRPr="00C9559A">
              <w:rPr>
                <w:sz w:val="20"/>
                <w:szCs w:val="20"/>
              </w:rPr>
              <w:t>0,091</w:t>
            </w:r>
          </w:p>
        </w:tc>
        <w:tc>
          <w:tcPr>
            <w:tcW w:w="244" w:type="pct"/>
            <w:tcBorders>
              <w:top w:val="single" w:sz="4" w:space="0" w:color="auto"/>
              <w:left w:val="nil"/>
              <w:bottom w:val="single" w:sz="4" w:space="0" w:color="auto"/>
              <w:right w:val="single" w:sz="4" w:space="0" w:color="auto"/>
            </w:tcBorders>
            <w:shd w:val="clear" w:color="auto" w:fill="auto"/>
            <w:vAlign w:val="center"/>
          </w:tcPr>
          <w:p w14:paraId="0C9E64F9" w14:textId="2A941C5F" w:rsidR="00C9559A" w:rsidRPr="00C9559A" w:rsidRDefault="00C9559A" w:rsidP="00983C76">
            <w:pPr>
              <w:autoSpaceDE/>
              <w:autoSpaceDN/>
              <w:spacing w:line="240" w:lineRule="auto"/>
              <w:ind w:firstLine="0"/>
              <w:jc w:val="center"/>
              <w:rPr>
                <w:sz w:val="20"/>
                <w:szCs w:val="20"/>
              </w:rPr>
            </w:pPr>
            <w:r w:rsidRPr="00C9559A">
              <w:rPr>
                <w:sz w:val="20"/>
                <w:szCs w:val="20"/>
              </w:rPr>
              <w:t>0,226</w:t>
            </w:r>
          </w:p>
        </w:tc>
        <w:tc>
          <w:tcPr>
            <w:tcW w:w="311" w:type="pct"/>
            <w:tcBorders>
              <w:top w:val="single" w:sz="4" w:space="0" w:color="auto"/>
              <w:left w:val="nil"/>
              <w:bottom w:val="single" w:sz="4" w:space="0" w:color="auto"/>
              <w:right w:val="single" w:sz="4" w:space="0" w:color="auto"/>
            </w:tcBorders>
            <w:shd w:val="clear" w:color="auto" w:fill="auto"/>
            <w:vAlign w:val="center"/>
          </w:tcPr>
          <w:p w14:paraId="3394493F" w14:textId="0F1142E1"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5ACAD6D8" w14:textId="77777777" w:rsidR="00C9559A" w:rsidRPr="00C9559A" w:rsidRDefault="00C9559A" w:rsidP="00983C76">
            <w:pPr>
              <w:widowControl w:val="0"/>
              <w:spacing w:line="240" w:lineRule="auto"/>
              <w:ind w:firstLine="0"/>
              <w:jc w:val="left"/>
            </w:pPr>
          </w:p>
        </w:tc>
        <w:tc>
          <w:tcPr>
            <w:tcW w:w="311" w:type="pct"/>
            <w:vAlign w:val="center"/>
          </w:tcPr>
          <w:p w14:paraId="32A0F7F5" w14:textId="77777777" w:rsidR="00C9559A" w:rsidRPr="00C9559A" w:rsidRDefault="00C9559A" w:rsidP="00983C76">
            <w:pPr>
              <w:widowControl w:val="0"/>
              <w:spacing w:line="240" w:lineRule="auto"/>
              <w:ind w:firstLine="0"/>
              <w:jc w:val="left"/>
            </w:pPr>
          </w:p>
        </w:tc>
        <w:tc>
          <w:tcPr>
            <w:tcW w:w="311" w:type="pct"/>
            <w:vAlign w:val="center"/>
          </w:tcPr>
          <w:p w14:paraId="64554386" w14:textId="77777777" w:rsidR="00C9559A" w:rsidRPr="00C9559A" w:rsidRDefault="00C9559A" w:rsidP="00983C76">
            <w:pPr>
              <w:widowControl w:val="0"/>
              <w:spacing w:line="240" w:lineRule="auto"/>
              <w:ind w:firstLine="0"/>
              <w:jc w:val="left"/>
            </w:pPr>
          </w:p>
        </w:tc>
        <w:tc>
          <w:tcPr>
            <w:tcW w:w="311" w:type="pct"/>
            <w:vAlign w:val="center"/>
          </w:tcPr>
          <w:p w14:paraId="360C5D7F" w14:textId="77777777" w:rsidR="00C9559A" w:rsidRPr="00C9559A" w:rsidRDefault="00C9559A" w:rsidP="00983C76">
            <w:pPr>
              <w:widowControl w:val="0"/>
              <w:spacing w:line="240" w:lineRule="auto"/>
              <w:ind w:firstLine="0"/>
              <w:jc w:val="left"/>
            </w:pPr>
          </w:p>
        </w:tc>
        <w:tc>
          <w:tcPr>
            <w:tcW w:w="311" w:type="pct"/>
            <w:vAlign w:val="center"/>
          </w:tcPr>
          <w:p w14:paraId="136BA79B" w14:textId="77777777" w:rsidR="00C9559A" w:rsidRPr="00C9559A" w:rsidRDefault="00C9559A" w:rsidP="00983C76">
            <w:pPr>
              <w:widowControl w:val="0"/>
              <w:spacing w:line="240" w:lineRule="auto"/>
              <w:ind w:firstLine="0"/>
              <w:jc w:val="left"/>
            </w:pPr>
          </w:p>
        </w:tc>
        <w:tc>
          <w:tcPr>
            <w:tcW w:w="311" w:type="pct"/>
            <w:vAlign w:val="center"/>
          </w:tcPr>
          <w:p w14:paraId="2409B050" w14:textId="77777777" w:rsidR="00C9559A" w:rsidRPr="00C9559A" w:rsidRDefault="00C9559A" w:rsidP="00983C76">
            <w:pPr>
              <w:widowControl w:val="0"/>
              <w:spacing w:line="240" w:lineRule="auto"/>
              <w:ind w:firstLine="0"/>
              <w:jc w:val="left"/>
            </w:pPr>
          </w:p>
        </w:tc>
        <w:tc>
          <w:tcPr>
            <w:tcW w:w="311" w:type="pct"/>
            <w:vAlign w:val="center"/>
          </w:tcPr>
          <w:p w14:paraId="22BDC016" w14:textId="77777777" w:rsidR="00C9559A" w:rsidRPr="00C9559A" w:rsidRDefault="00C9559A" w:rsidP="00983C76">
            <w:pPr>
              <w:widowControl w:val="0"/>
              <w:spacing w:line="240" w:lineRule="auto"/>
              <w:ind w:firstLine="0"/>
              <w:jc w:val="left"/>
            </w:pPr>
          </w:p>
        </w:tc>
      </w:tr>
      <w:tr w:rsidR="00C9559A" w:rsidRPr="00C9559A" w14:paraId="73B51336"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FF9F31" w14:textId="243F6777"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63</w:t>
            </w:r>
          </w:p>
        </w:tc>
        <w:tc>
          <w:tcPr>
            <w:tcW w:w="179" w:type="pct"/>
            <w:tcBorders>
              <w:top w:val="single" w:sz="4" w:space="0" w:color="auto"/>
              <w:left w:val="nil"/>
              <w:bottom w:val="single" w:sz="4" w:space="0" w:color="auto"/>
              <w:right w:val="single" w:sz="4" w:space="0" w:color="auto"/>
            </w:tcBorders>
            <w:shd w:val="clear" w:color="auto" w:fill="auto"/>
            <w:vAlign w:val="center"/>
          </w:tcPr>
          <w:p w14:paraId="5F8B13A9" w14:textId="2F70FCC6" w:rsidR="00C9559A" w:rsidRPr="00C9559A" w:rsidRDefault="00C9559A" w:rsidP="00983C76">
            <w:pPr>
              <w:autoSpaceDE/>
              <w:autoSpaceDN/>
              <w:spacing w:line="240" w:lineRule="auto"/>
              <w:ind w:firstLine="0"/>
              <w:jc w:val="left"/>
              <w:rPr>
                <w:sz w:val="20"/>
                <w:szCs w:val="20"/>
              </w:rPr>
            </w:pPr>
            <w:r w:rsidRPr="00C9559A">
              <w:rPr>
                <w:sz w:val="20"/>
                <w:szCs w:val="20"/>
              </w:rPr>
              <w:t>РИР/23-2023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757E13C8" w14:textId="1C9E08C8" w:rsidR="00C9559A" w:rsidRPr="00C9559A" w:rsidRDefault="00C9559A" w:rsidP="00983C76">
            <w:pPr>
              <w:spacing w:line="240" w:lineRule="auto"/>
              <w:ind w:firstLine="0"/>
              <w:jc w:val="left"/>
              <w:rPr>
                <w:sz w:val="20"/>
                <w:szCs w:val="20"/>
              </w:rPr>
            </w:pPr>
            <w:r w:rsidRPr="00C9559A">
              <w:rPr>
                <w:sz w:val="20"/>
                <w:szCs w:val="20"/>
              </w:rPr>
              <w:t>Жилой дом, УР, г. Глазов</w:t>
            </w:r>
            <w:proofErr w:type="gramStart"/>
            <w:r w:rsidRPr="00C9559A">
              <w:rPr>
                <w:sz w:val="20"/>
                <w:szCs w:val="20"/>
              </w:rPr>
              <w:t>.</w:t>
            </w:r>
            <w:proofErr w:type="gramEnd"/>
            <w:r w:rsidRPr="00C9559A">
              <w:rPr>
                <w:sz w:val="20"/>
                <w:szCs w:val="20"/>
              </w:rPr>
              <w:t xml:space="preserve"> </w:t>
            </w:r>
            <w:proofErr w:type="gramStart"/>
            <w:r w:rsidRPr="00C9559A">
              <w:rPr>
                <w:sz w:val="20"/>
                <w:szCs w:val="20"/>
              </w:rPr>
              <w:t>у</w:t>
            </w:r>
            <w:proofErr w:type="gramEnd"/>
            <w:r w:rsidRPr="00C9559A">
              <w:rPr>
                <w:sz w:val="20"/>
                <w:szCs w:val="20"/>
              </w:rPr>
              <w:t>л. Гоголя, 30</w:t>
            </w:r>
          </w:p>
        </w:tc>
        <w:tc>
          <w:tcPr>
            <w:tcW w:w="206" w:type="pct"/>
            <w:tcBorders>
              <w:top w:val="single" w:sz="4" w:space="0" w:color="auto"/>
              <w:left w:val="nil"/>
              <w:bottom w:val="single" w:sz="4" w:space="0" w:color="auto"/>
              <w:right w:val="single" w:sz="4" w:space="0" w:color="auto"/>
            </w:tcBorders>
            <w:shd w:val="clear" w:color="auto" w:fill="auto"/>
            <w:vAlign w:val="center"/>
          </w:tcPr>
          <w:p w14:paraId="00C9D440" w14:textId="75C393C1" w:rsidR="00C9559A" w:rsidRPr="00C9559A" w:rsidRDefault="00C9559A" w:rsidP="00983C76">
            <w:pPr>
              <w:autoSpaceDE/>
              <w:autoSpaceDN/>
              <w:spacing w:line="240" w:lineRule="auto"/>
              <w:ind w:firstLine="0"/>
              <w:jc w:val="left"/>
              <w:rPr>
                <w:sz w:val="20"/>
                <w:szCs w:val="20"/>
              </w:rPr>
            </w:pPr>
            <w:r w:rsidRPr="00C9559A">
              <w:rPr>
                <w:sz w:val="20"/>
                <w:szCs w:val="20"/>
              </w:rPr>
              <w:t>07.03.2023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59E040A3" w14:textId="6B084EAB"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Навроцкий Владимир Викторович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0B1C9F8F" w14:textId="38BEE431" w:rsidR="00C9559A" w:rsidRPr="00C9559A" w:rsidRDefault="00C9559A" w:rsidP="00983C76">
            <w:pPr>
              <w:autoSpaceDE/>
              <w:autoSpaceDN/>
              <w:spacing w:line="240" w:lineRule="auto"/>
              <w:ind w:firstLine="0"/>
              <w:jc w:val="left"/>
              <w:rPr>
                <w:sz w:val="20"/>
                <w:szCs w:val="20"/>
              </w:rPr>
            </w:pPr>
            <w:r w:rsidRPr="00C9559A">
              <w:rPr>
                <w:sz w:val="20"/>
                <w:szCs w:val="20"/>
              </w:rPr>
              <w:t>27.09.2024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6421F6EE" w14:textId="0E44FF33" w:rsidR="00C9559A" w:rsidRPr="00C9559A" w:rsidRDefault="00C9559A" w:rsidP="00983C76">
            <w:pPr>
              <w:autoSpaceDE/>
              <w:autoSpaceDN/>
              <w:spacing w:line="240" w:lineRule="auto"/>
              <w:ind w:firstLine="0"/>
              <w:jc w:val="center"/>
              <w:rPr>
                <w:sz w:val="20"/>
                <w:szCs w:val="20"/>
              </w:rPr>
            </w:pPr>
            <w:r w:rsidRPr="00C9559A">
              <w:rPr>
                <w:sz w:val="20"/>
                <w:szCs w:val="20"/>
              </w:rPr>
              <w:t>0,031</w:t>
            </w:r>
          </w:p>
        </w:tc>
        <w:tc>
          <w:tcPr>
            <w:tcW w:w="244" w:type="pct"/>
            <w:tcBorders>
              <w:top w:val="single" w:sz="4" w:space="0" w:color="auto"/>
              <w:left w:val="nil"/>
              <w:bottom w:val="single" w:sz="4" w:space="0" w:color="auto"/>
              <w:right w:val="single" w:sz="4" w:space="0" w:color="auto"/>
            </w:tcBorders>
            <w:shd w:val="clear" w:color="auto" w:fill="auto"/>
            <w:vAlign w:val="center"/>
          </w:tcPr>
          <w:p w14:paraId="060AFB54" w14:textId="07FF0160" w:rsidR="00C9559A" w:rsidRPr="00C9559A" w:rsidRDefault="00C9559A" w:rsidP="00983C76">
            <w:pPr>
              <w:autoSpaceDE/>
              <w:autoSpaceDN/>
              <w:spacing w:line="240" w:lineRule="auto"/>
              <w:ind w:firstLine="0"/>
              <w:jc w:val="center"/>
              <w:rPr>
                <w:sz w:val="20"/>
                <w:szCs w:val="20"/>
              </w:rPr>
            </w:pPr>
            <w:r w:rsidRPr="00C9559A">
              <w:rPr>
                <w:sz w:val="20"/>
                <w:szCs w:val="20"/>
              </w:rPr>
              <w:t>0,077</w:t>
            </w:r>
          </w:p>
        </w:tc>
        <w:tc>
          <w:tcPr>
            <w:tcW w:w="311" w:type="pct"/>
            <w:tcBorders>
              <w:top w:val="single" w:sz="4" w:space="0" w:color="auto"/>
              <w:left w:val="nil"/>
              <w:bottom w:val="single" w:sz="4" w:space="0" w:color="auto"/>
              <w:right w:val="single" w:sz="4" w:space="0" w:color="auto"/>
            </w:tcBorders>
            <w:shd w:val="clear" w:color="auto" w:fill="auto"/>
            <w:vAlign w:val="center"/>
          </w:tcPr>
          <w:p w14:paraId="6E588A72" w14:textId="5CE47C0A"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55C43BD0" w14:textId="77777777" w:rsidR="00C9559A" w:rsidRPr="00C9559A" w:rsidRDefault="00C9559A" w:rsidP="00983C76">
            <w:pPr>
              <w:widowControl w:val="0"/>
              <w:spacing w:line="240" w:lineRule="auto"/>
              <w:ind w:firstLine="0"/>
              <w:jc w:val="left"/>
            </w:pPr>
          </w:p>
        </w:tc>
        <w:tc>
          <w:tcPr>
            <w:tcW w:w="311" w:type="pct"/>
            <w:vAlign w:val="center"/>
          </w:tcPr>
          <w:p w14:paraId="643772E7" w14:textId="77777777" w:rsidR="00C9559A" w:rsidRPr="00C9559A" w:rsidRDefault="00C9559A" w:rsidP="00983C76">
            <w:pPr>
              <w:widowControl w:val="0"/>
              <w:spacing w:line="240" w:lineRule="auto"/>
              <w:ind w:firstLine="0"/>
              <w:jc w:val="left"/>
            </w:pPr>
          </w:p>
        </w:tc>
        <w:tc>
          <w:tcPr>
            <w:tcW w:w="311" w:type="pct"/>
            <w:vAlign w:val="center"/>
          </w:tcPr>
          <w:p w14:paraId="3E3FE7AD" w14:textId="77777777" w:rsidR="00C9559A" w:rsidRPr="00C9559A" w:rsidRDefault="00C9559A" w:rsidP="00983C76">
            <w:pPr>
              <w:widowControl w:val="0"/>
              <w:spacing w:line="240" w:lineRule="auto"/>
              <w:ind w:firstLine="0"/>
              <w:jc w:val="left"/>
            </w:pPr>
          </w:p>
        </w:tc>
        <w:tc>
          <w:tcPr>
            <w:tcW w:w="311" w:type="pct"/>
            <w:vAlign w:val="center"/>
          </w:tcPr>
          <w:p w14:paraId="34A7B6EF" w14:textId="77777777" w:rsidR="00C9559A" w:rsidRPr="00C9559A" w:rsidRDefault="00C9559A" w:rsidP="00983C76">
            <w:pPr>
              <w:widowControl w:val="0"/>
              <w:spacing w:line="240" w:lineRule="auto"/>
              <w:ind w:firstLine="0"/>
              <w:jc w:val="left"/>
            </w:pPr>
          </w:p>
        </w:tc>
        <w:tc>
          <w:tcPr>
            <w:tcW w:w="311" w:type="pct"/>
            <w:vAlign w:val="center"/>
          </w:tcPr>
          <w:p w14:paraId="2121B58F" w14:textId="77777777" w:rsidR="00C9559A" w:rsidRPr="00C9559A" w:rsidRDefault="00C9559A" w:rsidP="00983C76">
            <w:pPr>
              <w:widowControl w:val="0"/>
              <w:spacing w:line="240" w:lineRule="auto"/>
              <w:ind w:firstLine="0"/>
              <w:jc w:val="left"/>
            </w:pPr>
          </w:p>
        </w:tc>
        <w:tc>
          <w:tcPr>
            <w:tcW w:w="311" w:type="pct"/>
            <w:vAlign w:val="center"/>
          </w:tcPr>
          <w:p w14:paraId="253EF469" w14:textId="77777777" w:rsidR="00C9559A" w:rsidRPr="00C9559A" w:rsidRDefault="00C9559A" w:rsidP="00983C76">
            <w:pPr>
              <w:widowControl w:val="0"/>
              <w:spacing w:line="240" w:lineRule="auto"/>
              <w:ind w:firstLine="0"/>
              <w:jc w:val="left"/>
            </w:pPr>
          </w:p>
        </w:tc>
        <w:tc>
          <w:tcPr>
            <w:tcW w:w="311" w:type="pct"/>
            <w:vAlign w:val="center"/>
          </w:tcPr>
          <w:p w14:paraId="7B33223A" w14:textId="77777777" w:rsidR="00C9559A" w:rsidRPr="00C9559A" w:rsidRDefault="00C9559A" w:rsidP="00983C76">
            <w:pPr>
              <w:widowControl w:val="0"/>
              <w:spacing w:line="240" w:lineRule="auto"/>
              <w:ind w:firstLine="0"/>
              <w:jc w:val="left"/>
            </w:pPr>
          </w:p>
        </w:tc>
      </w:tr>
      <w:tr w:rsidR="00C9559A" w:rsidRPr="00C9559A" w14:paraId="0FE3C946"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AF0079" w14:textId="4477865E"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64</w:t>
            </w:r>
          </w:p>
        </w:tc>
        <w:tc>
          <w:tcPr>
            <w:tcW w:w="179" w:type="pct"/>
            <w:tcBorders>
              <w:top w:val="single" w:sz="4" w:space="0" w:color="auto"/>
              <w:left w:val="nil"/>
              <w:bottom w:val="single" w:sz="4" w:space="0" w:color="auto"/>
              <w:right w:val="single" w:sz="4" w:space="0" w:color="auto"/>
            </w:tcBorders>
            <w:shd w:val="clear" w:color="auto" w:fill="auto"/>
            <w:vAlign w:val="center"/>
          </w:tcPr>
          <w:p w14:paraId="48B1CD31" w14:textId="386A8BDB" w:rsidR="00C9559A" w:rsidRPr="00C9559A" w:rsidRDefault="00C9559A" w:rsidP="00983C76">
            <w:pPr>
              <w:autoSpaceDE/>
              <w:autoSpaceDN/>
              <w:spacing w:line="240" w:lineRule="auto"/>
              <w:ind w:firstLine="0"/>
              <w:jc w:val="left"/>
              <w:rPr>
                <w:sz w:val="20"/>
                <w:szCs w:val="20"/>
              </w:rPr>
            </w:pPr>
            <w:r w:rsidRPr="00C9559A">
              <w:rPr>
                <w:sz w:val="20"/>
                <w:szCs w:val="20"/>
              </w:rPr>
              <w:t>ТУ № 24-2023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6819A338" w14:textId="6A8423E0" w:rsidR="00C9559A" w:rsidRPr="00C9559A" w:rsidRDefault="00C9559A" w:rsidP="00983C76">
            <w:pPr>
              <w:spacing w:line="240" w:lineRule="auto"/>
              <w:ind w:firstLine="0"/>
              <w:jc w:val="left"/>
              <w:rPr>
                <w:sz w:val="20"/>
                <w:szCs w:val="20"/>
              </w:rPr>
            </w:pPr>
            <w:r w:rsidRPr="00C9559A">
              <w:rPr>
                <w:sz w:val="20"/>
                <w:szCs w:val="20"/>
              </w:rPr>
              <w:t xml:space="preserve">Спутник технологического </w:t>
            </w:r>
            <w:proofErr w:type="spellStart"/>
            <w:r w:rsidRPr="00C9559A">
              <w:rPr>
                <w:sz w:val="20"/>
                <w:szCs w:val="20"/>
              </w:rPr>
              <w:t>тр</w:t>
            </w:r>
            <w:proofErr w:type="spellEnd"/>
            <w:r w:rsidRPr="00C9559A">
              <w:rPr>
                <w:sz w:val="20"/>
                <w:szCs w:val="20"/>
              </w:rPr>
              <w:t xml:space="preserve">-да корпуса 728 АО ЧМЗ, УР, </w:t>
            </w:r>
            <w:proofErr w:type="spellStart"/>
            <w:r w:rsidRPr="00C9559A">
              <w:rPr>
                <w:sz w:val="20"/>
                <w:szCs w:val="20"/>
              </w:rPr>
              <w:t>г</w:t>
            </w:r>
            <w:proofErr w:type="gramStart"/>
            <w:r w:rsidRPr="00C9559A">
              <w:rPr>
                <w:sz w:val="20"/>
                <w:szCs w:val="20"/>
              </w:rPr>
              <w:t>.Г</w:t>
            </w:r>
            <w:proofErr w:type="gramEnd"/>
            <w:r w:rsidRPr="00C9559A">
              <w:rPr>
                <w:sz w:val="20"/>
                <w:szCs w:val="20"/>
              </w:rPr>
              <w:t>лазов</w:t>
            </w:r>
            <w:proofErr w:type="spellEnd"/>
            <w:r w:rsidRPr="00C9559A">
              <w:rPr>
                <w:sz w:val="20"/>
                <w:szCs w:val="20"/>
              </w:rPr>
              <w:t>, ул. Белова, 7</w:t>
            </w:r>
          </w:p>
        </w:tc>
        <w:tc>
          <w:tcPr>
            <w:tcW w:w="206" w:type="pct"/>
            <w:tcBorders>
              <w:top w:val="single" w:sz="4" w:space="0" w:color="auto"/>
              <w:left w:val="nil"/>
              <w:bottom w:val="single" w:sz="4" w:space="0" w:color="auto"/>
              <w:right w:val="single" w:sz="4" w:space="0" w:color="auto"/>
            </w:tcBorders>
            <w:shd w:val="clear" w:color="auto" w:fill="auto"/>
            <w:vAlign w:val="center"/>
          </w:tcPr>
          <w:p w14:paraId="3A97940E" w14:textId="6A6147FA" w:rsidR="00C9559A" w:rsidRPr="00C9559A" w:rsidRDefault="00C9559A" w:rsidP="00983C76">
            <w:pPr>
              <w:autoSpaceDE/>
              <w:autoSpaceDN/>
              <w:spacing w:line="240" w:lineRule="auto"/>
              <w:ind w:firstLine="0"/>
              <w:jc w:val="left"/>
              <w:rPr>
                <w:sz w:val="20"/>
                <w:szCs w:val="20"/>
              </w:rPr>
            </w:pPr>
            <w:r w:rsidRPr="00C9559A">
              <w:rPr>
                <w:sz w:val="20"/>
                <w:szCs w:val="20"/>
              </w:rPr>
              <w:t>01.03.2023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31132879" w14:textId="77777777" w:rsidR="00C9559A" w:rsidRPr="00C9559A" w:rsidRDefault="00C9559A" w:rsidP="00C80809">
            <w:pPr>
              <w:autoSpaceDE/>
              <w:autoSpaceDN/>
              <w:spacing w:line="240" w:lineRule="auto"/>
              <w:ind w:firstLine="0"/>
              <w:jc w:val="left"/>
              <w:rPr>
                <w:sz w:val="20"/>
                <w:szCs w:val="20"/>
                <w:shd w:val="clear" w:color="auto" w:fill="FFFFFF"/>
              </w:rPr>
            </w:pPr>
            <w:r w:rsidRPr="00C9559A">
              <w:rPr>
                <w:sz w:val="20"/>
                <w:szCs w:val="20"/>
                <w:shd w:val="clear" w:color="auto" w:fill="FFFFFF"/>
              </w:rPr>
              <w:t>Главный энергетик АО ЧМЗ М.Е. Салтыков</w:t>
            </w:r>
          </w:p>
          <w:p w14:paraId="6417A876" w14:textId="77777777" w:rsidR="00C9559A" w:rsidRPr="00C9559A" w:rsidRDefault="00C9559A" w:rsidP="00983C76">
            <w:pPr>
              <w:autoSpaceDE/>
              <w:autoSpaceDN/>
              <w:spacing w:line="240" w:lineRule="auto"/>
              <w:ind w:firstLine="0"/>
              <w:jc w:val="left"/>
              <w:rPr>
                <w:sz w:val="20"/>
                <w:szCs w:val="20"/>
                <w:shd w:val="clear" w:color="auto" w:fill="FFFFFF"/>
              </w:rPr>
            </w:pPr>
          </w:p>
        </w:tc>
        <w:tc>
          <w:tcPr>
            <w:tcW w:w="204" w:type="pct"/>
            <w:tcBorders>
              <w:top w:val="single" w:sz="4" w:space="0" w:color="auto"/>
              <w:left w:val="nil"/>
              <w:bottom w:val="single" w:sz="4" w:space="0" w:color="auto"/>
              <w:right w:val="single" w:sz="4" w:space="0" w:color="auto"/>
            </w:tcBorders>
            <w:shd w:val="clear" w:color="auto" w:fill="auto"/>
            <w:vAlign w:val="center"/>
          </w:tcPr>
          <w:p w14:paraId="7AA6ACBA" w14:textId="47047DF4" w:rsidR="00C9559A" w:rsidRPr="00C9559A" w:rsidRDefault="00C9559A" w:rsidP="00983C76">
            <w:pPr>
              <w:autoSpaceDE/>
              <w:autoSpaceDN/>
              <w:spacing w:line="240" w:lineRule="auto"/>
              <w:ind w:firstLine="0"/>
              <w:jc w:val="left"/>
              <w:rPr>
                <w:sz w:val="20"/>
                <w:szCs w:val="20"/>
              </w:rPr>
            </w:pPr>
            <w:r w:rsidRPr="00C9559A">
              <w:rPr>
                <w:sz w:val="20"/>
                <w:szCs w:val="20"/>
              </w:rPr>
              <w:t>01.03.2026</w:t>
            </w:r>
          </w:p>
        </w:tc>
        <w:tc>
          <w:tcPr>
            <w:tcW w:w="255" w:type="pct"/>
            <w:tcBorders>
              <w:top w:val="single" w:sz="4" w:space="0" w:color="auto"/>
              <w:left w:val="nil"/>
              <w:bottom w:val="single" w:sz="4" w:space="0" w:color="auto"/>
              <w:right w:val="single" w:sz="4" w:space="0" w:color="auto"/>
            </w:tcBorders>
            <w:shd w:val="clear" w:color="auto" w:fill="auto"/>
            <w:vAlign w:val="center"/>
          </w:tcPr>
          <w:p w14:paraId="673D510E" w14:textId="1260C4DF" w:rsidR="00C9559A" w:rsidRPr="00C9559A" w:rsidRDefault="00C9559A" w:rsidP="00983C76">
            <w:pPr>
              <w:autoSpaceDE/>
              <w:autoSpaceDN/>
              <w:spacing w:line="240" w:lineRule="auto"/>
              <w:ind w:firstLine="0"/>
              <w:jc w:val="center"/>
              <w:rPr>
                <w:sz w:val="20"/>
                <w:szCs w:val="20"/>
              </w:rPr>
            </w:pPr>
            <w:r w:rsidRPr="00C9559A">
              <w:rPr>
                <w:sz w:val="20"/>
                <w:szCs w:val="20"/>
              </w:rPr>
              <w:t>0,101</w:t>
            </w:r>
          </w:p>
        </w:tc>
        <w:tc>
          <w:tcPr>
            <w:tcW w:w="244" w:type="pct"/>
            <w:tcBorders>
              <w:top w:val="single" w:sz="4" w:space="0" w:color="auto"/>
              <w:left w:val="nil"/>
              <w:bottom w:val="single" w:sz="4" w:space="0" w:color="auto"/>
              <w:right w:val="single" w:sz="4" w:space="0" w:color="auto"/>
            </w:tcBorders>
            <w:shd w:val="clear" w:color="auto" w:fill="auto"/>
            <w:vAlign w:val="center"/>
          </w:tcPr>
          <w:p w14:paraId="365B7F19" w14:textId="256D6093" w:rsidR="00C9559A" w:rsidRPr="00C9559A" w:rsidRDefault="00C9559A" w:rsidP="00983C76">
            <w:pPr>
              <w:autoSpaceDE/>
              <w:autoSpaceDN/>
              <w:spacing w:line="240" w:lineRule="auto"/>
              <w:ind w:firstLine="0"/>
              <w:jc w:val="center"/>
              <w:rPr>
                <w:sz w:val="20"/>
                <w:szCs w:val="20"/>
              </w:rPr>
            </w:pPr>
            <w:r w:rsidRPr="00C9559A">
              <w:rPr>
                <w:sz w:val="20"/>
                <w:szCs w:val="20"/>
              </w:rPr>
              <w:t>0,251</w:t>
            </w:r>
          </w:p>
        </w:tc>
        <w:tc>
          <w:tcPr>
            <w:tcW w:w="311" w:type="pct"/>
            <w:tcBorders>
              <w:top w:val="single" w:sz="4" w:space="0" w:color="auto"/>
              <w:left w:val="nil"/>
              <w:bottom w:val="single" w:sz="4" w:space="0" w:color="auto"/>
              <w:right w:val="single" w:sz="4" w:space="0" w:color="auto"/>
            </w:tcBorders>
            <w:shd w:val="clear" w:color="auto" w:fill="auto"/>
            <w:vAlign w:val="center"/>
          </w:tcPr>
          <w:p w14:paraId="6F27A2F8" w14:textId="701EBEC4"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5EA3E978" w14:textId="77777777" w:rsidR="00C9559A" w:rsidRPr="00C9559A" w:rsidRDefault="00C9559A" w:rsidP="00983C76">
            <w:pPr>
              <w:widowControl w:val="0"/>
              <w:spacing w:line="240" w:lineRule="auto"/>
              <w:ind w:firstLine="0"/>
              <w:jc w:val="left"/>
            </w:pPr>
          </w:p>
        </w:tc>
        <w:tc>
          <w:tcPr>
            <w:tcW w:w="311" w:type="pct"/>
            <w:vAlign w:val="center"/>
          </w:tcPr>
          <w:p w14:paraId="514097A7" w14:textId="77777777" w:rsidR="00C9559A" w:rsidRPr="00C9559A" w:rsidRDefault="00C9559A" w:rsidP="00983C76">
            <w:pPr>
              <w:widowControl w:val="0"/>
              <w:spacing w:line="240" w:lineRule="auto"/>
              <w:ind w:firstLine="0"/>
              <w:jc w:val="left"/>
            </w:pPr>
          </w:p>
        </w:tc>
        <w:tc>
          <w:tcPr>
            <w:tcW w:w="311" w:type="pct"/>
            <w:vAlign w:val="center"/>
          </w:tcPr>
          <w:p w14:paraId="3606D38F" w14:textId="77777777" w:rsidR="00C9559A" w:rsidRPr="00C9559A" w:rsidRDefault="00C9559A" w:rsidP="00983C76">
            <w:pPr>
              <w:widowControl w:val="0"/>
              <w:spacing w:line="240" w:lineRule="auto"/>
              <w:ind w:firstLine="0"/>
              <w:jc w:val="left"/>
            </w:pPr>
          </w:p>
        </w:tc>
        <w:tc>
          <w:tcPr>
            <w:tcW w:w="311" w:type="pct"/>
            <w:vAlign w:val="center"/>
          </w:tcPr>
          <w:p w14:paraId="3EEEF263" w14:textId="77777777" w:rsidR="00C9559A" w:rsidRPr="00C9559A" w:rsidRDefault="00C9559A" w:rsidP="00983C76">
            <w:pPr>
              <w:widowControl w:val="0"/>
              <w:spacing w:line="240" w:lineRule="auto"/>
              <w:ind w:firstLine="0"/>
              <w:jc w:val="left"/>
            </w:pPr>
          </w:p>
        </w:tc>
        <w:tc>
          <w:tcPr>
            <w:tcW w:w="311" w:type="pct"/>
            <w:vAlign w:val="center"/>
          </w:tcPr>
          <w:p w14:paraId="6FD586D8" w14:textId="77777777" w:rsidR="00C9559A" w:rsidRPr="00C9559A" w:rsidRDefault="00C9559A" w:rsidP="00983C76">
            <w:pPr>
              <w:widowControl w:val="0"/>
              <w:spacing w:line="240" w:lineRule="auto"/>
              <w:ind w:firstLine="0"/>
              <w:jc w:val="left"/>
            </w:pPr>
          </w:p>
        </w:tc>
        <w:tc>
          <w:tcPr>
            <w:tcW w:w="311" w:type="pct"/>
            <w:vAlign w:val="center"/>
          </w:tcPr>
          <w:p w14:paraId="6DA3063A" w14:textId="77777777" w:rsidR="00C9559A" w:rsidRPr="00C9559A" w:rsidRDefault="00C9559A" w:rsidP="00983C76">
            <w:pPr>
              <w:widowControl w:val="0"/>
              <w:spacing w:line="240" w:lineRule="auto"/>
              <w:ind w:firstLine="0"/>
              <w:jc w:val="left"/>
            </w:pPr>
          </w:p>
        </w:tc>
        <w:tc>
          <w:tcPr>
            <w:tcW w:w="311" w:type="pct"/>
            <w:vAlign w:val="center"/>
          </w:tcPr>
          <w:p w14:paraId="2232BF5B" w14:textId="77777777" w:rsidR="00C9559A" w:rsidRPr="00C9559A" w:rsidRDefault="00C9559A" w:rsidP="00983C76">
            <w:pPr>
              <w:widowControl w:val="0"/>
              <w:spacing w:line="240" w:lineRule="auto"/>
              <w:ind w:firstLine="0"/>
              <w:jc w:val="left"/>
            </w:pPr>
          </w:p>
        </w:tc>
      </w:tr>
      <w:tr w:rsidR="00C9559A" w:rsidRPr="00C9559A" w14:paraId="6BB84848"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AD3349" w14:textId="66895D76"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65</w:t>
            </w:r>
          </w:p>
        </w:tc>
        <w:tc>
          <w:tcPr>
            <w:tcW w:w="179" w:type="pct"/>
            <w:tcBorders>
              <w:top w:val="single" w:sz="4" w:space="0" w:color="auto"/>
              <w:left w:val="nil"/>
              <w:bottom w:val="single" w:sz="4" w:space="0" w:color="auto"/>
              <w:right w:val="single" w:sz="4" w:space="0" w:color="auto"/>
            </w:tcBorders>
            <w:shd w:val="clear" w:color="auto" w:fill="auto"/>
            <w:vAlign w:val="center"/>
          </w:tcPr>
          <w:p w14:paraId="7F953B7A" w14:textId="3ED3663D" w:rsidR="00C9559A" w:rsidRPr="00C9559A" w:rsidRDefault="00C9559A" w:rsidP="00983C76">
            <w:pPr>
              <w:autoSpaceDE/>
              <w:autoSpaceDN/>
              <w:spacing w:line="240" w:lineRule="auto"/>
              <w:ind w:firstLine="0"/>
              <w:jc w:val="left"/>
              <w:rPr>
                <w:sz w:val="20"/>
                <w:szCs w:val="20"/>
              </w:rPr>
            </w:pPr>
            <w:r w:rsidRPr="00C9559A">
              <w:rPr>
                <w:sz w:val="20"/>
                <w:szCs w:val="20"/>
              </w:rPr>
              <w:t>РИР/31-2023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4F05FAFD" w14:textId="77777777" w:rsidR="00C9559A" w:rsidRPr="00C9559A" w:rsidRDefault="00C9559A" w:rsidP="00C80809">
            <w:pPr>
              <w:spacing w:line="240" w:lineRule="auto"/>
              <w:ind w:firstLine="0"/>
              <w:jc w:val="left"/>
              <w:rPr>
                <w:sz w:val="20"/>
                <w:szCs w:val="20"/>
              </w:rPr>
            </w:pPr>
            <w:r w:rsidRPr="00C9559A">
              <w:rPr>
                <w:sz w:val="20"/>
                <w:szCs w:val="20"/>
              </w:rPr>
              <w:t>АБК ЗЖБК, УР, г. Глазов, ул. Глинки, 2</w:t>
            </w:r>
          </w:p>
          <w:p w14:paraId="1B17ADDC" w14:textId="77777777" w:rsidR="00C9559A" w:rsidRPr="00C9559A" w:rsidRDefault="00C9559A" w:rsidP="00983C76">
            <w:pPr>
              <w:spacing w:line="240" w:lineRule="auto"/>
              <w:ind w:firstLine="0"/>
              <w:jc w:val="left"/>
              <w:rPr>
                <w:sz w:val="20"/>
                <w:szCs w:val="20"/>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7675922E" w14:textId="337AAB08" w:rsidR="00C9559A" w:rsidRPr="00C9559A" w:rsidRDefault="00C9559A" w:rsidP="00983C76">
            <w:pPr>
              <w:autoSpaceDE/>
              <w:autoSpaceDN/>
              <w:spacing w:line="240" w:lineRule="auto"/>
              <w:ind w:firstLine="0"/>
              <w:jc w:val="left"/>
              <w:rPr>
                <w:sz w:val="20"/>
                <w:szCs w:val="20"/>
              </w:rPr>
            </w:pPr>
            <w:r w:rsidRPr="00C9559A">
              <w:rPr>
                <w:sz w:val="20"/>
                <w:szCs w:val="20"/>
              </w:rPr>
              <w:t>30</w:t>
            </w:r>
            <w:r w:rsidRPr="00C9559A">
              <w:rPr>
                <w:sz w:val="20"/>
                <w:szCs w:val="20"/>
                <w:lang w:val="ro-RO"/>
              </w:rPr>
              <w:t>.</w:t>
            </w:r>
            <w:r w:rsidRPr="00C9559A">
              <w:rPr>
                <w:sz w:val="20"/>
                <w:szCs w:val="20"/>
              </w:rPr>
              <w:t>03</w:t>
            </w:r>
            <w:r w:rsidRPr="00C9559A">
              <w:rPr>
                <w:sz w:val="20"/>
                <w:szCs w:val="20"/>
                <w:lang w:val="ro-RO"/>
              </w:rPr>
              <w:t>.202</w:t>
            </w:r>
            <w:r w:rsidRPr="00C9559A">
              <w:rPr>
                <w:sz w:val="20"/>
                <w:szCs w:val="20"/>
              </w:rPr>
              <w:t>3</w:t>
            </w:r>
          </w:p>
        </w:tc>
        <w:tc>
          <w:tcPr>
            <w:tcW w:w="559" w:type="pct"/>
            <w:tcBorders>
              <w:top w:val="single" w:sz="4" w:space="0" w:color="auto"/>
              <w:left w:val="nil"/>
              <w:bottom w:val="single" w:sz="4" w:space="0" w:color="auto"/>
              <w:right w:val="single" w:sz="4" w:space="0" w:color="auto"/>
            </w:tcBorders>
            <w:shd w:val="clear" w:color="auto" w:fill="auto"/>
            <w:vAlign w:val="center"/>
          </w:tcPr>
          <w:p w14:paraId="1775F6EF" w14:textId="040013B3" w:rsidR="00C9559A" w:rsidRPr="00C9559A" w:rsidRDefault="00C9559A" w:rsidP="00983C76">
            <w:pPr>
              <w:autoSpaceDE/>
              <w:autoSpaceDN/>
              <w:spacing w:line="240" w:lineRule="auto"/>
              <w:ind w:firstLine="0"/>
              <w:jc w:val="left"/>
              <w:rPr>
                <w:sz w:val="20"/>
                <w:szCs w:val="20"/>
                <w:shd w:val="clear" w:color="auto" w:fill="FFFFFF"/>
              </w:rPr>
            </w:pPr>
            <w:proofErr w:type="spellStart"/>
            <w:r w:rsidRPr="00C9559A">
              <w:rPr>
                <w:sz w:val="20"/>
                <w:szCs w:val="20"/>
                <w:shd w:val="clear" w:color="auto" w:fill="FFFFFF"/>
              </w:rPr>
              <w:t>Сырчин</w:t>
            </w:r>
            <w:proofErr w:type="spellEnd"/>
            <w:r w:rsidRPr="00C9559A">
              <w:rPr>
                <w:sz w:val="20"/>
                <w:szCs w:val="20"/>
                <w:shd w:val="clear" w:color="auto" w:fill="FFFFFF"/>
              </w:rPr>
              <w:t xml:space="preserve"> Александр Вениаминович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238EEAFE" w14:textId="12005993" w:rsidR="00C9559A" w:rsidRPr="00C9559A" w:rsidRDefault="00C9559A" w:rsidP="00983C76">
            <w:pPr>
              <w:autoSpaceDE/>
              <w:autoSpaceDN/>
              <w:spacing w:line="240" w:lineRule="auto"/>
              <w:ind w:firstLine="0"/>
              <w:jc w:val="left"/>
              <w:rPr>
                <w:sz w:val="20"/>
                <w:szCs w:val="20"/>
              </w:rPr>
            </w:pPr>
            <w:r w:rsidRPr="00C9559A">
              <w:rPr>
                <w:sz w:val="20"/>
                <w:szCs w:val="20"/>
              </w:rPr>
              <w:t>25.10.2024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3CD9E6A5" w14:textId="327921F0" w:rsidR="00C9559A" w:rsidRPr="00C9559A" w:rsidRDefault="00C9559A" w:rsidP="00983C76">
            <w:pPr>
              <w:autoSpaceDE/>
              <w:autoSpaceDN/>
              <w:spacing w:line="240" w:lineRule="auto"/>
              <w:ind w:firstLine="0"/>
              <w:jc w:val="center"/>
              <w:rPr>
                <w:sz w:val="20"/>
                <w:szCs w:val="20"/>
              </w:rPr>
            </w:pPr>
            <w:r w:rsidRPr="00C9559A">
              <w:rPr>
                <w:sz w:val="20"/>
                <w:szCs w:val="20"/>
              </w:rPr>
              <w:t>0,115</w:t>
            </w:r>
          </w:p>
        </w:tc>
        <w:tc>
          <w:tcPr>
            <w:tcW w:w="244" w:type="pct"/>
            <w:tcBorders>
              <w:top w:val="single" w:sz="4" w:space="0" w:color="auto"/>
              <w:left w:val="nil"/>
              <w:bottom w:val="single" w:sz="4" w:space="0" w:color="auto"/>
              <w:right w:val="single" w:sz="4" w:space="0" w:color="auto"/>
            </w:tcBorders>
            <w:shd w:val="clear" w:color="auto" w:fill="auto"/>
            <w:vAlign w:val="center"/>
          </w:tcPr>
          <w:p w14:paraId="0E720FA7" w14:textId="6C17BD3D" w:rsidR="00C9559A" w:rsidRPr="00C9559A" w:rsidRDefault="00C9559A" w:rsidP="00983C76">
            <w:pPr>
              <w:autoSpaceDE/>
              <w:autoSpaceDN/>
              <w:spacing w:line="240" w:lineRule="auto"/>
              <w:ind w:firstLine="0"/>
              <w:jc w:val="center"/>
              <w:rPr>
                <w:sz w:val="20"/>
                <w:szCs w:val="20"/>
              </w:rPr>
            </w:pPr>
            <w:r w:rsidRPr="00C9559A">
              <w:rPr>
                <w:sz w:val="20"/>
                <w:szCs w:val="20"/>
              </w:rPr>
              <w:t>0,286</w:t>
            </w:r>
          </w:p>
        </w:tc>
        <w:tc>
          <w:tcPr>
            <w:tcW w:w="311" w:type="pct"/>
            <w:tcBorders>
              <w:top w:val="single" w:sz="4" w:space="0" w:color="auto"/>
              <w:left w:val="nil"/>
              <w:bottom w:val="single" w:sz="4" w:space="0" w:color="auto"/>
              <w:right w:val="single" w:sz="4" w:space="0" w:color="auto"/>
            </w:tcBorders>
            <w:shd w:val="clear" w:color="auto" w:fill="auto"/>
            <w:vAlign w:val="center"/>
          </w:tcPr>
          <w:p w14:paraId="48CF26A0" w14:textId="65C3D12F"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4E09A15D" w14:textId="77777777" w:rsidR="00C9559A" w:rsidRPr="00C9559A" w:rsidRDefault="00C9559A" w:rsidP="00983C76">
            <w:pPr>
              <w:widowControl w:val="0"/>
              <w:spacing w:line="240" w:lineRule="auto"/>
              <w:ind w:firstLine="0"/>
              <w:jc w:val="left"/>
            </w:pPr>
          </w:p>
        </w:tc>
        <w:tc>
          <w:tcPr>
            <w:tcW w:w="311" w:type="pct"/>
            <w:vAlign w:val="center"/>
          </w:tcPr>
          <w:p w14:paraId="6280536F" w14:textId="77777777" w:rsidR="00C9559A" w:rsidRPr="00C9559A" w:rsidRDefault="00C9559A" w:rsidP="00983C76">
            <w:pPr>
              <w:widowControl w:val="0"/>
              <w:spacing w:line="240" w:lineRule="auto"/>
              <w:ind w:firstLine="0"/>
              <w:jc w:val="left"/>
            </w:pPr>
          </w:p>
        </w:tc>
        <w:tc>
          <w:tcPr>
            <w:tcW w:w="311" w:type="pct"/>
            <w:vAlign w:val="center"/>
          </w:tcPr>
          <w:p w14:paraId="700DC3AE" w14:textId="77777777" w:rsidR="00C9559A" w:rsidRPr="00C9559A" w:rsidRDefault="00C9559A" w:rsidP="00983C76">
            <w:pPr>
              <w:widowControl w:val="0"/>
              <w:spacing w:line="240" w:lineRule="auto"/>
              <w:ind w:firstLine="0"/>
              <w:jc w:val="left"/>
            </w:pPr>
          </w:p>
        </w:tc>
        <w:tc>
          <w:tcPr>
            <w:tcW w:w="311" w:type="pct"/>
            <w:vAlign w:val="center"/>
          </w:tcPr>
          <w:p w14:paraId="5B18DBCD" w14:textId="77777777" w:rsidR="00C9559A" w:rsidRPr="00C9559A" w:rsidRDefault="00C9559A" w:rsidP="00983C76">
            <w:pPr>
              <w:widowControl w:val="0"/>
              <w:spacing w:line="240" w:lineRule="auto"/>
              <w:ind w:firstLine="0"/>
              <w:jc w:val="left"/>
            </w:pPr>
          </w:p>
        </w:tc>
        <w:tc>
          <w:tcPr>
            <w:tcW w:w="311" w:type="pct"/>
            <w:vAlign w:val="center"/>
          </w:tcPr>
          <w:p w14:paraId="63B52F65" w14:textId="77777777" w:rsidR="00C9559A" w:rsidRPr="00C9559A" w:rsidRDefault="00C9559A" w:rsidP="00983C76">
            <w:pPr>
              <w:widowControl w:val="0"/>
              <w:spacing w:line="240" w:lineRule="auto"/>
              <w:ind w:firstLine="0"/>
              <w:jc w:val="left"/>
            </w:pPr>
          </w:p>
        </w:tc>
        <w:tc>
          <w:tcPr>
            <w:tcW w:w="311" w:type="pct"/>
            <w:vAlign w:val="center"/>
          </w:tcPr>
          <w:p w14:paraId="38E8336C" w14:textId="77777777" w:rsidR="00C9559A" w:rsidRPr="00C9559A" w:rsidRDefault="00C9559A" w:rsidP="00983C76">
            <w:pPr>
              <w:widowControl w:val="0"/>
              <w:spacing w:line="240" w:lineRule="auto"/>
              <w:ind w:firstLine="0"/>
              <w:jc w:val="left"/>
            </w:pPr>
          </w:p>
        </w:tc>
        <w:tc>
          <w:tcPr>
            <w:tcW w:w="311" w:type="pct"/>
            <w:vAlign w:val="center"/>
          </w:tcPr>
          <w:p w14:paraId="3F098822" w14:textId="77777777" w:rsidR="00C9559A" w:rsidRPr="00C9559A" w:rsidRDefault="00C9559A" w:rsidP="00983C76">
            <w:pPr>
              <w:widowControl w:val="0"/>
              <w:spacing w:line="240" w:lineRule="auto"/>
              <w:ind w:firstLine="0"/>
              <w:jc w:val="left"/>
            </w:pPr>
          </w:p>
        </w:tc>
      </w:tr>
      <w:tr w:rsidR="00C9559A" w:rsidRPr="00C9559A" w14:paraId="0DCDD97F"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422265" w14:textId="243CD403"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66</w:t>
            </w:r>
          </w:p>
        </w:tc>
        <w:tc>
          <w:tcPr>
            <w:tcW w:w="179" w:type="pct"/>
            <w:tcBorders>
              <w:top w:val="single" w:sz="4" w:space="0" w:color="auto"/>
              <w:left w:val="nil"/>
              <w:bottom w:val="single" w:sz="4" w:space="0" w:color="auto"/>
              <w:right w:val="single" w:sz="4" w:space="0" w:color="auto"/>
            </w:tcBorders>
            <w:shd w:val="clear" w:color="auto" w:fill="auto"/>
            <w:vAlign w:val="center"/>
          </w:tcPr>
          <w:p w14:paraId="612E2CA5" w14:textId="4C9E4C0F" w:rsidR="00C9559A" w:rsidRPr="00C9559A" w:rsidRDefault="00C9559A" w:rsidP="00983C76">
            <w:pPr>
              <w:autoSpaceDE/>
              <w:autoSpaceDN/>
              <w:spacing w:line="240" w:lineRule="auto"/>
              <w:ind w:firstLine="0"/>
              <w:jc w:val="left"/>
              <w:rPr>
                <w:sz w:val="20"/>
                <w:szCs w:val="20"/>
              </w:rPr>
            </w:pPr>
            <w:r w:rsidRPr="00C9559A">
              <w:rPr>
                <w:sz w:val="20"/>
                <w:szCs w:val="20"/>
              </w:rPr>
              <w:t>РИР/40-2023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6FD8B489" w14:textId="77777777" w:rsidR="00C9559A" w:rsidRPr="00C9559A" w:rsidRDefault="00C9559A" w:rsidP="00C80809">
            <w:pPr>
              <w:spacing w:line="240" w:lineRule="auto"/>
              <w:ind w:firstLine="0"/>
              <w:jc w:val="left"/>
              <w:rPr>
                <w:sz w:val="20"/>
                <w:szCs w:val="20"/>
              </w:rPr>
            </w:pPr>
            <w:r w:rsidRPr="00C9559A">
              <w:rPr>
                <w:sz w:val="20"/>
                <w:szCs w:val="20"/>
              </w:rPr>
              <w:t xml:space="preserve">Жилой дом, УР, </w:t>
            </w:r>
            <w:proofErr w:type="spellStart"/>
            <w:r w:rsidRPr="00C9559A">
              <w:rPr>
                <w:sz w:val="20"/>
                <w:szCs w:val="20"/>
              </w:rPr>
              <w:t>г</w:t>
            </w:r>
            <w:proofErr w:type="gramStart"/>
            <w:r w:rsidRPr="00C9559A">
              <w:rPr>
                <w:sz w:val="20"/>
                <w:szCs w:val="20"/>
              </w:rPr>
              <w:t>.Г</w:t>
            </w:r>
            <w:proofErr w:type="gramEnd"/>
            <w:r w:rsidRPr="00C9559A">
              <w:rPr>
                <w:sz w:val="20"/>
                <w:szCs w:val="20"/>
              </w:rPr>
              <w:t>лазов</w:t>
            </w:r>
            <w:proofErr w:type="spellEnd"/>
            <w:r w:rsidRPr="00C9559A">
              <w:rPr>
                <w:sz w:val="20"/>
                <w:szCs w:val="20"/>
              </w:rPr>
              <w:t xml:space="preserve">, </w:t>
            </w:r>
          </w:p>
          <w:p w14:paraId="4373995F" w14:textId="6792EAD9" w:rsidR="00C9559A" w:rsidRPr="00C9559A" w:rsidRDefault="00C9559A" w:rsidP="00983C76">
            <w:pPr>
              <w:spacing w:line="240" w:lineRule="auto"/>
              <w:ind w:firstLine="0"/>
              <w:jc w:val="left"/>
              <w:rPr>
                <w:sz w:val="20"/>
                <w:szCs w:val="20"/>
              </w:rPr>
            </w:pPr>
            <w:r w:rsidRPr="00C9559A">
              <w:rPr>
                <w:sz w:val="20"/>
                <w:szCs w:val="20"/>
              </w:rPr>
              <w:t>ул. Полевая, д. 4</w:t>
            </w:r>
          </w:p>
        </w:tc>
        <w:tc>
          <w:tcPr>
            <w:tcW w:w="206" w:type="pct"/>
            <w:tcBorders>
              <w:top w:val="single" w:sz="4" w:space="0" w:color="auto"/>
              <w:left w:val="nil"/>
              <w:bottom w:val="single" w:sz="4" w:space="0" w:color="auto"/>
              <w:right w:val="single" w:sz="4" w:space="0" w:color="auto"/>
            </w:tcBorders>
            <w:shd w:val="clear" w:color="auto" w:fill="auto"/>
            <w:vAlign w:val="center"/>
          </w:tcPr>
          <w:p w14:paraId="44CFB83D" w14:textId="0A486313" w:rsidR="00C9559A" w:rsidRPr="00C9559A" w:rsidRDefault="00C9559A" w:rsidP="00983C76">
            <w:pPr>
              <w:autoSpaceDE/>
              <w:autoSpaceDN/>
              <w:spacing w:line="240" w:lineRule="auto"/>
              <w:ind w:firstLine="0"/>
              <w:jc w:val="left"/>
              <w:rPr>
                <w:sz w:val="20"/>
                <w:szCs w:val="20"/>
              </w:rPr>
            </w:pPr>
            <w:r w:rsidRPr="00C9559A">
              <w:rPr>
                <w:sz w:val="20"/>
                <w:szCs w:val="20"/>
              </w:rPr>
              <w:t>03.04.2023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6FDBD71F" w14:textId="160D7405" w:rsidR="00C9559A" w:rsidRPr="00C9559A" w:rsidRDefault="00C9559A" w:rsidP="00983C76">
            <w:pPr>
              <w:autoSpaceDE/>
              <w:autoSpaceDN/>
              <w:spacing w:line="240" w:lineRule="auto"/>
              <w:ind w:firstLine="0"/>
              <w:jc w:val="left"/>
              <w:rPr>
                <w:sz w:val="20"/>
                <w:szCs w:val="20"/>
                <w:shd w:val="clear" w:color="auto" w:fill="FFFFFF"/>
              </w:rPr>
            </w:pPr>
            <w:proofErr w:type="spellStart"/>
            <w:r w:rsidRPr="00C9559A">
              <w:rPr>
                <w:bCs/>
                <w:sz w:val="20"/>
                <w:szCs w:val="20"/>
                <w:shd w:val="clear" w:color="auto" w:fill="FFFFFF"/>
                <w:lang w:val="en-GB"/>
              </w:rPr>
              <w:t>Веселкова</w:t>
            </w:r>
            <w:proofErr w:type="spellEnd"/>
            <w:r w:rsidRPr="00C9559A">
              <w:rPr>
                <w:bCs/>
                <w:sz w:val="20"/>
                <w:szCs w:val="20"/>
                <w:shd w:val="clear" w:color="auto" w:fill="FFFFFF"/>
                <w:lang w:val="en-GB"/>
              </w:rPr>
              <w:t xml:space="preserve"> </w:t>
            </w:r>
            <w:proofErr w:type="spellStart"/>
            <w:r w:rsidRPr="00C9559A">
              <w:rPr>
                <w:bCs/>
                <w:sz w:val="20"/>
                <w:szCs w:val="20"/>
                <w:shd w:val="clear" w:color="auto" w:fill="FFFFFF"/>
                <w:lang w:val="en-GB"/>
              </w:rPr>
              <w:t>Евдокия</w:t>
            </w:r>
            <w:proofErr w:type="spellEnd"/>
            <w:r w:rsidRPr="00C9559A">
              <w:rPr>
                <w:bCs/>
                <w:sz w:val="20"/>
                <w:szCs w:val="20"/>
                <w:shd w:val="clear" w:color="auto" w:fill="FFFFFF"/>
                <w:lang w:val="en-GB"/>
              </w:rPr>
              <w:t xml:space="preserve"> </w:t>
            </w:r>
            <w:proofErr w:type="spellStart"/>
            <w:r w:rsidRPr="00C9559A">
              <w:rPr>
                <w:bCs/>
                <w:sz w:val="20"/>
                <w:szCs w:val="20"/>
                <w:shd w:val="clear" w:color="auto" w:fill="FFFFFF"/>
                <w:lang w:val="en-GB"/>
              </w:rPr>
              <w:t>Борисовна</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5FD8ADBB" w14:textId="1D28AC6D" w:rsidR="00C9559A" w:rsidRPr="00C9559A" w:rsidRDefault="00C9559A" w:rsidP="00983C76">
            <w:pPr>
              <w:autoSpaceDE/>
              <w:autoSpaceDN/>
              <w:spacing w:line="240" w:lineRule="auto"/>
              <w:ind w:firstLine="0"/>
              <w:jc w:val="left"/>
              <w:rPr>
                <w:sz w:val="20"/>
                <w:szCs w:val="20"/>
              </w:rPr>
            </w:pPr>
            <w:r w:rsidRPr="00C9559A">
              <w:rPr>
                <w:sz w:val="20"/>
                <w:szCs w:val="20"/>
              </w:rPr>
              <w:t>25.10.2024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168DC750" w14:textId="3C6B8573" w:rsidR="00C9559A" w:rsidRPr="00C9559A" w:rsidRDefault="00C9559A" w:rsidP="00983C76">
            <w:pPr>
              <w:autoSpaceDE/>
              <w:autoSpaceDN/>
              <w:spacing w:line="240" w:lineRule="auto"/>
              <w:ind w:firstLine="0"/>
              <w:jc w:val="center"/>
              <w:rPr>
                <w:sz w:val="20"/>
                <w:szCs w:val="20"/>
              </w:rPr>
            </w:pPr>
            <w:r w:rsidRPr="00C9559A">
              <w:rPr>
                <w:sz w:val="20"/>
                <w:szCs w:val="20"/>
              </w:rPr>
              <w:t>0,005</w:t>
            </w:r>
          </w:p>
        </w:tc>
        <w:tc>
          <w:tcPr>
            <w:tcW w:w="244" w:type="pct"/>
            <w:tcBorders>
              <w:top w:val="single" w:sz="4" w:space="0" w:color="auto"/>
              <w:left w:val="nil"/>
              <w:bottom w:val="single" w:sz="4" w:space="0" w:color="auto"/>
              <w:right w:val="single" w:sz="4" w:space="0" w:color="auto"/>
            </w:tcBorders>
            <w:shd w:val="clear" w:color="auto" w:fill="auto"/>
            <w:vAlign w:val="center"/>
          </w:tcPr>
          <w:p w14:paraId="5823FC83" w14:textId="03EB5AEE" w:rsidR="00C9559A" w:rsidRPr="00C9559A" w:rsidRDefault="00C9559A" w:rsidP="00983C76">
            <w:pPr>
              <w:autoSpaceDE/>
              <w:autoSpaceDN/>
              <w:spacing w:line="240" w:lineRule="auto"/>
              <w:ind w:firstLine="0"/>
              <w:jc w:val="center"/>
              <w:rPr>
                <w:sz w:val="20"/>
                <w:szCs w:val="20"/>
              </w:rPr>
            </w:pPr>
            <w:r w:rsidRPr="00C9559A">
              <w:rPr>
                <w:sz w:val="20"/>
                <w:szCs w:val="20"/>
              </w:rPr>
              <w:t>0,012</w:t>
            </w:r>
          </w:p>
        </w:tc>
        <w:tc>
          <w:tcPr>
            <w:tcW w:w="311" w:type="pct"/>
            <w:tcBorders>
              <w:top w:val="single" w:sz="4" w:space="0" w:color="auto"/>
              <w:left w:val="nil"/>
              <w:bottom w:val="single" w:sz="4" w:space="0" w:color="auto"/>
              <w:right w:val="single" w:sz="4" w:space="0" w:color="auto"/>
            </w:tcBorders>
            <w:shd w:val="clear" w:color="auto" w:fill="auto"/>
            <w:vAlign w:val="center"/>
          </w:tcPr>
          <w:p w14:paraId="779B0D1F" w14:textId="770C213E"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12534ECF" w14:textId="77777777" w:rsidR="00C9559A" w:rsidRPr="00C9559A" w:rsidRDefault="00C9559A" w:rsidP="00983C76">
            <w:pPr>
              <w:widowControl w:val="0"/>
              <w:spacing w:line="240" w:lineRule="auto"/>
              <w:ind w:firstLine="0"/>
              <w:jc w:val="left"/>
            </w:pPr>
          </w:p>
        </w:tc>
        <w:tc>
          <w:tcPr>
            <w:tcW w:w="311" w:type="pct"/>
            <w:vAlign w:val="center"/>
          </w:tcPr>
          <w:p w14:paraId="21030815" w14:textId="77777777" w:rsidR="00C9559A" w:rsidRPr="00C9559A" w:rsidRDefault="00C9559A" w:rsidP="00983C76">
            <w:pPr>
              <w:widowControl w:val="0"/>
              <w:spacing w:line="240" w:lineRule="auto"/>
              <w:ind w:firstLine="0"/>
              <w:jc w:val="left"/>
            </w:pPr>
          </w:p>
        </w:tc>
        <w:tc>
          <w:tcPr>
            <w:tcW w:w="311" w:type="pct"/>
            <w:vAlign w:val="center"/>
          </w:tcPr>
          <w:p w14:paraId="0C59DFE7" w14:textId="77777777" w:rsidR="00C9559A" w:rsidRPr="00C9559A" w:rsidRDefault="00C9559A" w:rsidP="00983C76">
            <w:pPr>
              <w:widowControl w:val="0"/>
              <w:spacing w:line="240" w:lineRule="auto"/>
              <w:ind w:firstLine="0"/>
              <w:jc w:val="left"/>
            </w:pPr>
          </w:p>
        </w:tc>
        <w:tc>
          <w:tcPr>
            <w:tcW w:w="311" w:type="pct"/>
            <w:vAlign w:val="center"/>
          </w:tcPr>
          <w:p w14:paraId="6EEF6553" w14:textId="77777777" w:rsidR="00C9559A" w:rsidRPr="00C9559A" w:rsidRDefault="00C9559A" w:rsidP="00983C76">
            <w:pPr>
              <w:widowControl w:val="0"/>
              <w:spacing w:line="240" w:lineRule="auto"/>
              <w:ind w:firstLine="0"/>
              <w:jc w:val="left"/>
            </w:pPr>
          </w:p>
        </w:tc>
        <w:tc>
          <w:tcPr>
            <w:tcW w:w="311" w:type="pct"/>
            <w:vAlign w:val="center"/>
          </w:tcPr>
          <w:p w14:paraId="710F1B22" w14:textId="77777777" w:rsidR="00C9559A" w:rsidRPr="00C9559A" w:rsidRDefault="00C9559A" w:rsidP="00983C76">
            <w:pPr>
              <w:widowControl w:val="0"/>
              <w:spacing w:line="240" w:lineRule="auto"/>
              <w:ind w:firstLine="0"/>
              <w:jc w:val="left"/>
            </w:pPr>
          </w:p>
        </w:tc>
        <w:tc>
          <w:tcPr>
            <w:tcW w:w="311" w:type="pct"/>
            <w:vAlign w:val="center"/>
          </w:tcPr>
          <w:p w14:paraId="6B90DC76" w14:textId="77777777" w:rsidR="00C9559A" w:rsidRPr="00C9559A" w:rsidRDefault="00C9559A" w:rsidP="00983C76">
            <w:pPr>
              <w:widowControl w:val="0"/>
              <w:spacing w:line="240" w:lineRule="auto"/>
              <w:ind w:firstLine="0"/>
              <w:jc w:val="left"/>
            </w:pPr>
          </w:p>
        </w:tc>
        <w:tc>
          <w:tcPr>
            <w:tcW w:w="311" w:type="pct"/>
            <w:vAlign w:val="center"/>
          </w:tcPr>
          <w:p w14:paraId="2F669779" w14:textId="77777777" w:rsidR="00C9559A" w:rsidRPr="00C9559A" w:rsidRDefault="00C9559A" w:rsidP="00983C76">
            <w:pPr>
              <w:widowControl w:val="0"/>
              <w:spacing w:line="240" w:lineRule="auto"/>
              <w:ind w:firstLine="0"/>
              <w:jc w:val="left"/>
            </w:pPr>
          </w:p>
        </w:tc>
      </w:tr>
      <w:tr w:rsidR="00C9559A" w:rsidRPr="00C9559A" w14:paraId="3BE9442B"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1D9D21" w14:textId="27643DFD"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67</w:t>
            </w:r>
          </w:p>
        </w:tc>
        <w:tc>
          <w:tcPr>
            <w:tcW w:w="179" w:type="pct"/>
            <w:tcBorders>
              <w:top w:val="single" w:sz="4" w:space="0" w:color="auto"/>
              <w:left w:val="nil"/>
              <w:bottom w:val="single" w:sz="4" w:space="0" w:color="auto"/>
              <w:right w:val="single" w:sz="4" w:space="0" w:color="auto"/>
            </w:tcBorders>
            <w:shd w:val="clear" w:color="auto" w:fill="auto"/>
            <w:vAlign w:val="center"/>
          </w:tcPr>
          <w:p w14:paraId="6421B31C" w14:textId="4BAACD21" w:rsidR="00C9559A" w:rsidRPr="00C9559A" w:rsidRDefault="00C9559A" w:rsidP="00983C76">
            <w:pPr>
              <w:autoSpaceDE/>
              <w:autoSpaceDN/>
              <w:spacing w:line="240" w:lineRule="auto"/>
              <w:ind w:firstLine="0"/>
              <w:jc w:val="left"/>
              <w:rPr>
                <w:sz w:val="20"/>
                <w:szCs w:val="20"/>
              </w:rPr>
            </w:pPr>
            <w:r w:rsidRPr="00C9559A">
              <w:rPr>
                <w:sz w:val="20"/>
                <w:szCs w:val="20"/>
              </w:rPr>
              <w:t>РИР/43-2023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7BE114E1" w14:textId="728C49FF" w:rsidR="00C9559A" w:rsidRPr="00C9559A" w:rsidRDefault="00C9559A" w:rsidP="00983C76">
            <w:pPr>
              <w:spacing w:line="240" w:lineRule="auto"/>
              <w:ind w:firstLine="0"/>
              <w:jc w:val="left"/>
              <w:rPr>
                <w:sz w:val="20"/>
                <w:szCs w:val="20"/>
              </w:rPr>
            </w:pPr>
            <w:r w:rsidRPr="00C9559A">
              <w:rPr>
                <w:sz w:val="20"/>
                <w:szCs w:val="20"/>
              </w:rPr>
              <w:t>Кафе, УР, г. Глазов, ул. К. Маркса, стр. 4</w:t>
            </w:r>
          </w:p>
        </w:tc>
        <w:tc>
          <w:tcPr>
            <w:tcW w:w="206" w:type="pct"/>
            <w:tcBorders>
              <w:top w:val="single" w:sz="4" w:space="0" w:color="auto"/>
              <w:left w:val="nil"/>
              <w:bottom w:val="single" w:sz="4" w:space="0" w:color="auto"/>
              <w:right w:val="single" w:sz="4" w:space="0" w:color="auto"/>
            </w:tcBorders>
            <w:shd w:val="clear" w:color="auto" w:fill="auto"/>
            <w:vAlign w:val="center"/>
          </w:tcPr>
          <w:p w14:paraId="04EB0888" w14:textId="0AFFA1C4" w:rsidR="00C9559A" w:rsidRPr="00C9559A" w:rsidRDefault="00C9559A" w:rsidP="00983C76">
            <w:pPr>
              <w:autoSpaceDE/>
              <w:autoSpaceDN/>
              <w:spacing w:line="240" w:lineRule="auto"/>
              <w:ind w:firstLine="0"/>
              <w:jc w:val="left"/>
              <w:rPr>
                <w:sz w:val="20"/>
                <w:szCs w:val="20"/>
              </w:rPr>
            </w:pPr>
            <w:r w:rsidRPr="00C9559A">
              <w:rPr>
                <w:sz w:val="20"/>
                <w:szCs w:val="20"/>
              </w:rPr>
              <w:t>12.04.2023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47B30892" w14:textId="0BEDA5DC" w:rsidR="00C9559A" w:rsidRPr="00C9559A" w:rsidRDefault="00C9559A" w:rsidP="00983C76">
            <w:pPr>
              <w:autoSpaceDE/>
              <w:autoSpaceDN/>
              <w:spacing w:line="240" w:lineRule="auto"/>
              <w:ind w:firstLine="0"/>
              <w:jc w:val="left"/>
              <w:rPr>
                <w:sz w:val="20"/>
                <w:szCs w:val="20"/>
                <w:shd w:val="clear" w:color="auto" w:fill="FFFFFF"/>
              </w:rPr>
            </w:pPr>
            <w:proofErr w:type="spellStart"/>
            <w:r w:rsidRPr="00C9559A">
              <w:rPr>
                <w:sz w:val="20"/>
                <w:szCs w:val="20"/>
                <w:shd w:val="clear" w:color="auto" w:fill="FFFFFF"/>
              </w:rPr>
              <w:t>Абдушелишвили</w:t>
            </w:r>
            <w:proofErr w:type="spellEnd"/>
            <w:r w:rsidRPr="00C9559A">
              <w:rPr>
                <w:sz w:val="20"/>
                <w:szCs w:val="20"/>
                <w:shd w:val="clear" w:color="auto" w:fill="FFFFFF"/>
              </w:rPr>
              <w:t xml:space="preserve"> Нелли Евгеньевна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3A5CA799" w14:textId="3700B19A" w:rsidR="00C9559A" w:rsidRPr="00C9559A" w:rsidRDefault="00C9559A" w:rsidP="00983C76">
            <w:pPr>
              <w:autoSpaceDE/>
              <w:autoSpaceDN/>
              <w:spacing w:line="240" w:lineRule="auto"/>
              <w:ind w:firstLine="0"/>
              <w:jc w:val="left"/>
              <w:rPr>
                <w:sz w:val="20"/>
                <w:szCs w:val="20"/>
              </w:rPr>
            </w:pPr>
            <w:r w:rsidRPr="00C9559A">
              <w:rPr>
                <w:sz w:val="20"/>
                <w:szCs w:val="20"/>
              </w:rPr>
              <w:t>10.11.2024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0F967B44" w14:textId="30AA4221" w:rsidR="00C9559A" w:rsidRPr="00C9559A" w:rsidRDefault="00C9559A" w:rsidP="00983C76">
            <w:pPr>
              <w:autoSpaceDE/>
              <w:autoSpaceDN/>
              <w:spacing w:line="240" w:lineRule="auto"/>
              <w:ind w:firstLine="0"/>
              <w:jc w:val="center"/>
              <w:rPr>
                <w:sz w:val="20"/>
                <w:szCs w:val="20"/>
              </w:rPr>
            </w:pPr>
            <w:r w:rsidRPr="00C9559A">
              <w:rPr>
                <w:sz w:val="20"/>
                <w:szCs w:val="20"/>
              </w:rPr>
              <w:t>0,025</w:t>
            </w:r>
          </w:p>
        </w:tc>
        <w:tc>
          <w:tcPr>
            <w:tcW w:w="244" w:type="pct"/>
            <w:tcBorders>
              <w:top w:val="single" w:sz="4" w:space="0" w:color="auto"/>
              <w:left w:val="nil"/>
              <w:bottom w:val="single" w:sz="4" w:space="0" w:color="auto"/>
              <w:right w:val="single" w:sz="4" w:space="0" w:color="auto"/>
            </w:tcBorders>
            <w:shd w:val="clear" w:color="auto" w:fill="auto"/>
            <w:vAlign w:val="center"/>
          </w:tcPr>
          <w:p w14:paraId="1B039BA6" w14:textId="0EB7B605" w:rsidR="00C9559A" w:rsidRPr="00C9559A" w:rsidRDefault="00C9559A" w:rsidP="00983C76">
            <w:pPr>
              <w:autoSpaceDE/>
              <w:autoSpaceDN/>
              <w:spacing w:line="240" w:lineRule="auto"/>
              <w:ind w:firstLine="0"/>
              <w:jc w:val="center"/>
              <w:rPr>
                <w:sz w:val="20"/>
                <w:szCs w:val="20"/>
              </w:rPr>
            </w:pPr>
            <w:r w:rsidRPr="00C9559A">
              <w:rPr>
                <w:sz w:val="20"/>
                <w:szCs w:val="20"/>
              </w:rPr>
              <w:t>0,621</w:t>
            </w:r>
          </w:p>
        </w:tc>
        <w:tc>
          <w:tcPr>
            <w:tcW w:w="311" w:type="pct"/>
            <w:tcBorders>
              <w:top w:val="single" w:sz="4" w:space="0" w:color="auto"/>
              <w:left w:val="nil"/>
              <w:bottom w:val="single" w:sz="4" w:space="0" w:color="auto"/>
              <w:right w:val="single" w:sz="4" w:space="0" w:color="auto"/>
            </w:tcBorders>
            <w:shd w:val="clear" w:color="auto" w:fill="auto"/>
            <w:vAlign w:val="center"/>
          </w:tcPr>
          <w:p w14:paraId="7476EEC4" w14:textId="38CEA2FA"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11B2CFA4" w14:textId="77777777" w:rsidR="00C9559A" w:rsidRPr="00C9559A" w:rsidRDefault="00C9559A" w:rsidP="00983C76">
            <w:pPr>
              <w:widowControl w:val="0"/>
              <w:spacing w:line="240" w:lineRule="auto"/>
              <w:ind w:firstLine="0"/>
              <w:jc w:val="left"/>
            </w:pPr>
          </w:p>
        </w:tc>
        <w:tc>
          <w:tcPr>
            <w:tcW w:w="311" w:type="pct"/>
            <w:vAlign w:val="center"/>
          </w:tcPr>
          <w:p w14:paraId="13D47290" w14:textId="77777777" w:rsidR="00C9559A" w:rsidRPr="00C9559A" w:rsidRDefault="00C9559A" w:rsidP="00983C76">
            <w:pPr>
              <w:widowControl w:val="0"/>
              <w:spacing w:line="240" w:lineRule="auto"/>
              <w:ind w:firstLine="0"/>
              <w:jc w:val="left"/>
            </w:pPr>
          </w:p>
        </w:tc>
        <w:tc>
          <w:tcPr>
            <w:tcW w:w="311" w:type="pct"/>
            <w:vAlign w:val="center"/>
          </w:tcPr>
          <w:p w14:paraId="583BC9B0" w14:textId="77777777" w:rsidR="00C9559A" w:rsidRPr="00C9559A" w:rsidRDefault="00C9559A" w:rsidP="00983C76">
            <w:pPr>
              <w:widowControl w:val="0"/>
              <w:spacing w:line="240" w:lineRule="auto"/>
              <w:ind w:firstLine="0"/>
              <w:jc w:val="left"/>
            </w:pPr>
          </w:p>
        </w:tc>
        <w:tc>
          <w:tcPr>
            <w:tcW w:w="311" w:type="pct"/>
            <w:vAlign w:val="center"/>
          </w:tcPr>
          <w:p w14:paraId="08B55ACE" w14:textId="77777777" w:rsidR="00C9559A" w:rsidRPr="00C9559A" w:rsidRDefault="00C9559A" w:rsidP="00983C76">
            <w:pPr>
              <w:widowControl w:val="0"/>
              <w:spacing w:line="240" w:lineRule="auto"/>
              <w:ind w:firstLine="0"/>
              <w:jc w:val="left"/>
            </w:pPr>
          </w:p>
        </w:tc>
        <w:tc>
          <w:tcPr>
            <w:tcW w:w="311" w:type="pct"/>
            <w:vAlign w:val="center"/>
          </w:tcPr>
          <w:p w14:paraId="30693999" w14:textId="77777777" w:rsidR="00C9559A" w:rsidRPr="00C9559A" w:rsidRDefault="00C9559A" w:rsidP="00983C76">
            <w:pPr>
              <w:widowControl w:val="0"/>
              <w:spacing w:line="240" w:lineRule="auto"/>
              <w:ind w:firstLine="0"/>
              <w:jc w:val="left"/>
            </w:pPr>
          </w:p>
        </w:tc>
        <w:tc>
          <w:tcPr>
            <w:tcW w:w="311" w:type="pct"/>
            <w:vAlign w:val="center"/>
          </w:tcPr>
          <w:p w14:paraId="4FD3753A" w14:textId="77777777" w:rsidR="00C9559A" w:rsidRPr="00C9559A" w:rsidRDefault="00C9559A" w:rsidP="00983C76">
            <w:pPr>
              <w:widowControl w:val="0"/>
              <w:spacing w:line="240" w:lineRule="auto"/>
              <w:ind w:firstLine="0"/>
              <w:jc w:val="left"/>
            </w:pPr>
          </w:p>
        </w:tc>
        <w:tc>
          <w:tcPr>
            <w:tcW w:w="311" w:type="pct"/>
            <w:vAlign w:val="center"/>
          </w:tcPr>
          <w:p w14:paraId="7E451951" w14:textId="77777777" w:rsidR="00C9559A" w:rsidRPr="00C9559A" w:rsidRDefault="00C9559A" w:rsidP="00983C76">
            <w:pPr>
              <w:widowControl w:val="0"/>
              <w:spacing w:line="240" w:lineRule="auto"/>
              <w:ind w:firstLine="0"/>
              <w:jc w:val="left"/>
            </w:pPr>
          </w:p>
        </w:tc>
      </w:tr>
      <w:tr w:rsidR="00C9559A" w:rsidRPr="00C9559A" w14:paraId="3F60F720"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E8F651" w14:textId="6A4F1D65"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68</w:t>
            </w:r>
          </w:p>
        </w:tc>
        <w:tc>
          <w:tcPr>
            <w:tcW w:w="179" w:type="pct"/>
            <w:tcBorders>
              <w:top w:val="single" w:sz="4" w:space="0" w:color="auto"/>
              <w:left w:val="nil"/>
              <w:bottom w:val="single" w:sz="4" w:space="0" w:color="auto"/>
              <w:right w:val="single" w:sz="4" w:space="0" w:color="auto"/>
            </w:tcBorders>
            <w:shd w:val="clear" w:color="auto" w:fill="auto"/>
            <w:vAlign w:val="center"/>
          </w:tcPr>
          <w:p w14:paraId="4A3E7351" w14:textId="78279DF4" w:rsidR="00C9559A" w:rsidRPr="00C9559A" w:rsidRDefault="00C9559A" w:rsidP="00983C76">
            <w:pPr>
              <w:autoSpaceDE/>
              <w:autoSpaceDN/>
              <w:spacing w:line="240" w:lineRule="auto"/>
              <w:ind w:firstLine="0"/>
              <w:jc w:val="left"/>
              <w:rPr>
                <w:sz w:val="20"/>
                <w:szCs w:val="20"/>
              </w:rPr>
            </w:pPr>
            <w:r w:rsidRPr="00C9559A">
              <w:rPr>
                <w:sz w:val="20"/>
                <w:szCs w:val="20"/>
              </w:rPr>
              <w:t>ТУ № 56/2</w:t>
            </w:r>
          </w:p>
        </w:tc>
        <w:tc>
          <w:tcPr>
            <w:tcW w:w="764" w:type="pct"/>
            <w:tcBorders>
              <w:top w:val="single" w:sz="4" w:space="0" w:color="auto"/>
              <w:left w:val="nil"/>
              <w:bottom w:val="single" w:sz="4" w:space="0" w:color="auto"/>
              <w:right w:val="single" w:sz="4" w:space="0" w:color="auto"/>
            </w:tcBorders>
            <w:shd w:val="clear" w:color="auto" w:fill="auto"/>
            <w:vAlign w:val="center"/>
          </w:tcPr>
          <w:p w14:paraId="58DAC7DC" w14:textId="22E399EC" w:rsidR="00C9559A" w:rsidRPr="00C9559A" w:rsidRDefault="00C9559A" w:rsidP="00983C76">
            <w:pPr>
              <w:spacing w:line="240" w:lineRule="auto"/>
              <w:ind w:firstLine="0"/>
              <w:jc w:val="left"/>
              <w:rPr>
                <w:sz w:val="20"/>
                <w:szCs w:val="20"/>
              </w:rPr>
            </w:pPr>
            <w:r w:rsidRPr="00C9559A">
              <w:rPr>
                <w:sz w:val="20"/>
                <w:szCs w:val="20"/>
              </w:rPr>
              <w:t>Многоквартирный жилой дом, УР, г. Глазов, ул. Кирова, 3</w:t>
            </w:r>
          </w:p>
        </w:tc>
        <w:tc>
          <w:tcPr>
            <w:tcW w:w="206" w:type="pct"/>
            <w:tcBorders>
              <w:top w:val="single" w:sz="4" w:space="0" w:color="auto"/>
              <w:left w:val="nil"/>
              <w:bottom w:val="single" w:sz="4" w:space="0" w:color="auto"/>
              <w:right w:val="single" w:sz="4" w:space="0" w:color="auto"/>
            </w:tcBorders>
            <w:shd w:val="clear" w:color="auto" w:fill="auto"/>
            <w:vAlign w:val="center"/>
          </w:tcPr>
          <w:p w14:paraId="5C32302A" w14:textId="1094A504" w:rsidR="00C9559A" w:rsidRPr="00C9559A" w:rsidRDefault="00C9559A" w:rsidP="00983C76">
            <w:pPr>
              <w:autoSpaceDE/>
              <w:autoSpaceDN/>
              <w:spacing w:line="240" w:lineRule="auto"/>
              <w:ind w:firstLine="0"/>
              <w:jc w:val="left"/>
              <w:rPr>
                <w:sz w:val="20"/>
                <w:szCs w:val="20"/>
              </w:rPr>
            </w:pPr>
            <w:r w:rsidRPr="00C9559A">
              <w:rPr>
                <w:sz w:val="20"/>
                <w:szCs w:val="20"/>
              </w:rPr>
              <w:t>18.04.2023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318B395C" w14:textId="77777777" w:rsidR="00C9559A" w:rsidRPr="00C9559A" w:rsidRDefault="00C9559A" w:rsidP="00C80809">
            <w:pPr>
              <w:autoSpaceDE/>
              <w:autoSpaceDN/>
              <w:spacing w:line="240" w:lineRule="auto"/>
              <w:ind w:firstLine="0"/>
              <w:jc w:val="left"/>
              <w:rPr>
                <w:sz w:val="20"/>
                <w:szCs w:val="20"/>
                <w:shd w:val="clear" w:color="auto" w:fill="FFFFFF"/>
              </w:rPr>
            </w:pPr>
            <w:r w:rsidRPr="00C9559A">
              <w:rPr>
                <w:sz w:val="20"/>
                <w:szCs w:val="20"/>
                <w:shd w:val="clear" w:color="auto" w:fill="FFFFFF"/>
              </w:rPr>
              <w:t xml:space="preserve">Директор ООО "Апрель" </w:t>
            </w:r>
          </w:p>
          <w:p w14:paraId="0C6EB505" w14:textId="45244D06"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 xml:space="preserve">П.М. </w:t>
            </w:r>
            <w:proofErr w:type="spellStart"/>
            <w:r w:rsidRPr="00C9559A">
              <w:rPr>
                <w:sz w:val="20"/>
                <w:szCs w:val="20"/>
                <w:shd w:val="clear" w:color="auto" w:fill="FFFFFF"/>
              </w:rPr>
              <w:t>Высотских</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0E233AAA" w14:textId="1CABA76A" w:rsidR="00C9559A" w:rsidRPr="00C9559A" w:rsidRDefault="00C9559A" w:rsidP="00983C76">
            <w:pPr>
              <w:autoSpaceDE/>
              <w:autoSpaceDN/>
              <w:spacing w:line="240" w:lineRule="auto"/>
              <w:ind w:firstLine="0"/>
              <w:jc w:val="left"/>
              <w:rPr>
                <w:sz w:val="20"/>
                <w:szCs w:val="20"/>
              </w:rPr>
            </w:pPr>
            <w:r w:rsidRPr="00C9559A">
              <w:rPr>
                <w:sz w:val="20"/>
                <w:szCs w:val="20"/>
              </w:rPr>
              <w:t>18.04.2026</w:t>
            </w:r>
          </w:p>
        </w:tc>
        <w:tc>
          <w:tcPr>
            <w:tcW w:w="255" w:type="pct"/>
            <w:tcBorders>
              <w:top w:val="single" w:sz="4" w:space="0" w:color="auto"/>
              <w:left w:val="nil"/>
              <w:bottom w:val="single" w:sz="4" w:space="0" w:color="auto"/>
              <w:right w:val="single" w:sz="4" w:space="0" w:color="auto"/>
            </w:tcBorders>
            <w:shd w:val="clear" w:color="auto" w:fill="auto"/>
            <w:vAlign w:val="center"/>
          </w:tcPr>
          <w:p w14:paraId="788E47EC" w14:textId="004244E2" w:rsidR="00C9559A" w:rsidRPr="00C9559A" w:rsidRDefault="00C9559A" w:rsidP="00983C76">
            <w:pPr>
              <w:autoSpaceDE/>
              <w:autoSpaceDN/>
              <w:spacing w:line="240" w:lineRule="auto"/>
              <w:ind w:firstLine="0"/>
              <w:jc w:val="center"/>
              <w:rPr>
                <w:sz w:val="20"/>
                <w:szCs w:val="20"/>
              </w:rPr>
            </w:pPr>
            <w:r w:rsidRPr="00C9559A">
              <w:rPr>
                <w:sz w:val="20"/>
                <w:szCs w:val="20"/>
              </w:rPr>
              <w:t>0,819</w:t>
            </w:r>
          </w:p>
        </w:tc>
        <w:tc>
          <w:tcPr>
            <w:tcW w:w="244" w:type="pct"/>
            <w:tcBorders>
              <w:top w:val="single" w:sz="4" w:space="0" w:color="auto"/>
              <w:left w:val="nil"/>
              <w:bottom w:val="single" w:sz="4" w:space="0" w:color="auto"/>
              <w:right w:val="single" w:sz="4" w:space="0" w:color="auto"/>
            </w:tcBorders>
            <w:shd w:val="clear" w:color="auto" w:fill="auto"/>
            <w:vAlign w:val="center"/>
          </w:tcPr>
          <w:p w14:paraId="056A2379" w14:textId="09594E7F" w:rsidR="00C9559A" w:rsidRPr="00C9559A" w:rsidRDefault="00C9559A" w:rsidP="00983C76">
            <w:pPr>
              <w:autoSpaceDE/>
              <w:autoSpaceDN/>
              <w:spacing w:line="240" w:lineRule="auto"/>
              <w:ind w:firstLine="0"/>
              <w:jc w:val="center"/>
              <w:rPr>
                <w:sz w:val="20"/>
                <w:szCs w:val="20"/>
              </w:rPr>
            </w:pPr>
            <w:r w:rsidRPr="00C9559A">
              <w:rPr>
                <w:sz w:val="20"/>
                <w:szCs w:val="20"/>
              </w:rPr>
              <w:t>2,034</w:t>
            </w:r>
          </w:p>
        </w:tc>
        <w:tc>
          <w:tcPr>
            <w:tcW w:w="311" w:type="pct"/>
            <w:tcBorders>
              <w:top w:val="single" w:sz="4" w:space="0" w:color="auto"/>
              <w:left w:val="nil"/>
              <w:bottom w:val="single" w:sz="4" w:space="0" w:color="auto"/>
              <w:right w:val="single" w:sz="4" w:space="0" w:color="auto"/>
            </w:tcBorders>
            <w:shd w:val="clear" w:color="auto" w:fill="auto"/>
            <w:vAlign w:val="center"/>
          </w:tcPr>
          <w:p w14:paraId="53DF7A73" w14:textId="4225210D"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3F696F09" w14:textId="77777777" w:rsidR="00C9559A" w:rsidRPr="00C9559A" w:rsidRDefault="00C9559A" w:rsidP="00983C76">
            <w:pPr>
              <w:widowControl w:val="0"/>
              <w:spacing w:line="240" w:lineRule="auto"/>
              <w:ind w:firstLine="0"/>
              <w:jc w:val="left"/>
            </w:pPr>
          </w:p>
        </w:tc>
        <w:tc>
          <w:tcPr>
            <w:tcW w:w="311" w:type="pct"/>
            <w:vAlign w:val="center"/>
          </w:tcPr>
          <w:p w14:paraId="4AD57D44" w14:textId="77777777" w:rsidR="00C9559A" w:rsidRPr="00C9559A" w:rsidRDefault="00C9559A" w:rsidP="00983C76">
            <w:pPr>
              <w:widowControl w:val="0"/>
              <w:spacing w:line="240" w:lineRule="auto"/>
              <w:ind w:firstLine="0"/>
              <w:jc w:val="left"/>
            </w:pPr>
          </w:p>
        </w:tc>
        <w:tc>
          <w:tcPr>
            <w:tcW w:w="311" w:type="pct"/>
            <w:vAlign w:val="center"/>
          </w:tcPr>
          <w:p w14:paraId="7B33811A" w14:textId="77777777" w:rsidR="00C9559A" w:rsidRPr="00C9559A" w:rsidRDefault="00C9559A" w:rsidP="00983C76">
            <w:pPr>
              <w:widowControl w:val="0"/>
              <w:spacing w:line="240" w:lineRule="auto"/>
              <w:ind w:firstLine="0"/>
              <w:jc w:val="left"/>
            </w:pPr>
          </w:p>
        </w:tc>
        <w:tc>
          <w:tcPr>
            <w:tcW w:w="311" w:type="pct"/>
            <w:vAlign w:val="center"/>
          </w:tcPr>
          <w:p w14:paraId="01ECB5C4" w14:textId="77777777" w:rsidR="00C9559A" w:rsidRPr="00C9559A" w:rsidRDefault="00C9559A" w:rsidP="00983C76">
            <w:pPr>
              <w:widowControl w:val="0"/>
              <w:spacing w:line="240" w:lineRule="auto"/>
              <w:ind w:firstLine="0"/>
              <w:jc w:val="left"/>
            </w:pPr>
          </w:p>
        </w:tc>
        <w:tc>
          <w:tcPr>
            <w:tcW w:w="311" w:type="pct"/>
            <w:vAlign w:val="center"/>
          </w:tcPr>
          <w:p w14:paraId="7105C24B" w14:textId="77777777" w:rsidR="00C9559A" w:rsidRPr="00C9559A" w:rsidRDefault="00C9559A" w:rsidP="00983C76">
            <w:pPr>
              <w:widowControl w:val="0"/>
              <w:spacing w:line="240" w:lineRule="auto"/>
              <w:ind w:firstLine="0"/>
              <w:jc w:val="left"/>
            </w:pPr>
          </w:p>
        </w:tc>
        <w:tc>
          <w:tcPr>
            <w:tcW w:w="311" w:type="pct"/>
            <w:vAlign w:val="center"/>
          </w:tcPr>
          <w:p w14:paraId="04FBA9E5" w14:textId="77777777" w:rsidR="00C9559A" w:rsidRPr="00C9559A" w:rsidRDefault="00C9559A" w:rsidP="00983C76">
            <w:pPr>
              <w:widowControl w:val="0"/>
              <w:spacing w:line="240" w:lineRule="auto"/>
              <w:ind w:firstLine="0"/>
              <w:jc w:val="left"/>
            </w:pPr>
          </w:p>
        </w:tc>
        <w:tc>
          <w:tcPr>
            <w:tcW w:w="311" w:type="pct"/>
            <w:vAlign w:val="center"/>
          </w:tcPr>
          <w:p w14:paraId="45B156EF" w14:textId="77777777" w:rsidR="00C9559A" w:rsidRPr="00C9559A" w:rsidRDefault="00C9559A" w:rsidP="00983C76">
            <w:pPr>
              <w:widowControl w:val="0"/>
              <w:spacing w:line="240" w:lineRule="auto"/>
              <w:ind w:firstLine="0"/>
              <w:jc w:val="left"/>
            </w:pPr>
          </w:p>
        </w:tc>
      </w:tr>
      <w:tr w:rsidR="00C9559A" w:rsidRPr="00C9559A" w14:paraId="071877B8"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F55A79" w14:textId="2571B972"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69</w:t>
            </w:r>
          </w:p>
        </w:tc>
        <w:tc>
          <w:tcPr>
            <w:tcW w:w="179" w:type="pct"/>
            <w:tcBorders>
              <w:top w:val="single" w:sz="4" w:space="0" w:color="auto"/>
              <w:left w:val="nil"/>
              <w:bottom w:val="single" w:sz="4" w:space="0" w:color="auto"/>
              <w:right w:val="single" w:sz="4" w:space="0" w:color="auto"/>
            </w:tcBorders>
            <w:shd w:val="clear" w:color="auto" w:fill="auto"/>
            <w:vAlign w:val="center"/>
          </w:tcPr>
          <w:p w14:paraId="309C9140" w14:textId="16E40AC8" w:rsidR="00C9559A" w:rsidRPr="00C9559A" w:rsidRDefault="00C9559A" w:rsidP="00983C76">
            <w:pPr>
              <w:autoSpaceDE/>
              <w:autoSpaceDN/>
              <w:spacing w:line="240" w:lineRule="auto"/>
              <w:ind w:firstLine="0"/>
              <w:jc w:val="left"/>
              <w:rPr>
                <w:sz w:val="20"/>
                <w:szCs w:val="20"/>
              </w:rPr>
            </w:pPr>
            <w:r w:rsidRPr="00C9559A">
              <w:rPr>
                <w:sz w:val="20"/>
                <w:szCs w:val="20"/>
              </w:rPr>
              <w:t>РИР/60-2023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017D0E0F" w14:textId="457E4F42" w:rsidR="00C9559A" w:rsidRPr="00C9559A" w:rsidRDefault="00C9559A" w:rsidP="00983C76">
            <w:pPr>
              <w:spacing w:line="240" w:lineRule="auto"/>
              <w:ind w:firstLine="0"/>
              <w:jc w:val="left"/>
              <w:rPr>
                <w:sz w:val="20"/>
                <w:szCs w:val="20"/>
              </w:rPr>
            </w:pPr>
            <w:r w:rsidRPr="00C9559A">
              <w:rPr>
                <w:sz w:val="20"/>
                <w:szCs w:val="20"/>
              </w:rPr>
              <w:t>Жилой дом, УР, г. Глазов, ул. Крылова, 9</w:t>
            </w:r>
          </w:p>
        </w:tc>
        <w:tc>
          <w:tcPr>
            <w:tcW w:w="206" w:type="pct"/>
            <w:tcBorders>
              <w:top w:val="single" w:sz="4" w:space="0" w:color="auto"/>
              <w:left w:val="nil"/>
              <w:bottom w:val="single" w:sz="4" w:space="0" w:color="auto"/>
              <w:right w:val="single" w:sz="4" w:space="0" w:color="auto"/>
            </w:tcBorders>
            <w:shd w:val="clear" w:color="auto" w:fill="auto"/>
            <w:vAlign w:val="center"/>
          </w:tcPr>
          <w:p w14:paraId="359105B4" w14:textId="19B35E16" w:rsidR="00C9559A" w:rsidRPr="00C9559A" w:rsidRDefault="00C9559A" w:rsidP="00983C76">
            <w:pPr>
              <w:autoSpaceDE/>
              <w:autoSpaceDN/>
              <w:spacing w:line="240" w:lineRule="auto"/>
              <w:ind w:firstLine="0"/>
              <w:jc w:val="left"/>
              <w:rPr>
                <w:sz w:val="20"/>
                <w:szCs w:val="20"/>
              </w:rPr>
            </w:pPr>
            <w:r w:rsidRPr="00C9559A">
              <w:rPr>
                <w:sz w:val="20"/>
                <w:szCs w:val="20"/>
              </w:rPr>
              <w:t>24.04.2023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1794A356" w14:textId="112D33EF"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Гаврилова Ольга Валерьевна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3C4ACA1F" w14:textId="0E2E054F" w:rsidR="00C9559A" w:rsidRPr="00C9559A" w:rsidRDefault="00C9559A" w:rsidP="00983C76">
            <w:pPr>
              <w:autoSpaceDE/>
              <w:autoSpaceDN/>
              <w:spacing w:line="240" w:lineRule="auto"/>
              <w:ind w:firstLine="0"/>
              <w:jc w:val="left"/>
              <w:rPr>
                <w:sz w:val="20"/>
                <w:szCs w:val="20"/>
              </w:rPr>
            </w:pPr>
            <w:r w:rsidRPr="00C9559A">
              <w:rPr>
                <w:sz w:val="20"/>
                <w:szCs w:val="20"/>
              </w:rPr>
              <w:t>22.11.2024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1C38E3BA" w14:textId="168E64FE" w:rsidR="00C9559A" w:rsidRPr="00C9559A" w:rsidRDefault="00C9559A" w:rsidP="00983C76">
            <w:pPr>
              <w:autoSpaceDE/>
              <w:autoSpaceDN/>
              <w:spacing w:line="240" w:lineRule="auto"/>
              <w:ind w:firstLine="0"/>
              <w:jc w:val="center"/>
              <w:rPr>
                <w:sz w:val="20"/>
                <w:szCs w:val="20"/>
              </w:rPr>
            </w:pPr>
            <w:r w:rsidRPr="00C9559A">
              <w:rPr>
                <w:sz w:val="20"/>
                <w:szCs w:val="20"/>
              </w:rPr>
              <w:t>0,016</w:t>
            </w:r>
          </w:p>
        </w:tc>
        <w:tc>
          <w:tcPr>
            <w:tcW w:w="244" w:type="pct"/>
            <w:tcBorders>
              <w:top w:val="single" w:sz="4" w:space="0" w:color="auto"/>
              <w:left w:val="nil"/>
              <w:bottom w:val="single" w:sz="4" w:space="0" w:color="auto"/>
              <w:right w:val="single" w:sz="4" w:space="0" w:color="auto"/>
            </w:tcBorders>
            <w:shd w:val="clear" w:color="auto" w:fill="auto"/>
            <w:vAlign w:val="center"/>
          </w:tcPr>
          <w:p w14:paraId="4D850F97" w14:textId="6FC52E13" w:rsidR="00C9559A" w:rsidRPr="00C9559A" w:rsidRDefault="00C9559A" w:rsidP="00983C76">
            <w:pPr>
              <w:autoSpaceDE/>
              <w:autoSpaceDN/>
              <w:spacing w:line="240" w:lineRule="auto"/>
              <w:ind w:firstLine="0"/>
              <w:jc w:val="center"/>
              <w:rPr>
                <w:sz w:val="20"/>
                <w:szCs w:val="20"/>
              </w:rPr>
            </w:pPr>
            <w:r w:rsidRPr="00C9559A">
              <w:rPr>
                <w:sz w:val="20"/>
                <w:szCs w:val="20"/>
              </w:rPr>
              <w:t>0,040</w:t>
            </w:r>
          </w:p>
        </w:tc>
        <w:tc>
          <w:tcPr>
            <w:tcW w:w="311" w:type="pct"/>
            <w:tcBorders>
              <w:top w:val="single" w:sz="4" w:space="0" w:color="auto"/>
              <w:left w:val="nil"/>
              <w:bottom w:val="single" w:sz="4" w:space="0" w:color="auto"/>
              <w:right w:val="single" w:sz="4" w:space="0" w:color="auto"/>
            </w:tcBorders>
            <w:shd w:val="clear" w:color="auto" w:fill="auto"/>
            <w:vAlign w:val="center"/>
          </w:tcPr>
          <w:p w14:paraId="04B3F677" w14:textId="7A858BE1"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0702E835" w14:textId="77777777" w:rsidR="00C9559A" w:rsidRPr="00C9559A" w:rsidRDefault="00C9559A" w:rsidP="00983C76">
            <w:pPr>
              <w:widowControl w:val="0"/>
              <w:spacing w:line="240" w:lineRule="auto"/>
              <w:ind w:firstLine="0"/>
              <w:jc w:val="left"/>
            </w:pPr>
          </w:p>
        </w:tc>
        <w:tc>
          <w:tcPr>
            <w:tcW w:w="311" w:type="pct"/>
            <w:vAlign w:val="center"/>
          </w:tcPr>
          <w:p w14:paraId="1592FCD8" w14:textId="77777777" w:rsidR="00C9559A" w:rsidRPr="00C9559A" w:rsidRDefault="00C9559A" w:rsidP="00983C76">
            <w:pPr>
              <w:widowControl w:val="0"/>
              <w:spacing w:line="240" w:lineRule="auto"/>
              <w:ind w:firstLine="0"/>
              <w:jc w:val="left"/>
            </w:pPr>
          </w:p>
        </w:tc>
        <w:tc>
          <w:tcPr>
            <w:tcW w:w="311" w:type="pct"/>
            <w:vAlign w:val="center"/>
          </w:tcPr>
          <w:p w14:paraId="42FA97CD" w14:textId="77777777" w:rsidR="00C9559A" w:rsidRPr="00C9559A" w:rsidRDefault="00C9559A" w:rsidP="00983C76">
            <w:pPr>
              <w:widowControl w:val="0"/>
              <w:spacing w:line="240" w:lineRule="auto"/>
              <w:ind w:firstLine="0"/>
              <w:jc w:val="left"/>
            </w:pPr>
          </w:p>
        </w:tc>
        <w:tc>
          <w:tcPr>
            <w:tcW w:w="311" w:type="pct"/>
            <w:vAlign w:val="center"/>
          </w:tcPr>
          <w:p w14:paraId="229E6931" w14:textId="77777777" w:rsidR="00C9559A" w:rsidRPr="00C9559A" w:rsidRDefault="00C9559A" w:rsidP="00983C76">
            <w:pPr>
              <w:widowControl w:val="0"/>
              <w:spacing w:line="240" w:lineRule="auto"/>
              <w:ind w:firstLine="0"/>
              <w:jc w:val="left"/>
            </w:pPr>
          </w:p>
        </w:tc>
        <w:tc>
          <w:tcPr>
            <w:tcW w:w="311" w:type="pct"/>
            <w:vAlign w:val="center"/>
          </w:tcPr>
          <w:p w14:paraId="32364ED9" w14:textId="77777777" w:rsidR="00C9559A" w:rsidRPr="00C9559A" w:rsidRDefault="00C9559A" w:rsidP="00983C76">
            <w:pPr>
              <w:widowControl w:val="0"/>
              <w:spacing w:line="240" w:lineRule="auto"/>
              <w:ind w:firstLine="0"/>
              <w:jc w:val="left"/>
            </w:pPr>
          </w:p>
        </w:tc>
        <w:tc>
          <w:tcPr>
            <w:tcW w:w="311" w:type="pct"/>
            <w:vAlign w:val="center"/>
          </w:tcPr>
          <w:p w14:paraId="687BB0B3" w14:textId="77777777" w:rsidR="00C9559A" w:rsidRPr="00C9559A" w:rsidRDefault="00C9559A" w:rsidP="00983C76">
            <w:pPr>
              <w:widowControl w:val="0"/>
              <w:spacing w:line="240" w:lineRule="auto"/>
              <w:ind w:firstLine="0"/>
              <w:jc w:val="left"/>
            </w:pPr>
          </w:p>
        </w:tc>
        <w:tc>
          <w:tcPr>
            <w:tcW w:w="311" w:type="pct"/>
            <w:vAlign w:val="center"/>
          </w:tcPr>
          <w:p w14:paraId="6C36A302" w14:textId="77777777" w:rsidR="00C9559A" w:rsidRPr="00C9559A" w:rsidRDefault="00C9559A" w:rsidP="00983C76">
            <w:pPr>
              <w:widowControl w:val="0"/>
              <w:spacing w:line="240" w:lineRule="auto"/>
              <w:ind w:firstLine="0"/>
              <w:jc w:val="left"/>
            </w:pPr>
          </w:p>
        </w:tc>
      </w:tr>
      <w:tr w:rsidR="00C9559A" w:rsidRPr="00C9559A" w14:paraId="73418493"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58836" w14:textId="7054360A"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70</w:t>
            </w:r>
          </w:p>
        </w:tc>
        <w:tc>
          <w:tcPr>
            <w:tcW w:w="179" w:type="pct"/>
            <w:tcBorders>
              <w:top w:val="single" w:sz="4" w:space="0" w:color="auto"/>
              <w:left w:val="nil"/>
              <w:bottom w:val="single" w:sz="4" w:space="0" w:color="auto"/>
              <w:right w:val="single" w:sz="4" w:space="0" w:color="auto"/>
            </w:tcBorders>
            <w:shd w:val="clear" w:color="auto" w:fill="auto"/>
            <w:vAlign w:val="center"/>
          </w:tcPr>
          <w:p w14:paraId="5F376C90" w14:textId="69AA0ED9" w:rsidR="00C9559A" w:rsidRPr="00C9559A" w:rsidRDefault="00C9559A" w:rsidP="00983C76">
            <w:pPr>
              <w:autoSpaceDE/>
              <w:autoSpaceDN/>
              <w:spacing w:line="240" w:lineRule="auto"/>
              <w:ind w:firstLine="0"/>
              <w:jc w:val="left"/>
              <w:rPr>
                <w:sz w:val="20"/>
                <w:szCs w:val="20"/>
              </w:rPr>
            </w:pPr>
            <w:r w:rsidRPr="00C9559A">
              <w:rPr>
                <w:sz w:val="20"/>
                <w:szCs w:val="20"/>
              </w:rPr>
              <w:t>РИР/66-2023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6C4CAE32" w14:textId="3C08865B" w:rsidR="00C9559A" w:rsidRPr="00C9559A" w:rsidRDefault="00C9559A" w:rsidP="00983C76">
            <w:pPr>
              <w:spacing w:line="240" w:lineRule="auto"/>
              <w:ind w:firstLine="0"/>
              <w:jc w:val="left"/>
              <w:rPr>
                <w:sz w:val="20"/>
                <w:szCs w:val="20"/>
              </w:rPr>
            </w:pPr>
            <w:r w:rsidRPr="00C9559A">
              <w:rPr>
                <w:sz w:val="20"/>
                <w:szCs w:val="20"/>
              </w:rPr>
              <w:t>Павильон-туалет, УР, г. Глазов</w:t>
            </w:r>
            <w:proofErr w:type="gramStart"/>
            <w:r w:rsidRPr="00C9559A">
              <w:rPr>
                <w:sz w:val="20"/>
                <w:szCs w:val="20"/>
              </w:rPr>
              <w:t>.</w:t>
            </w:r>
            <w:proofErr w:type="gramEnd"/>
            <w:r w:rsidRPr="00C9559A">
              <w:rPr>
                <w:sz w:val="20"/>
                <w:szCs w:val="20"/>
              </w:rPr>
              <w:t xml:space="preserve"> </w:t>
            </w:r>
            <w:proofErr w:type="gramStart"/>
            <w:r w:rsidRPr="00C9559A">
              <w:rPr>
                <w:sz w:val="20"/>
                <w:szCs w:val="20"/>
              </w:rPr>
              <w:t>у</w:t>
            </w:r>
            <w:proofErr w:type="gramEnd"/>
            <w:r w:rsidRPr="00C9559A">
              <w:rPr>
                <w:sz w:val="20"/>
                <w:szCs w:val="20"/>
              </w:rPr>
              <w:t>л. Парковая, 45</w:t>
            </w:r>
          </w:p>
        </w:tc>
        <w:tc>
          <w:tcPr>
            <w:tcW w:w="206" w:type="pct"/>
            <w:tcBorders>
              <w:top w:val="single" w:sz="4" w:space="0" w:color="auto"/>
              <w:left w:val="nil"/>
              <w:bottom w:val="single" w:sz="4" w:space="0" w:color="auto"/>
              <w:right w:val="single" w:sz="4" w:space="0" w:color="auto"/>
            </w:tcBorders>
            <w:shd w:val="clear" w:color="auto" w:fill="auto"/>
            <w:vAlign w:val="center"/>
          </w:tcPr>
          <w:p w14:paraId="54C3A4DB" w14:textId="2E171DA3" w:rsidR="00C9559A" w:rsidRPr="00C9559A" w:rsidRDefault="00C9559A" w:rsidP="00983C76">
            <w:pPr>
              <w:autoSpaceDE/>
              <w:autoSpaceDN/>
              <w:spacing w:line="240" w:lineRule="auto"/>
              <w:ind w:firstLine="0"/>
              <w:jc w:val="left"/>
              <w:rPr>
                <w:sz w:val="20"/>
                <w:szCs w:val="20"/>
              </w:rPr>
            </w:pPr>
            <w:r w:rsidRPr="00C9559A">
              <w:rPr>
                <w:sz w:val="20"/>
                <w:szCs w:val="20"/>
              </w:rPr>
              <w:t>04.05.2023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70984697" w14:textId="47D8C21E"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МБУК "Культурный центр "Россия"</w:t>
            </w:r>
          </w:p>
        </w:tc>
        <w:tc>
          <w:tcPr>
            <w:tcW w:w="204" w:type="pct"/>
            <w:tcBorders>
              <w:top w:val="single" w:sz="4" w:space="0" w:color="auto"/>
              <w:left w:val="nil"/>
              <w:bottom w:val="single" w:sz="4" w:space="0" w:color="auto"/>
              <w:right w:val="single" w:sz="4" w:space="0" w:color="auto"/>
            </w:tcBorders>
            <w:shd w:val="clear" w:color="auto" w:fill="auto"/>
            <w:vAlign w:val="center"/>
          </w:tcPr>
          <w:p w14:paraId="1CD8F150" w14:textId="619BD2D0" w:rsidR="00C9559A" w:rsidRPr="00C9559A" w:rsidRDefault="00C9559A" w:rsidP="00983C76">
            <w:pPr>
              <w:autoSpaceDE/>
              <w:autoSpaceDN/>
              <w:spacing w:line="240" w:lineRule="auto"/>
              <w:ind w:firstLine="0"/>
              <w:jc w:val="left"/>
              <w:rPr>
                <w:sz w:val="20"/>
                <w:szCs w:val="20"/>
              </w:rPr>
            </w:pPr>
            <w:r w:rsidRPr="00C9559A">
              <w:rPr>
                <w:sz w:val="20"/>
                <w:szCs w:val="20"/>
              </w:rPr>
              <w:t>22.11.2024</w:t>
            </w:r>
          </w:p>
        </w:tc>
        <w:tc>
          <w:tcPr>
            <w:tcW w:w="255" w:type="pct"/>
            <w:tcBorders>
              <w:top w:val="single" w:sz="4" w:space="0" w:color="auto"/>
              <w:left w:val="nil"/>
              <w:bottom w:val="single" w:sz="4" w:space="0" w:color="auto"/>
              <w:right w:val="single" w:sz="4" w:space="0" w:color="auto"/>
            </w:tcBorders>
            <w:shd w:val="clear" w:color="auto" w:fill="auto"/>
            <w:vAlign w:val="center"/>
          </w:tcPr>
          <w:p w14:paraId="49AE579D" w14:textId="31F34E34" w:rsidR="00C9559A" w:rsidRPr="00C9559A" w:rsidRDefault="00C9559A" w:rsidP="00983C76">
            <w:pPr>
              <w:autoSpaceDE/>
              <w:autoSpaceDN/>
              <w:spacing w:line="240" w:lineRule="auto"/>
              <w:ind w:firstLine="0"/>
              <w:jc w:val="center"/>
              <w:rPr>
                <w:sz w:val="20"/>
                <w:szCs w:val="20"/>
              </w:rPr>
            </w:pPr>
            <w:r w:rsidRPr="00C9559A">
              <w:rPr>
                <w:sz w:val="20"/>
                <w:szCs w:val="20"/>
              </w:rPr>
              <w:t>0,008</w:t>
            </w:r>
          </w:p>
        </w:tc>
        <w:tc>
          <w:tcPr>
            <w:tcW w:w="244" w:type="pct"/>
            <w:tcBorders>
              <w:top w:val="single" w:sz="4" w:space="0" w:color="auto"/>
              <w:left w:val="nil"/>
              <w:bottom w:val="single" w:sz="4" w:space="0" w:color="auto"/>
              <w:right w:val="single" w:sz="4" w:space="0" w:color="auto"/>
            </w:tcBorders>
            <w:shd w:val="clear" w:color="auto" w:fill="auto"/>
            <w:vAlign w:val="center"/>
          </w:tcPr>
          <w:p w14:paraId="4063FBCD" w14:textId="5E0BF628" w:rsidR="00C9559A" w:rsidRPr="00C9559A" w:rsidRDefault="00C9559A" w:rsidP="00983C76">
            <w:pPr>
              <w:autoSpaceDE/>
              <w:autoSpaceDN/>
              <w:spacing w:line="240" w:lineRule="auto"/>
              <w:ind w:firstLine="0"/>
              <w:jc w:val="center"/>
              <w:rPr>
                <w:sz w:val="20"/>
                <w:szCs w:val="20"/>
              </w:rPr>
            </w:pPr>
            <w:r w:rsidRPr="00C9559A">
              <w:rPr>
                <w:sz w:val="20"/>
                <w:szCs w:val="20"/>
              </w:rPr>
              <w:t>0,020</w:t>
            </w:r>
          </w:p>
        </w:tc>
        <w:tc>
          <w:tcPr>
            <w:tcW w:w="311" w:type="pct"/>
            <w:tcBorders>
              <w:top w:val="single" w:sz="4" w:space="0" w:color="auto"/>
              <w:left w:val="nil"/>
              <w:bottom w:val="single" w:sz="4" w:space="0" w:color="auto"/>
              <w:right w:val="single" w:sz="4" w:space="0" w:color="auto"/>
            </w:tcBorders>
            <w:shd w:val="clear" w:color="auto" w:fill="auto"/>
            <w:vAlign w:val="center"/>
          </w:tcPr>
          <w:p w14:paraId="56BFB22D" w14:textId="0BEF517F"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132345DC" w14:textId="77777777" w:rsidR="00C9559A" w:rsidRPr="00C9559A" w:rsidRDefault="00C9559A" w:rsidP="00983C76">
            <w:pPr>
              <w:widowControl w:val="0"/>
              <w:spacing w:line="240" w:lineRule="auto"/>
              <w:ind w:firstLine="0"/>
              <w:jc w:val="left"/>
            </w:pPr>
          </w:p>
        </w:tc>
        <w:tc>
          <w:tcPr>
            <w:tcW w:w="311" w:type="pct"/>
            <w:vAlign w:val="center"/>
          </w:tcPr>
          <w:p w14:paraId="4B3BD6C6" w14:textId="77777777" w:rsidR="00C9559A" w:rsidRPr="00C9559A" w:rsidRDefault="00C9559A" w:rsidP="00983C76">
            <w:pPr>
              <w:widowControl w:val="0"/>
              <w:spacing w:line="240" w:lineRule="auto"/>
              <w:ind w:firstLine="0"/>
              <w:jc w:val="left"/>
            </w:pPr>
          </w:p>
        </w:tc>
        <w:tc>
          <w:tcPr>
            <w:tcW w:w="311" w:type="pct"/>
            <w:vAlign w:val="center"/>
          </w:tcPr>
          <w:p w14:paraId="51AB3934" w14:textId="77777777" w:rsidR="00C9559A" w:rsidRPr="00C9559A" w:rsidRDefault="00C9559A" w:rsidP="00983C76">
            <w:pPr>
              <w:widowControl w:val="0"/>
              <w:spacing w:line="240" w:lineRule="auto"/>
              <w:ind w:firstLine="0"/>
              <w:jc w:val="left"/>
            </w:pPr>
          </w:p>
        </w:tc>
        <w:tc>
          <w:tcPr>
            <w:tcW w:w="311" w:type="pct"/>
            <w:vAlign w:val="center"/>
          </w:tcPr>
          <w:p w14:paraId="30BE6079" w14:textId="77777777" w:rsidR="00C9559A" w:rsidRPr="00C9559A" w:rsidRDefault="00C9559A" w:rsidP="00983C76">
            <w:pPr>
              <w:widowControl w:val="0"/>
              <w:spacing w:line="240" w:lineRule="auto"/>
              <w:ind w:firstLine="0"/>
              <w:jc w:val="left"/>
            </w:pPr>
          </w:p>
        </w:tc>
        <w:tc>
          <w:tcPr>
            <w:tcW w:w="311" w:type="pct"/>
            <w:vAlign w:val="center"/>
          </w:tcPr>
          <w:p w14:paraId="1287E0F8" w14:textId="77777777" w:rsidR="00C9559A" w:rsidRPr="00C9559A" w:rsidRDefault="00C9559A" w:rsidP="00983C76">
            <w:pPr>
              <w:widowControl w:val="0"/>
              <w:spacing w:line="240" w:lineRule="auto"/>
              <w:ind w:firstLine="0"/>
              <w:jc w:val="left"/>
            </w:pPr>
          </w:p>
        </w:tc>
        <w:tc>
          <w:tcPr>
            <w:tcW w:w="311" w:type="pct"/>
            <w:vAlign w:val="center"/>
          </w:tcPr>
          <w:p w14:paraId="01CE49DD" w14:textId="77777777" w:rsidR="00C9559A" w:rsidRPr="00C9559A" w:rsidRDefault="00C9559A" w:rsidP="00983C76">
            <w:pPr>
              <w:widowControl w:val="0"/>
              <w:spacing w:line="240" w:lineRule="auto"/>
              <w:ind w:firstLine="0"/>
              <w:jc w:val="left"/>
            </w:pPr>
          </w:p>
        </w:tc>
        <w:tc>
          <w:tcPr>
            <w:tcW w:w="311" w:type="pct"/>
            <w:vAlign w:val="center"/>
          </w:tcPr>
          <w:p w14:paraId="61F44680" w14:textId="77777777" w:rsidR="00C9559A" w:rsidRPr="00C9559A" w:rsidRDefault="00C9559A" w:rsidP="00983C76">
            <w:pPr>
              <w:widowControl w:val="0"/>
              <w:spacing w:line="240" w:lineRule="auto"/>
              <w:ind w:firstLine="0"/>
              <w:jc w:val="left"/>
            </w:pPr>
          </w:p>
        </w:tc>
      </w:tr>
      <w:tr w:rsidR="00C9559A" w:rsidRPr="00C9559A" w14:paraId="635AFA1B"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87F7B6" w14:textId="77163D5D"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71</w:t>
            </w:r>
          </w:p>
        </w:tc>
        <w:tc>
          <w:tcPr>
            <w:tcW w:w="179" w:type="pct"/>
            <w:tcBorders>
              <w:top w:val="single" w:sz="4" w:space="0" w:color="auto"/>
              <w:left w:val="nil"/>
              <w:bottom w:val="single" w:sz="4" w:space="0" w:color="auto"/>
              <w:right w:val="single" w:sz="4" w:space="0" w:color="auto"/>
            </w:tcBorders>
            <w:shd w:val="clear" w:color="auto" w:fill="auto"/>
            <w:vAlign w:val="center"/>
          </w:tcPr>
          <w:p w14:paraId="0236C1C9" w14:textId="2B3D1CE3" w:rsidR="00C9559A" w:rsidRPr="00C9559A" w:rsidRDefault="00C9559A" w:rsidP="00983C76">
            <w:pPr>
              <w:autoSpaceDE/>
              <w:autoSpaceDN/>
              <w:spacing w:line="240" w:lineRule="auto"/>
              <w:ind w:firstLine="0"/>
              <w:jc w:val="left"/>
              <w:rPr>
                <w:sz w:val="20"/>
                <w:szCs w:val="20"/>
              </w:rPr>
            </w:pPr>
            <w:r w:rsidRPr="00C9559A">
              <w:rPr>
                <w:sz w:val="20"/>
                <w:szCs w:val="20"/>
              </w:rPr>
              <w:t>РИР/70-2023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09B4E622" w14:textId="578B351D" w:rsidR="00C9559A" w:rsidRPr="00C9559A" w:rsidRDefault="00C9559A" w:rsidP="00983C76">
            <w:pPr>
              <w:spacing w:line="240" w:lineRule="auto"/>
              <w:ind w:firstLine="0"/>
              <w:jc w:val="left"/>
              <w:rPr>
                <w:sz w:val="20"/>
                <w:szCs w:val="20"/>
              </w:rPr>
            </w:pPr>
            <w:r w:rsidRPr="00C9559A">
              <w:rPr>
                <w:sz w:val="20"/>
                <w:szCs w:val="20"/>
              </w:rPr>
              <w:t>Реконструкция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w:t>
            </w:r>
            <w:ins w:id="20" w:author="zhkh13" w:date="2024-04-09T10:06:00Z">
              <w:r w:rsidR="0091060F">
                <w:rPr>
                  <w:sz w:val="20"/>
                  <w:szCs w:val="20"/>
                </w:rPr>
                <w:t xml:space="preserve"> </w:t>
              </w:r>
            </w:ins>
            <w:r w:rsidRPr="00C9559A">
              <w:rPr>
                <w:sz w:val="20"/>
                <w:szCs w:val="20"/>
              </w:rPr>
              <w:t>Глазове, УР</w:t>
            </w:r>
            <w:proofErr w:type="gramStart"/>
            <w:r w:rsidRPr="00C9559A">
              <w:rPr>
                <w:sz w:val="20"/>
                <w:szCs w:val="20"/>
              </w:rPr>
              <w:t>.</w:t>
            </w:r>
            <w:proofErr w:type="gramEnd"/>
            <w:r w:rsidRPr="00C9559A">
              <w:rPr>
                <w:sz w:val="20"/>
                <w:szCs w:val="20"/>
              </w:rPr>
              <w:t xml:space="preserve"> </w:t>
            </w:r>
            <w:proofErr w:type="gramStart"/>
            <w:r w:rsidRPr="00C9559A">
              <w:rPr>
                <w:sz w:val="20"/>
                <w:szCs w:val="20"/>
              </w:rPr>
              <w:t>г</w:t>
            </w:r>
            <w:proofErr w:type="gramEnd"/>
            <w:r w:rsidRPr="00C9559A">
              <w:rPr>
                <w:sz w:val="20"/>
                <w:szCs w:val="20"/>
              </w:rPr>
              <w:t>. Глазов, ул. Советская, 50</w:t>
            </w:r>
          </w:p>
        </w:tc>
        <w:tc>
          <w:tcPr>
            <w:tcW w:w="206" w:type="pct"/>
            <w:tcBorders>
              <w:top w:val="single" w:sz="4" w:space="0" w:color="auto"/>
              <w:left w:val="nil"/>
              <w:bottom w:val="single" w:sz="4" w:space="0" w:color="auto"/>
              <w:right w:val="single" w:sz="4" w:space="0" w:color="auto"/>
            </w:tcBorders>
            <w:shd w:val="clear" w:color="auto" w:fill="auto"/>
            <w:vAlign w:val="center"/>
          </w:tcPr>
          <w:p w14:paraId="7BED5CF9" w14:textId="605356B4" w:rsidR="00C9559A" w:rsidRPr="00C9559A" w:rsidRDefault="00C9559A" w:rsidP="00983C76">
            <w:pPr>
              <w:autoSpaceDE/>
              <w:autoSpaceDN/>
              <w:spacing w:line="240" w:lineRule="auto"/>
              <w:ind w:firstLine="0"/>
              <w:jc w:val="left"/>
              <w:rPr>
                <w:sz w:val="20"/>
                <w:szCs w:val="20"/>
              </w:rPr>
            </w:pPr>
            <w:r w:rsidRPr="00C9559A">
              <w:rPr>
                <w:sz w:val="20"/>
                <w:szCs w:val="20"/>
              </w:rPr>
              <w:t>12.05.2023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5C14BD3F" w14:textId="783214F9" w:rsidR="00C9559A" w:rsidRPr="00C9559A" w:rsidRDefault="00C9559A" w:rsidP="00983C76">
            <w:pPr>
              <w:autoSpaceDE/>
              <w:autoSpaceDN/>
              <w:spacing w:line="240" w:lineRule="auto"/>
              <w:ind w:firstLine="0"/>
              <w:jc w:val="left"/>
              <w:rPr>
                <w:sz w:val="20"/>
                <w:szCs w:val="20"/>
                <w:shd w:val="clear" w:color="auto" w:fill="FFFFFF"/>
              </w:rPr>
            </w:pPr>
            <w:proofErr w:type="gramStart"/>
            <w:r w:rsidRPr="00C9559A">
              <w:rPr>
                <w:sz w:val="20"/>
                <w:szCs w:val="20"/>
                <w:shd w:val="clear" w:color="auto" w:fill="FFFFFF"/>
              </w:rPr>
              <w:t>Автономное</w:t>
            </w:r>
            <w:proofErr w:type="gramEnd"/>
            <w:r w:rsidRPr="00C9559A">
              <w:rPr>
                <w:sz w:val="20"/>
                <w:szCs w:val="20"/>
                <w:shd w:val="clear" w:color="auto" w:fill="FFFFFF"/>
              </w:rPr>
              <w:t xml:space="preserve">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w:t>
            </w:r>
          </w:p>
        </w:tc>
        <w:tc>
          <w:tcPr>
            <w:tcW w:w="204" w:type="pct"/>
            <w:tcBorders>
              <w:top w:val="single" w:sz="4" w:space="0" w:color="auto"/>
              <w:left w:val="nil"/>
              <w:bottom w:val="single" w:sz="4" w:space="0" w:color="auto"/>
              <w:right w:val="single" w:sz="4" w:space="0" w:color="auto"/>
            </w:tcBorders>
            <w:shd w:val="clear" w:color="auto" w:fill="auto"/>
            <w:vAlign w:val="center"/>
          </w:tcPr>
          <w:p w14:paraId="22AD1419" w14:textId="345B8FA4" w:rsidR="00C9559A" w:rsidRPr="00C9559A" w:rsidRDefault="00C9559A" w:rsidP="00983C76">
            <w:pPr>
              <w:autoSpaceDE/>
              <w:autoSpaceDN/>
              <w:spacing w:line="240" w:lineRule="auto"/>
              <w:ind w:firstLine="0"/>
              <w:jc w:val="left"/>
              <w:rPr>
                <w:sz w:val="20"/>
                <w:szCs w:val="20"/>
              </w:rPr>
            </w:pPr>
            <w:r w:rsidRPr="00C9559A">
              <w:rPr>
                <w:sz w:val="20"/>
                <w:szCs w:val="20"/>
              </w:rPr>
              <w:t>31.12.2023</w:t>
            </w:r>
          </w:p>
        </w:tc>
        <w:tc>
          <w:tcPr>
            <w:tcW w:w="255" w:type="pct"/>
            <w:tcBorders>
              <w:top w:val="single" w:sz="4" w:space="0" w:color="auto"/>
              <w:left w:val="nil"/>
              <w:bottom w:val="single" w:sz="4" w:space="0" w:color="auto"/>
              <w:right w:val="single" w:sz="4" w:space="0" w:color="auto"/>
            </w:tcBorders>
            <w:shd w:val="clear" w:color="auto" w:fill="auto"/>
            <w:vAlign w:val="center"/>
          </w:tcPr>
          <w:p w14:paraId="64E8C05F" w14:textId="37A251BB" w:rsidR="00C9559A" w:rsidRPr="00C9559A" w:rsidRDefault="00C9559A" w:rsidP="00983C76">
            <w:pPr>
              <w:autoSpaceDE/>
              <w:autoSpaceDN/>
              <w:spacing w:line="240" w:lineRule="auto"/>
              <w:ind w:firstLine="0"/>
              <w:jc w:val="center"/>
              <w:rPr>
                <w:sz w:val="20"/>
                <w:szCs w:val="20"/>
              </w:rPr>
            </w:pPr>
            <w:r w:rsidRPr="00C9559A">
              <w:rPr>
                <w:sz w:val="20"/>
                <w:szCs w:val="20"/>
              </w:rPr>
              <w:t>0,241</w:t>
            </w:r>
          </w:p>
        </w:tc>
        <w:tc>
          <w:tcPr>
            <w:tcW w:w="244" w:type="pct"/>
            <w:tcBorders>
              <w:top w:val="single" w:sz="4" w:space="0" w:color="auto"/>
              <w:left w:val="nil"/>
              <w:bottom w:val="single" w:sz="4" w:space="0" w:color="auto"/>
              <w:right w:val="single" w:sz="4" w:space="0" w:color="auto"/>
            </w:tcBorders>
            <w:shd w:val="clear" w:color="auto" w:fill="auto"/>
            <w:vAlign w:val="center"/>
          </w:tcPr>
          <w:p w14:paraId="5028ECAE" w14:textId="692653E3" w:rsidR="00C9559A" w:rsidRPr="00C9559A" w:rsidRDefault="00C9559A" w:rsidP="00983C76">
            <w:pPr>
              <w:autoSpaceDE/>
              <w:autoSpaceDN/>
              <w:spacing w:line="240" w:lineRule="auto"/>
              <w:ind w:firstLine="0"/>
              <w:jc w:val="center"/>
              <w:rPr>
                <w:sz w:val="20"/>
                <w:szCs w:val="20"/>
              </w:rPr>
            </w:pPr>
            <w:r w:rsidRPr="00C9559A">
              <w:rPr>
                <w:sz w:val="20"/>
                <w:szCs w:val="20"/>
              </w:rPr>
              <w:t>0,598</w:t>
            </w:r>
          </w:p>
        </w:tc>
        <w:tc>
          <w:tcPr>
            <w:tcW w:w="311" w:type="pct"/>
            <w:tcBorders>
              <w:top w:val="single" w:sz="4" w:space="0" w:color="auto"/>
              <w:left w:val="nil"/>
              <w:bottom w:val="single" w:sz="4" w:space="0" w:color="auto"/>
              <w:right w:val="single" w:sz="4" w:space="0" w:color="auto"/>
            </w:tcBorders>
            <w:shd w:val="clear" w:color="auto" w:fill="auto"/>
            <w:vAlign w:val="center"/>
          </w:tcPr>
          <w:p w14:paraId="4D0CA5D4" w14:textId="7E6D2D50"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79428EF4" w14:textId="77777777" w:rsidR="00C9559A" w:rsidRPr="00C9559A" w:rsidRDefault="00C9559A" w:rsidP="00983C76">
            <w:pPr>
              <w:widowControl w:val="0"/>
              <w:spacing w:line="240" w:lineRule="auto"/>
              <w:ind w:firstLine="0"/>
              <w:jc w:val="left"/>
            </w:pPr>
          </w:p>
        </w:tc>
        <w:tc>
          <w:tcPr>
            <w:tcW w:w="311" w:type="pct"/>
            <w:vAlign w:val="center"/>
          </w:tcPr>
          <w:p w14:paraId="097317C9" w14:textId="77777777" w:rsidR="00C9559A" w:rsidRPr="00C9559A" w:rsidRDefault="00C9559A" w:rsidP="00983C76">
            <w:pPr>
              <w:widowControl w:val="0"/>
              <w:spacing w:line="240" w:lineRule="auto"/>
              <w:ind w:firstLine="0"/>
              <w:jc w:val="left"/>
            </w:pPr>
          </w:p>
        </w:tc>
        <w:tc>
          <w:tcPr>
            <w:tcW w:w="311" w:type="pct"/>
            <w:vAlign w:val="center"/>
          </w:tcPr>
          <w:p w14:paraId="1F64384A" w14:textId="77777777" w:rsidR="00C9559A" w:rsidRPr="00C9559A" w:rsidRDefault="00C9559A" w:rsidP="00983C76">
            <w:pPr>
              <w:widowControl w:val="0"/>
              <w:spacing w:line="240" w:lineRule="auto"/>
              <w:ind w:firstLine="0"/>
              <w:jc w:val="left"/>
            </w:pPr>
          </w:p>
        </w:tc>
        <w:tc>
          <w:tcPr>
            <w:tcW w:w="311" w:type="pct"/>
            <w:vAlign w:val="center"/>
          </w:tcPr>
          <w:p w14:paraId="62D0202F" w14:textId="77777777" w:rsidR="00C9559A" w:rsidRPr="00C9559A" w:rsidRDefault="00C9559A" w:rsidP="00983C76">
            <w:pPr>
              <w:widowControl w:val="0"/>
              <w:spacing w:line="240" w:lineRule="auto"/>
              <w:ind w:firstLine="0"/>
              <w:jc w:val="left"/>
            </w:pPr>
          </w:p>
        </w:tc>
        <w:tc>
          <w:tcPr>
            <w:tcW w:w="311" w:type="pct"/>
            <w:vAlign w:val="center"/>
          </w:tcPr>
          <w:p w14:paraId="656F98D8" w14:textId="77777777" w:rsidR="00C9559A" w:rsidRPr="00C9559A" w:rsidRDefault="00C9559A" w:rsidP="00983C76">
            <w:pPr>
              <w:widowControl w:val="0"/>
              <w:spacing w:line="240" w:lineRule="auto"/>
              <w:ind w:firstLine="0"/>
              <w:jc w:val="left"/>
            </w:pPr>
          </w:p>
        </w:tc>
        <w:tc>
          <w:tcPr>
            <w:tcW w:w="311" w:type="pct"/>
            <w:vAlign w:val="center"/>
          </w:tcPr>
          <w:p w14:paraId="05477448" w14:textId="77777777" w:rsidR="00C9559A" w:rsidRPr="00C9559A" w:rsidRDefault="00C9559A" w:rsidP="00983C76">
            <w:pPr>
              <w:widowControl w:val="0"/>
              <w:spacing w:line="240" w:lineRule="auto"/>
              <w:ind w:firstLine="0"/>
              <w:jc w:val="left"/>
            </w:pPr>
          </w:p>
        </w:tc>
        <w:tc>
          <w:tcPr>
            <w:tcW w:w="311" w:type="pct"/>
            <w:vAlign w:val="center"/>
          </w:tcPr>
          <w:p w14:paraId="2144B185" w14:textId="77777777" w:rsidR="00C9559A" w:rsidRPr="00C9559A" w:rsidRDefault="00C9559A" w:rsidP="00983C76">
            <w:pPr>
              <w:widowControl w:val="0"/>
              <w:spacing w:line="240" w:lineRule="auto"/>
              <w:ind w:firstLine="0"/>
              <w:jc w:val="left"/>
            </w:pPr>
          </w:p>
        </w:tc>
      </w:tr>
      <w:tr w:rsidR="00C9559A" w:rsidRPr="00C9559A" w14:paraId="0A91F089"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9BFE4" w14:textId="3D704DF3"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72</w:t>
            </w:r>
          </w:p>
        </w:tc>
        <w:tc>
          <w:tcPr>
            <w:tcW w:w="179" w:type="pct"/>
            <w:tcBorders>
              <w:top w:val="single" w:sz="4" w:space="0" w:color="auto"/>
              <w:left w:val="nil"/>
              <w:bottom w:val="single" w:sz="4" w:space="0" w:color="auto"/>
              <w:right w:val="single" w:sz="4" w:space="0" w:color="auto"/>
            </w:tcBorders>
            <w:shd w:val="clear" w:color="auto" w:fill="auto"/>
            <w:vAlign w:val="center"/>
          </w:tcPr>
          <w:p w14:paraId="26835EC1" w14:textId="186B2EBC" w:rsidR="00C9559A" w:rsidRPr="00C9559A" w:rsidRDefault="00C9559A" w:rsidP="00983C76">
            <w:pPr>
              <w:autoSpaceDE/>
              <w:autoSpaceDN/>
              <w:spacing w:line="240" w:lineRule="auto"/>
              <w:ind w:firstLine="0"/>
              <w:jc w:val="left"/>
              <w:rPr>
                <w:sz w:val="20"/>
                <w:szCs w:val="20"/>
              </w:rPr>
            </w:pPr>
            <w:r w:rsidRPr="00C9559A">
              <w:rPr>
                <w:sz w:val="20"/>
                <w:szCs w:val="20"/>
              </w:rPr>
              <w:t>ТУ № 95/2</w:t>
            </w:r>
          </w:p>
        </w:tc>
        <w:tc>
          <w:tcPr>
            <w:tcW w:w="764" w:type="pct"/>
            <w:tcBorders>
              <w:top w:val="single" w:sz="4" w:space="0" w:color="auto"/>
              <w:left w:val="nil"/>
              <w:bottom w:val="single" w:sz="4" w:space="0" w:color="auto"/>
              <w:right w:val="single" w:sz="4" w:space="0" w:color="auto"/>
            </w:tcBorders>
            <w:shd w:val="clear" w:color="auto" w:fill="auto"/>
            <w:vAlign w:val="center"/>
          </w:tcPr>
          <w:p w14:paraId="18D6CC2F" w14:textId="62EC9266" w:rsidR="00C9559A" w:rsidRPr="00C9559A" w:rsidRDefault="00C9559A" w:rsidP="00983C76">
            <w:pPr>
              <w:spacing w:line="240" w:lineRule="auto"/>
              <w:ind w:firstLine="0"/>
              <w:jc w:val="left"/>
              <w:rPr>
                <w:sz w:val="20"/>
                <w:szCs w:val="20"/>
              </w:rPr>
            </w:pPr>
            <w:r w:rsidRPr="00C9559A">
              <w:rPr>
                <w:sz w:val="20"/>
                <w:szCs w:val="20"/>
              </w:rPr>
              <w:t xml:space="preserve">Жилой многоквартирный комплекс, УР, г. Глазов, </w:t>
            </w:r>
            <w:proofErr w:type="spellStart"/>
            <w:r w:rsidRPr="00C9559A">
              <w:rPr>
                <w:sz w:val="20"/>
                <w:szCs w:val="20"/>
              </w:rPr>
              <w:t>ул</w:t>
            </w:r>
            <w:proofErr w:type="gramStart"/>
            <w:r w:rsidRPr="00C9559A">
              <w:rPr>
                <w:sz w:val="20"/>
                <w:szCs w:val="20"/>
              </w:rPr>
              <w:t>.Р</w:t>
            </w:r>
            <w:proofErr w:type="gramEnd"/>
            <w:r w:rsidRPr="00C9559A">
              <w:rPr>
                <w:sz w:val="20"/>
                <w:szCs w:val="20"/>
              </w:rPr>
              <w:t>еспубликанская</w:t>
            </w:r>
            <w:proofErr w:type="spellEnd"/>
            <w:r w:rsidRPr="00C9559A">
              <w:rPr>
                <w:sz w:val="20"/>
                <w:szCs w:val="20"/>
              </w:rPr>
              <w:t>, 25</w:t>
            </w:r>
          </w:p>
        </w:tc>
        <w:tc>
          <w:tcPr>
            <w:tcW w:w="206" w:type="pct"/>
            <w:tcBorders>
              <w:top w:val="single" w:sz="4" w:space="0" w:color="auto"/>
              <w:left w:val="nil"/>
              <w:bottom w:val="single" w:sz="4" w:space="0" w:color="auto"/>
              <w:right w:val="single" w:sz="4" w:space="0" w:color="auto"/>
            </w:tcBorders>
            <w:shd w:val="clear" w:color="auto" w:fill="auto"/>
            <w:vAlign w:val="center"/>
          </w:tcPr>
          <w:p w14:paraId="0363F827" w14:textId="28B9446C" w:rsidR="00C9559A" w:rsidRPr="00C9559A" w:rsidRDefault="00C9559A" w:rsidP="00983C76">
            <w:pPr>
              <w:autoSpaceDE/>
              <w:autoSpaceDN/>
              <w:spacing w:line="240" w:lineRule="auto"/>
              <w:ind w:firstLine="0"/>
              <w:jc w:val="left"/>
              <w:rPr>
                <w:sz w:val="20"/>
                <w:szCs w:val="20"/>
              </w:rPr>
            </w:pPr>
            <w:r w:rsidRPr="00C9559A">
              <w:rPr>
                <w:sz w:val="20"/>
                <w:szCs w:val="20"/>
              </w:rPr>
              <w:t>07.06.2023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2D3391D0" w14:textId="6682B641"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ООО "Апрель"</w:t>
            </w:r>
          </w:p>
        </w:tc>
        <w:tc>
          <w:tcPr>
            <w:tcW w:w="204" w:type="pct"/>
            <w:tcBorders>
              <w:top w:val="single" w:sz="4" w:space="0" w:color="auto"/>
              <w:left w:val="nil"/>
              <w:bottom w:val="single" w:sz="4" w:space="0" w:color="auto"/>
              <w:right w:val="single" w:sz="4" w:space="0" w:color="auto"/>
            </w:tcBorders>
            <w:shd w:val="clear" w:color="auto" w:fill="auto"/>
            <w:vAlign w:val="center"/>
          </w:tcPr>
          <w:p w14:paraId="2E6DA165" w14:textId="3F96BF58" w:rsidR="00C9559A" w:rsidRPr="00C9559A" w:rsidRDefault="00C9559A" w:rsidP="00983C76">
            <w:pPr>
              <w:autoSpaceDE/>
              <w:autoSpaceDN/>
              <w:spacing w:line="240" w:lineRule="auto"/>
              <w:ind w:firstLine="0"/>
              <w:jc w:val="left"/>
              <w:rPr>
                <w:sz w:val="20"/>
                <w:szCs w:val="20"/>
              </w:rPr>
            </w:pPr>
            <w:r w:rsidRPr="00C9559A">
              <w:rPr>
                <w:sz w:val="20"/>
                <w:szCs w:val="20"/>
              </w:rPr>
              <w:t>07.06.2026</w:t>
            </w:r>
          </w:p>
        </w:tc>
        <w:tc>
          <w:tcPr>
            <w:tcW w:w="255" w:type="pct"/>
            <w:tcBorders>
              <w:top w:val="single" w:sz="4" w:space="0" w:color="auto"/>
              <w:left w:val="nil"/>
              <w:bottom w:val="single" w:sz="4" w:space="0" w:color="auto"/>
              <w:right w:val="single" w:sz="4" w:space="0" w:color="auto"/>
            </w:tcBorders>
            <w:shd w:val="clear" w:color="auto" w:fill="auto"/>
            <w:vAlign w:val="center"/>
          </w:tcPr>
          <w:p w14:paraId="3ED56872" w14:textId="153763BF" w:rsidR="00C9559A" w:rsidRPr="00C9559A" w:rsidRDefault="00C9559A" w:rsidP="00983C76">
            <w:pPr>
              <w:autoSpaceDE/>
              <w:autoSpaceDN/>
              <w:spacing w:line="240" w:lineRule="auto"/>
              <w:ind w:firstLine="0"/>
              <w:jc w:val="center"/>
              <w:rPr>
                <w:sz w:val="20"/>
                <w:szCs w:val="20"/>
              </w:rPr>
            </w:pPr>
            <w:r w:rsidRPr="00C9559A">
              <w:rPr>
                <w:sz w:val="20"/>
                <w:szCs w:val="20"/>
              </w:rPr>
              <w:t>0,928</w:t>
            </w:r>
          </w:p>
        </w:tc>
        <w:tc>
          <w:tcPr>
            <w:tcW w:w="244" w:type="pct"/>
            <w:tcBorders>
              <w:top w:val="single" w:sz="4" w:space="0" w:color="auto"/>
              <w:left w:val="nil"/>
              <w:bottom w:val="single" w:sz="4" w:space="0" w:color="auto"/>
              <w:right w:val="single" w:sz="4" w:space="0" w:color="auto"/>
            </w:tcBorders>
            <w:shd w:val="clear" w:color="auto" w:fill="auto"/>
            <w:vAlign w:val="center"/>
          </w:tcPr>
          <w:p w14:paraId="1C14C591" w14:textId="08FA4286" w:rsidR="00C9559A" w:rsidRPr="00C9559A" w:rsidRDefault="00C9559A" w:rsidP="00983C76">
            <w:pPr>
              <w:autoSpaceDE/>
              <w:autoSpaceDN/>
              <w:spacing w:line="240" w:lineRule="auto"/>
              <w:ind w:firstLine="0"/>
              <w:jc w:val="center"/>
              <w:rPr>
                <w:sz w:val="20"/>
                <w:szCs w:val="20"/>
              </w:rPr>
            </w:pPr>
            <w:r w:rsidRPr="00C9559A">
              <w:rPr>
                <w:sz w:val="20"/>
                <w:szCs w:val="20"/>
              </w:rPr>
              <w:t>2,304</w:t>
            </w:r>
          </w:p>
        </w:tc>
        <w:tc>
          <w:tcPr>
            <w:tcW w:w="311" w:type="pct"/>
            <w:tcBorders>
              <w:top w:val="single" w:sz="4" w:space="0" w:color="auto"/>
              <w:left w:val="nil"/>
              <w:bottom w:val="single" w:sz="4" w:space="0" w:color="auto"/>
              <w:right w:val="single" w:sz="4" w:space="0" w:color="auto"/>
            </w:tcBorders>
            <w:shd w:val="clear" w:color="auto" w:fill="auto"/>
            <w:vAlign w:val="center"/>
          </w:tcPr>
          <w:p w14:paraId="63EC1195" w14:textId="03D6C1A3"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726B6D06" w14:textId="77777777" w:rsidR="00C9559A" w:rsidRPr="00C9559A" w:rsidRDefault="00C9559A" w:rsidP="00983C76">
            <w:pPr>
              <w:widowControl w:val="0"/>
              <w:spacing w:line="240" w:lineRule="auto"/>
              <w:ind w:firstLine="0"/>
              <w:jc w:val="left"/>
            </w:pPr>
          </w:p>
        </w:tc>
        <w:tc>
          <w:tcPr>
            <w:tcW w:w="311" w:type="pct"/>
            <w:vAlign w:val="center"/>
          </w:tcPr>
          <w:p w14:paraId="1E426E9A" w14:textId="77777777" w:rsidR="00C9559A" w:rsidRPr="00C9559A" w:rsidRDefault="00C9559A" w:rsidP="00983C76">
            <w:pPr>
              <w:widowControl w:val="0"/>
              <w:spacing w:line="240" w:lineRule="auto"/>
              <w:ind w:firstLine="0"/>
              <w:jc w:val="left"/>
            </w:pPr>
          </w:p>
        </w:tc>
        <w:tc>
          <w:tcPr>
            <w:tcW w:w="311" w:type="pct"/>
            <w:vAlign w:val="center"/>
          </w:tcPr>
          <w:p w14:paraId="7599C150" w14:textId="77777777" w:rsidR="00C9559A" w:rsidRPr="00C9559A" w:rsidRDefault="00C9559A" w:rsidP="00983C76">
            <w:pPr>
              <w:widowControl w:val="0"/>
              <w:spacing w:line="240" w:lineRule="auto"/>
              <w:ind w:firstLine="0"/>
              <w:jc w:val="left"/>
            </w:pPr>
          </w:p>
        </w:tc>
        <w:tc>
          <w:tcPr>
            <w:tcW w:w="311" w:type="pct"/>
            <w:vAlign w:val="center"/>
          </w:tcPr>
          <w:p w14:paraId="269A232F" w14:textId="77777777" w:rsidR="00C9559A" w:rsidRPr="00C9559A" w:rsidRDefault="00C9559A" w:rsidP="00983C76">
            <w:pPr>
              <w:widowControl w:val="0"/>
              <w:spacing w:line="240" w:lineRule="auto"/>
              <w:ind w:firstLine="0"/>
              <w:jc w:val="left"/>
            </w:pPr>
          </w:p>
        </w:tc>
        <w:tc>
          <w:tcPr>
            <w:tcW w:w="311" w:type="pct"/>
            <w:vAlign w:val="center"/>
          </w:tcPr>
          <w:p w14:paraId="02448524" w14:textId="77777777" w:rsidR="00C9559A" w:rsidRPr="00C9559A" w:rsidRDefault="00C9559A" w:rsidP="00983C76">
            <w:pPr>
              <w:widowControl w:val="0"/>
              <w:spacing w:line="240" w:lineRule="auto"/>
              <w:ind w:firstLine="0"/>
              <w:jc w:val="left"/>
            </w:pPr>
          </w:p>
        </w:tc>
        <w:tc>
          <w:tcPr>
            <w:tcW w:w="311" w:type="pct"/>
            <w:vAlign w:val="center"/>
          </w:tcPr>
          <w:p w14:paraId="19B458FF" w14:textId="77777777" w:rsidR="00C9559A" w:rsidRPr="00C9559A" w:rsidRDefault="00C9559A" w:rsidP="00983C76">
            <w:pPr>
              <w:widowControl w:val="0"/>
              <w:spacing w:line="240" w:lineRule="auto"/>
              <w:ind w:firstLine="0"/>
              <w:jc w:val="left"/>
            </w:pPr>
          </w:p>
        </w:tc>
        <w:tc>
          <w:tcPr>
            <w:tcW w:w="311" w:type="pct"/>
            <w:vAlign w:val="center"/>
          </w:tcPr>
          <w:p w14:paraId="36C6FAD8" w14:textId="77777777" w:rsidR="00C9559A" w:rsidRPr="00C9559A" w:rsidRDefault="00C9559A" w:rsidP="00983C76">
            <w:pPr>
              <w:widowControl w:val="0"/>
              <w:spacing w:line="240" w:lineRule="auto"/>
              <w:ind w:firstLine="0"/>
              <w:jc w:val="left"/>
            </w:pPr>
          </w:p>
        </w:tc>
      </w:tr>
      <w:tr w:rsidR="00C9559A" w:rsidRPr="00C9559A" w14:paraId="5547C925"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576DD" w14:textId="60CF2B1B"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73</w:t>
            </w:r>
          </w:p>
        </w:tc>
        <w:tc>
          <w:tcPr>
            <w:tcW w:w="179" w:type="pct"/>
            <w:tcBorders>
              <w:top w:val="single" w:sz="4" w:space="0" w:color="auto"/>
              <w:left w:val="nil"/>
              <w:bottom w:val="single" w:sz="4" w:space="0" w:color="auto"/>
              <w:right w:val="single" w:sz="4" w:space="0" w:color="auto"/>
            </w:tcBorders>
            <w:shd w:val="clear" w:color="auto" w:fill="auto"/>
            <w:vAlign w:val="center"/>
          </w:tcPr>
          <w:p w14:paraId="016DAD84" w14:textId="06B5A10D" w:rsidR="00C9559A" w:rsidRPr="00C9559A" w:rsidRDefault="00C9559A" w:rsidP="00983C76">
            <w:pPr>
              <w:autoSpaceDE/>
              <w:autoSpaceDN/>
              <w:spacing w:line="240" w:lineRule="auto"/>
              <w:ind w:firstLine="0"/>
              <w:jc w:val="left"/>
              <w:rPr>
                <w:sz w:val="20"/>
                <w:szCs w:val="20"/>
              </w:rPr>
            </w:pPr>
            <w:r w:rsidRPr="00C9559A">
              <w:rPr>
                <w:sz w:val="20"/>
                <w:szCs w:val="20"/>
              </w:rPr>
              <w:t>РИР/119-</w:t>
            </w:r>
            <w:r w:rsidRPr="00C9559A">
              <w:rPr>
                <w:sz w:val="20"/>
                <w:szCs w:val="20"/>
              </w:rPr>
              <w:lastRenderedPageBreak/>
              <w:t>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67A66164" w14:textId="00F014F7" w:rsidR="00C9559A" w:rsidRPr="00C9559A" w:rsidRDefault="00C9559A" w:rsidP="00983C76">
            <w:pPr>
              <w:spacing w:line="240" w:lineRule="auto"/>
              <w:ind w:firstLine="0"/>
              <w:jc w:val="left"/>
              <w:rPr>
                <w:sz w:val="20"/>
                <w:szCs w:val="20"/>
              </w:rPr>
            </w:pPr>
            <w:r w:rsidRPr="00C9559A">
              <w:rPr>
                <w:sz w:val="20"/>
                <w:szCs w:val="20"/>
              </w:rPr>
              <w:lastRenderedPageBreak/>
              <w:t xml:space="preserve">Встроенное помещение в комплексе магазинов </w:t>
            </w:r>
            <w:r w:rsidRPr="00C9559A">
              <w:rPr>
                <w:sz w:val="20"/>
                <w:szCs w:val="20"/>
              </w:rPr>
              <w:lastRenderedPageBreak/>
              <w:t>Блок "Г" (магазин), УР, г. Глазов, ул. Ленина, 21</w:t>
            </w:r>
          </w:p>
        </w:tc>
        <w:tc>
          <w:tcPr>
            <w:tcW w:w="206" w:type="pct"/>
            <w:tcBorders>
              <w:top w:val="single" w:sz="4" w:space="0" w:color="auto"/>
              <w:left w:val="nil"/>
              <w:bottom w:val="single" w:sz="4" w:space="0" w:color="auto"/>
              <w:right w:val="single" w:sz="4" w:space="0" w:color="auto"/>
            </w:tcBorders>
            <w:shd w:val="clear" w:color="auto" w:fill="auto"/>
            <w:vAlign w:val="center"/>
          </w:tcPr>
          <w:p w14:paraId="74F31B42" w14:textId="156105C6" w:rsidR="00C9559A" w:rsidRPr="00C9559A" w:rsidRDefault="00C9559A" w:rsidP="00983C76">
            <w:pPr>
              <w:autoSpaceDE/>
              <w:autoSpaceDN/>
              <w:spacing w:line="240" w:lineRule="auto"/>
              <w:ind w:firstLine="0"/>
              <w:jc w:val="left"/>
              <w:rPr>
                <w:sz w:val="20"/>
                <w:szCs w:val="20"/>
              </w:rPr>
            </w:pPr>
            <w:r w:rsidRPr="00C9559A">
              <w:rPr>
                <w:sz w:val="20"/>
                <w:szCs w:val="20"/>
              </w:rPr>
              <w:lastRenderedPageBreak/>
              <w:t>21.06.2023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2D69A7CB" w14:textId="46273FB1" w:rsidR="00C9559A" w:rsidRPr="00C9559A" w:rsidRDefault="00C9559A" w:rsidP="00983C76">
            <w:pPr>
              <w:autoSpaceDE/>
              <w:autoSpaceDN/>
              <w:spacing w:line="240" w:lineRule="auto"/>
              <w:ind w:firstLine="0"/>
              <w:jc w:val="left"/>
              <w:rPr>
                <w:sz w:val="20"/>
                <w:szCs w:val="20"/>
                <w:shd w:val="clear" w:color="auto" w:fill="FFFFFF"/>
              </w:rPr>
            </w:pPr>
            <w:proofErr w:type="spellStart"/>
            <w:r w:rsidRPr="00C9559A">
              <w:rPr>
                <w:sz w:val="20"/>
                <w:szCs w:val="20"/>
                <w:shd w:val="clear" w:color="auto" w:fill="FFFFFF"/>
              </w:rPr>
              <w:t>Егиазарян</w:t>
            </w:r>
            <w:proofErr w:type="spellEnd"/>
            <w:r w:rsidRPr="00C9559A">
              <w:rPr>
                <w:sz w:val="20"/>
                <w:szCs w:val="20"/>
                <w:shd w:val="clear" w:color="auto" w:fill="FFFFFF"/>
              </w:rPr>
              <w:t xml:space="preserve"> </w:t>
            </w:r>
            <w:proofErr w:type="spellStart"/>
            <w:r w:rsidRPr="00C9559A">
              <w:rPr>
                <w:sz w:val="20"/>
                <w:szCs w:val="20"/>
                <w:shd w:val="clear" w:color="auto" w:fill="FFFFFF"/>
              </w:rPr>
              <w:t>Вартан</w:t>
            </w:r>
            <w:proofErr w:type="spellEnd"/>
            <w:r w:rsidRPr="00C9559A">
              <w:rPr>
                <w:sz w:val="20"/>
                <w:szCs w:val="20"/>
                <w:shd w:val="clear" w:color="auto" w:fill="FFFFFF"/>
              </w:rPr>
              <w:t xml:space="preserve"> </w:t>
            </w:r>
            <w:proofErr w:type="spellStart"/>
            <w:r w:rsidRPr="00C9559A">
              <w:rPr>
                <w:sz w:val="20"/>
                <w:szCs w:val="20"/>
                <w:shd w:val="clear" w:color="auto" w:fill="FFFFFF"/>
              </w:rPr>
              <w:t>Араикович</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4956D11D" w14:textId="6AC34892" w:rsidR="00C9559A" w:rsidRPr="00C9559A" w:rsidRDefault="00C9559A" w:rsidP="00983C76">
            <w:pPr>
              <w:autoSpaceDE/>
              <w:autoSpaceDN/>
              <w:spacing w:line="240" w:lineRule="auto"/>
              <w:ind w:firstLine="0"/>
              <w:jc w:val="left"/>
              <w:rPr>
                <w:sz w:val="20"/>
                <w:szCs w:val="20"/>
              </w:rPr>
            </w:pPr>
            <w:r w:rsidRPr="00C9559A">
              <w:rPr>
                <w:sz w:val="20"/>
                <w:szCs w:val="20"/>
              </w:rPr>
              <w:t>18.01.2025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22A1327C" w14:textId="60C3F456" w:rsidR="00C9559A" w:rsidRPr="00C9559A" w:rsidRDefault="00C9559A" w:rsidP="00983C76">
            <w:pPr>
              <w:autoSpaceDE/>
              <w:autoSpaceDN/>
              <w:spacing w:line="240" w:lineRule="auto"/>
              <w:ind w:firstLine="0"/>
              <w:jc w:val="center"/>
              <w:rPr>
                <w:sz w:val="20"/>
                <w:szCs w:val="20"/>
              </w:rPr>
            </w:pPr>
            <w:r w:rsidRPr="00C9559A">
              <w:rPr>
                <w:sz w:val="20"/>
                <w:szCs w:val="20"/>
              </w:rPr>
              <w:t>0,006</w:t>
            </w:r>
          </w:p>
        </w:tc>
        <w:tc>
          <w:tcPr>
            <w:tcW w:w="244" w:type="pct"/>
            <w:tcBorders>
              <w:top w:val="single" w:sz="4" w:space="0" w:color="auto"/>
              <w:left w:val="nil"/>
              <w:bottom w:val="single" w:sz="4" w:space="0" w:color="auto"/>
              <w:right w:val="single" w:sz="4" w:space="0" w:color="auto"/>
            </w:tcBorders>
            <w:shd w:val="clear" w:color="auto" w:fill="auto"/>
            <w:vAlign w:val="center"/>
          </w:tcPr>
          <w:p w14:paraId="1D1A7692" w14:textId="58816547" w:rsidR="00C9559A" w:rsidRPr="00C9559A" w:rsidRDefault="00C9559A" w:rsidP="00983C76">
            <w:pPr>
              <w:autoSpaceDE/>
              <w:autoSpaceDN/>
              <w:spacing w:line="240" w:lineRule="auto"/>
              <w:ind w:firstLine="0"/>
              <w:jc w:val="center"/>
              <w:rPr>
                <w:sz w:val="20"/>
                <w:szCs w:val="20"/>
              </w:rPr>
            </w:pPr>
            <w:r w:rsidRPr="00C9559A">
              <w:rPr>
                <w:sz w:val="20"/>
                <w:szCs w:val="20"/>
              </w:rPr>
              <w:t>0,015</w:t>
            </w:r>
          </w:p>
        </w:tc>
        <w:tc>
          <w:tcPr>
            <w:tcW w:w="311" w:type="pct"/>
            <w:tcBorders>
              <w:top w:val="single" w:sz="4" w:space="0" w:color="auto"/>
              <w:left w:val="nil"/>
              <w:bottom w:val="single" w:sz="4" w:space="0" w:color="auto"/>
              <w:right w:val="single" w:sz="4" w:space="0" w:color="auto"/>
            </w:tcBorders>
            <w:shd w:val="clear" w:color="auto" w:fill="auto"/>
            <w:vAlign w:val="center"/>
          </w:tcPr>
          <w:p w14:paraId="1B43895F" w14:textId="77172D0E"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08F9BC2F" w14:textId="77777777" w:rsidR="00C9559A" w:rsidRPr="00C9559A" w:rsidRDefault="00C9559A" w:rsidP="00983C76">
            <w:pPr>
              <w:widowControl w:val="0"/>
              <w:spacing w:line="240" w:lineRule="auto"/>
              <w:ind w:firstLine="0"/>
              <w:jc w:val="left"/>
            </w:pPr>
          </w:p>
        </w:tc>
        <w:tc>
          <w:tcPr>
            <w:tcW w:w="311" w:type="pct"/>
            <w:vAlign w:val="center"/>
          </w:tcPr>
          <w:p w14:paraId="6FB5132A" w14:textId="77777777" w:rsidR="00C9559A" w:rsidRPr="00C9559A" w:rsidRDefault="00C9559A" w:rsidP="00983C76">
            <w:pPr>
              <w:widowControl w:val="0"/>
              <w:spacing w:line="240" w:lineRule="auto"/>
              <w:ind w:firstLine="0"/>
              <w:jc w:val="left"/>
            </w:pPr>
          </w:p>
        </w:tc>
        <w:tc>
          <w:tcPr>
            <w:tcW w:w="311" w:type="pct"/>
            <w:vAlign w:val="center"/>
          </w:tcPr>
          <w:p w14:paraId="10AD2606" w14:textId="77777777" w:rsidR="00C9559A" w:rsidRPr="00C9559A" w:rsidRDefault="00C9559A" w:rsidP="00983C76">
            <w:pPr>
              <w:widowControl w:val="0"/>
              <w:spacing w:line="240" w:lineRule="auto"/>
              <w:ind w:firstLine="0"/>
              <w:jc w:val="left"/>
            </w:pPr>
          </w:p>
        </w:tc>
        <w:tc>
          <w:tcPr>
            <w:tcW w:w="311" w:type="pct"/>
            <w:vAlign w:val="center"/>
          </w:tcPr>
          <w:p w14:paraId="5D988015" w14:textId="77777777" w:rsidR="00C9559A" w:rsidRPr="00C9559A" w:rsidRDefault="00C9559A" w:rsidP="00983C76">
            <w:pPr>
              <w:widowControl w:val="0"/>
              <w:spacing w:line="240" w:lineRule="auto"/>
              <w:ind w:firstLine="0"/>
              <w:jc w:val="left"/>
            </w:pPr>
          </w:p>
        </w:tc>
        <w:tc>
          <w:tcPr>
            <w:tcW w:w="311" w:type="pct"/>
            <w:vAlign w:val="center"/>
          </w:tcPr>
          <w:p w14:paraId="3E767F8B" w14:textId="77777777" w:rsidR="00C9559A" w:rsidRPr="00C9559A" w:rsidRDefault="00C9559A" w:rsidP="00983C76">
            <w:pPr>
              <w:widowControl w:val="0"/>
              <w:spacing w:line="240" w:lineRule="auto"/>
              <w:ind w:firstLine="0"/>
              <w:jc w:val="left"/>
            </w:pPr>
          </w:p>
        </w:tc>
        <w:tc>
          <w:tcPr>
            <w:tcW w:w="311" w:type="pct"/>
            <w:vAlign w:val="center"/>
          </w:tcPr>
          <w:p w14:paraId="6307D022" w14:textId="77777777" w:rsidR="00C9559A" w:rsidRPr="00C9559A" w:rsidRDefault="00C9559A" w:rsidP="00983C76">
            <w:pPr>
              <w:widowControl w:val="0"/>
              <w:spacing w:line="240" w:lineRule="auto"/>
              <w:ind w:firstLine="0"/>
              <w:jc w:val="left"/>
            </w:pPr>
          </w:p>
        </w:tc>
        <w:tc>
          <w:tcPr>
            <w:tcW w:w="311" w:type="pct"/>
            <w:vAlign w:val="center"/>
          </w:tcPr>
          <w:p w14:paraId="3DC8A3FC" w14:textId="77777777" w:rsidR="00C9559A" w:rsidRPr="00C9559A" w:rsidRDefault="00C9559A" w:rsidP="00983C76">
            <w:pPr>
              <w:widowControl w:val="0"/>
              <w:spacing w:line="240" w:lineRule="auto"/>
              <w:ind w:firstLine="0"/>
              <w:jc w:val="left"/>
            </w:pPr>
          </w:p>
        </w:tc>
      </w:tr>
      <w:tr w:rsidR="00C9559A" w:rsidRPr="00C9559A" w14:paraId="4834A82F"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0389D2" w14:textId="4F28713D"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lastRenderedPageBreak/>
              <w:t>74</w:t>
            </w:r>
          </w:p>
        </w:tc>
        <w:tc>
          <w:tcPr>
            <w:tcW w:w="179" w:type="pct"/>
            <w:tcBorders>
              <w:top w:val="single" w:sz="4" w:space="0" w:color="auto"/>
              <w:left w:val="nil"/>
              <w:bottom w:val="single" w:sz="4" w:space="0" w:color="auto"/>
              <w:right w:val="single" w:sz="4" w:space="0" w:color="auto"/>
            </w:tcBorders>
            <w:shd w:val="clear" w:color="auto" w:fill="auto"/>
            <w:vAlign w:val="center"/>
          </w:tcPr>
          <w:p w14:paraId="6ECB07B1" w14:textId="5D8D1470" w:rsidR="00C9559A" w:rsidRPr="00C9559A" w:rsidRDefault="00C9559A" w:rsidP="00983C76">
            <w:pPr>
              <w:autoSpaceDE/>
              <w:autoSpaceDN/>
              <w:spacing w:line="240" w:lineRule="auto"/>
              <w:ind w:firstLine="0"/>
              <w:jc w:val="left"/>
              <w:rPr>
                <w:sz w:val="20"/>
                <w:szCs w:val="20"/>
              </w:rPr>
            </w:pPr>
            <w:r w:rsidRPr="00C9559A">
              <w:rPr>
                <w:sz w:val="20"/>
                <w:szCs w:val="20"/>
              </w:rPr>
              <w:t>ТУ № 122/2</w:t>
            </w:r>
          </w:p>
        </w:tc>
        <w:tc>
          <w:tcPr>
            <w:tcW w:w="764" w:type="pct"/>
            <w:tcBorders>
              <w:top w:val="single" w:sz="4" w:space="0" w:color="auto"/>
              <w:left w:val="nil"/>
              <w:bottom w:val="single" w:sz="4" w:space="0" w:color="auto"/>
              <w:right w:val="single" w:sz="4" w:space="0" w:color="auto"/>
            </w:tcBorders>
            <w:shd w:val="clear" w:color="auto" w:fill="auto"/>
            <w:vAlign w:val="center"/>
          </w:tcPr>
          <w:p w14:paraId="7DF2F94C" w14:textId="08560061" w:rsidR="00C9559A" w:rsidRPr="00C9559A" w:rsidRDefault="00C9559A" w:rsidP="00983C76">
            <w:pPr>
              <w:spacing w:line="240" w:lineRule="auto"/>
              <w:ind w:firstLine="0"/>
              <w:jc w:val="left"/>
              <w:rPr>
                <w:sz w:val="20"/>
                <w:szCs w:val="20"/>
              </w:rPr>
            </w:pPr>
            <w:r w:rsidRPr="00C9559A">
              <w:rPr>
                <w:sz w:val="20"/>
                <w:szCs w:val="20"/>
              </w:rPr>
              <w:t>МКД, УР, г. Глазов, ул. Толстого, 46, стр. 2</w:t>
            </w:r>
          </w:p>
        </w:tc>
        <w:tc>
          <w:tcPr>
            <w:tcW w:w="206" w:type="pct"/>
            <w:tcBorders>
              <w:top w:val="single" w:sz="4" w:space="0" w:color="auto"/>
              <w:left w:val="nil"/>
              <w:bottom w:val="single" w:sz="4" w:space="0" w:color="auto"/>
              <w:right w:val="single" w:sz="4" w:space="0" w:color="auto"/>
            </w:tcBorders>
            <w:shd w:val="clear" w:color="auto" w:fill="auto"/>
            <w:vAlign w:val="center"/>
          </w:tcPr>
          <w:p w14:paraId="6D52DD4E" w14:textId="66594E18" w:rsidR="00C9559A" w:rsidRPr="00C9559A" w:rsidRDefault="00C9559A" w:rsidP="00983C76">
            <w:pPr>
              <w:autoSpaceDE/>
              <w:autoSpaceDN/>
              <w:spacing w:line="240" w:lineRule="auto"/>
              <w:ind w:firstLine="0"/>
              <w:jc w:val="left"/>
              <w:rPr>
                <w:sz w:val="20"/>
                <w:szCs w:val="20"/>
              </w:rPr>
            </w:pPr>
            <w:r w:rsidRPr="00C9559A">
              <w:rPr>
                <w:sz w:val="20"/>
                <w:szCs w:val="20"/>
              </w:rPr>
              <w:t>16.06.2023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1F00ED8D" w14:textId="0B15EC27"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ИП Беляев Григорий Александрович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01A60993" w14:textId="63114A31" w:rsidR="00C9559A" w:rsidRPr="00C9559A" w:rsidRDefault="00C9559A" w:rsidP="00983C76">
            <w:pPr>
              <w:autoSpaceDE/>
              <w:autoSpaceDN/>
              <w:spacing w:line="240" w:lineRule="auto"/>
              <w:ind w:firstLine="0"/>
              <w:jc w:val="left"/>
              <w:rPr>
                <w:sz w:val="20"/>
                <w:szCs w:val="20"/>
              </w:rPr>
            </w:pPr>
            <w:r w:rsidRPr="00C9559A">
              <w:rPr>
                <w:sz w:val="20"/>
                <w:szCs w:val="20"/>
              </w:rPr>
              <w:t>16.06.2026</w:t>
            </w:r>
          </w:p>
        </w:tc>
        <w:tc>
          <w:tcPr>
            <w:tcW w:w="255" w:type="pct"/>
            <w:tcBorders>
              <w:top w:val="single" w:sz="4" w:space="0" w:color="auto"/>
              <w:left w:val="nil"/>
              <w:bottom w:val="single" w:sz="4" w:space="0" w:color="auto"/>
              <w:right w:val="single" w:sz="4" w:space="0" w:color="auto"/>
            </w:tcBorders>
            <w:shd w:val="clear" w:color="auto" w:fill="auto"/>
            <w:vAlign w:val="center"/>
          </w:tcPr>
          <w:p w14:paraId="59CA0D97" w14:textId="29581238" w:rsidR="00C9559A" w:rsidRPr="00C9559A" w:rsidRDefault="00C9559A" w:rsidP="00983C76">
            <w:pPr>
              <w:autoSpaceDE/>
              <w:autoSpaceDN/>
              <w:spacing w:line="240" w:lineRule="auto"/>
              <w:ind w:firstLine="0"/>
              <w:jc w:val="center"/>
              <w:rPr>
                <w:sz w:val="20"/>
                <w:szCs w:val="20"/>
              </w:rPr>
            </w:pPr>
            <w:r w:rsidRPr="00C9559A">
              <w:rPr>
                <w:sz w:val="20"/>
                <w:szCs w:val="20"/>
              </w:rPr>
              <w:t>0,360</w:t>
            </w:r>
          </w:p>
        </w:tc>
        <w:tc>
          <w:tcPr>
            <w:tcW w:w="244" w:type="pct"/>
            <w:tcBorders>
              <w:top w:val="single" w:sz="4" w:space="0" w:color="auto"/>
              <w:left w:val="nil"/>
              <w:bottom w:val="single" w:sz="4" w:space="0" w:color="auto"/>
              <w:right w:val="single" w:sz="4" w:space="0" w:color="auto"/>
            </w:tcBorders>
            <w:shd w:val="clear" w:color="auto" w:fill="auto"/>
            <w:vAlign w:val="center"/>
          </w:tcPr>
          <w:p w14:paraId="377834BF" w14:textId="32BFAEB5" w:rsidR="00C9559A" w:rsidRPr="00C9559A" w:rsidRDefault="00C9559A" w:rsidP="00983C76">
            <w:pPr>
              <w:autoSpaceDE/>
              <w:autoSpaceDN/>
              <w:spacing w:line="240" w:lineRule="auto"/>
              <w:ind w:firstLine="0"/>
              <w:jc w:val="center"/>
              <w:rPr>
                <w:sz w:val="20"/>
                <w:szCs w:val="20"/>
              </w:rPr>
            </w:pPr>
            <w:r w:rsidRPr="00C9559A">
              <w:rPr>
                <w:sz w:val="20"/>
                <w:szCs w:val="20"/>
              </w:rPr>
              <w:t>0,894</w:t>
            </w:r>
          </w:p>
        </w:tc>
        <w:tc>
          <w:tcPr>
            <w:tcW w:w="311" w:type="pct"/>
            <w:tcBorders>
              <w:top w:val="single" w:sz="4" w:space="0" w:color="auto"/>
              <w:left w:val="nil"/>
              <w:bottom w:val="single" w:sz="4" w:space="0" w:color="auto"/>
              <w:right w:val="single" w:sz="4" w:space="0" w:color="auto"/>
            </w:tcBorders>
            <w:shd w:val="clear" w:color="auto" w:fill="auto"/>
            <w:vAlign w:val="center"/>
          </w:tcPr>
          <w:p w14:paraId="198C4EFE" w14:textId="7E9E30B7"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36BF2451" w14:textId="77777777" w:rsidR="00C9559A" w:rsidRPr="00C9559A" w:rsidRDefault="00C9559A" w:rsidP="00983C76">
            <w:pPr>
              <w:widowControl w:val="0"/>
              <w:spacing w:line="240" w:lineRule="auto"/>
              <w:ind w:firstLine="0"/>
              <w:jc w:val="left"/>
            </w:pPr>
          </w:p>
        </w:tc>
        <w:tc>
          <w:tcPr>
            <w:tcW w:w="311" w:type="pct"/>
            <w:vAlign w:val="center"/>
          </w:tcPr>
          <w:p w14:paraId="5DE0FA2F" w14:textId="77777777" w:rsidR="00C9559A" w:rsidRPr="00C9559A" w:rsidRDefault="00C9559A" w:rsidP="00983C76">
            <w:pPr>
              <w:widowControl w:val="0"/>
              <w:spacing w:line="240" w:lineRule="auto"/>
              <w:ind w:firstLine="0"/>
              <w:jc w:val="left"/>
            </w:pPr>
          </w:p>
        </w:tc>
        <w:tc>
          <w:tcPr>
            <w:tcW w:w="311" w:type="pct"/>
            <w:vAlign w:val="center"/>
          </w:tcPr>
          <w:p w14:paraId="1AEAD736" w14:textId="77777777" w:rsidR="00C9559A" w:rsidRPr="00C9559A" w:rsidRDefault="00C9559A" w:rsidP="00983C76">
            <w:pPr>
              <w:widowControl w:val="0"/>
              <w:spacing w:line="240" w:lineRule="auto"/>
              <w:ind w:firstLine="0"/>
              <w:jc w:val="left"/>
            </w:pPr>
          </w:p>
        </w:tc>
        <w:tc>
          <w:tcPr>
            <w:tcW w:w="311" w:type="pct"/>
            <w:vAlign w:val="center"/>
          </w:tcPr>
          <w:p w14:paraId="3E4EE8F1" w14:textId="77777777" w:rsidR="00C9559A" w:rsidRPr="00C9559A" w:rsidRDefault="00C9559A" w:rsidP="00983C76">
            <w:pPr>
              <w:widowControl w:val="0"/>
              <w:spacing w:line="240" w:lineRule="auto"/>
              <w:ind w:firstLine="0"/>
              <w:jc w:val="left"/>
            </w:pPr>
          </w:p>
        </w:tc>
        <w:tc>
          <w:tcPr>
            <w:tcW w:w="311" w:type="pct"/>
            <w:vAlign w:val="center"/>
          </w:tcPr>
          <w:p w14:paraId="744B3379" w14:textId="77777777" w:rsidR="00C9559A" w:rsidRPr="00C9559A" w:rsidRDefault="00C9559A" w:rsidP="00983C76">
            <w:pPr>
              <w:widowControl w:val="0"/>
              <w:spacing w:line="240" w:lineRule="auto"/>
              <w:ind w:firstLine="0"/>
              <w:jc w:val="left"/>
            </w:pPr>
          </w:p>
        </w:tc>
        <w:tc>
          <w:tcPr>
            <w:tcW w:w="311" w:type="pct"/>
            <w:vAlign w:val="center"/>
          </w:tcPr>
          <w:p w14:paraId="0402A591" w14:textId="77777777" w:rsidR="00C9559A" w:rsidRPr="00C9559A" w:rsidRDefault="00C9559A" w:rsidP="00983C76">
            <w:pPr>
              <w:widowControl w:val="0"/>
              <w:spacing w:line="240" w:lineRule="auto"/>
              <w:ind w:firstLine="0"/>
              <w:jc w:val="left"/>
            </w:pPr>
          </w:p>
        </w:tc>
        <w:tc>
          <w:tcPr>
            <w:tcW w:w="311" w:type="pct"/>
            <w:vAlign w:val="center"/>
          </w:tcPr>
          <w:p w14:paraId="749661D9" w14:textId="77777777" w:rsidR="00C9559A" w:rsidRPr="00C9559A" w:rsidRDefault="00C9559A" w:rsidP="00983C76">
            <w:pPr>
              <w:widowControl w:val="0"/>
              <w:spacing w:line="240" w:lineRule="auto"/>
              <w:ind w:firstLine="0"/>
              <w:jc w:val="left"/>
            </w:pPr>
          </w:p>
        </w:tc>
      </w:tr>
      <w:tr w:rsidR="00C9559A" w:rsidRPr="00C9559A" w14:paraId="61CA15DE"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24F1B6" w14:textId="15BFC9F4"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75</w:t>
            </w:r>
          </w:p>
        </w:tc>
        <w:tc>
          <w:tcPr>
            <w:tcW w:w="179" w:type="pct"/>
            <w:tcBorders>
              <w:top w:val="single" w:sz="4" w:space="0" w:color="auto"/>
              <w:left w:val="nil"/>
              <w:bottom w:val="single" w:sz="4" w:space="0" w:color="auto"/>
              <w:right w:val="single" w:sz="4" w:space="0" w:color="auto"/>
            </w:tcBorders>
            <w:shd w:val="clear" w:color="auto" w:fill="auto"/>
            <w:vAlign w:val="center"/>
          </w:tcPr>
          <w:p w14:paraId="4F599667" w14:textId="79B357A6" w:rsidR="00C9559A" w:rsidRPr="00C9559A" w:rsidRDefault="00C9559A" w:rsidP="00983C76">
            <w:pPr>
              <w:autoSpaceDE/>
              <w:autoSpaceDN/>
              <w:spacing w:line="240" w:lineRule="auto"/>
              <w:ind w:firstLine="0"/>
              <w:jc w:val="left"/>
              <w:rPr>
                <w:sz w:val="20"/>
                <w:szCs w:val="20"/>
              </w:rPr>
            </w:pPr>
            <w:r w:rsidRPr="00C9559A">
              <w:rPr>
                <w:sz w:val="20"/>
                <w:szCs w:val="20"/>
              </w:rPr>
              <w:t>ТУ № 125</w:t>
            </w:r>
          </w:p>
        </w:tc>
        <w:tc>
          <w:tcPr>
            <w:tcW w:w="764" w:type="pct"/>
            <w:tcBorders>
              <w:top w:val="single" w:sz="4" w:space="0" w:color="auto"/>
              <w:left w:val="nil"/>
              <w:bottom w:val="single" w:sz="4" w:space="0" w:color="auto"/>
              <w:right w:val="single" w:sz="4" w:space="0" w:color="auto"/>
            </w:tcBorders>
            <w:shd w:val="clear" w:color="auto" w:fill="auto"/>
            <w:vAlign w:val="center"/>
          </w:tcPr>
          <w:p w14:paraId="2A417A3B" w14:textId="77777777" w:rsidR="00C9559A" w:rsidRDefault="00C9559A" w:rsidP="00983C76">
            <w:pPr>
              <w:spacing w:line="240" w:lineRule="auto"/>
              <w:ind w:firstLine="0"/>
              <w:jc w:val="left"/>
              <w:rPr>
                <w:sz w:val="20"/>
                <w:szCs w:val="20"/>
              </w:rPr>
            </w:pPr>
            <w:r w:rsidRPr="00C9559A">
              <w:rPr>
                <w:sz w:val="20"/>
                <w:szCs w:val="20"/>
              </w:rPr>
              <w:t xml:space="preserve">«Размещение Центральной заводской лаборатории на </w:t>
            </w:r>
            <w:proofErr w:type="spellStart"/>
            <w:r w:rsidRPr="00C9559A">
              <w:rPr>
                <w:sz w:val="20"/>
                <w:szCs w:val="20"/>
              </w:rPr>
              <w:t>промплощадке</w:t>
            </w:r>
            <w:proofErr w:type="spellEnd"/>
            <w:r w:rsidRPr="00C9559A">
              <w:rPr>
                <w:sz w:val="20"/>
                <w:szCs w:val="20"/>
              </w:rPr>
              <w:t xml:space="preserve"> АО ЧМЗ в корп. 754», УР, г. Глазов, ул. Белова, 7</w:t>
            </w:r>
          </w:p>
          <w:p w14:paraId="3AEBCB9A" w14:textId="70367C7A" w:rsidR="00C9559A" w:rsidRPr="00C9559A" w:rsidRDefault="00C9559A" w:rsidP="00983C76">
            <w:pPr>
              <w:spacing w:line="240" w:lineRule="auto"/>
              <w:ind w:firstLine="0"/>
              <w:jc w:val="left"/>
              <w:rPr>
                <w:sz w:val="20"/>
                <w:szCs w:val="20"/>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02EEB927" w14:textId="75525A37" w:rsidR="00C9559A" w:rsidRPr="00C9559A" w:rsidRDefault="00C9559A" w:rsidP="00983C76">
            <w:pPr>
              <w:autoSpaceDE/>
              <w:autoSpaceDN/>
              <w:spacing w:line="240" w:lineRule="auto"/>
              <w:ind w:firstLine="0"/>
              <w:jc w:val="left"/>
              <w:rPr>
                <w:sz w:val="20"/>
                <w:szCs w:val="20"/>
              </w:rPr>
            </w:pPr>
            <w:r w:rsidRPr="00C9559A">
              <w:rPr>
                <w:sz w:val="20"/>
                <w:szCs w:val="20"/>
              </w:rPr>
              <w:t>21.06.2023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1B41B75B" w14:textId="735BE098"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 xml:space="preserve">Зам. ген. директора по качеству АО ЧМЗ </w:t>
            </w:r>
            <w:proofErr w:type="spellStart"/>
            <w:r w:rsidRPr="00C9559A">
              <w:rPr>
                <w:sz w:val="20"/>
                <w:szCs w:val="20"/>
                <w:shd w:val="clear" w:color="auto" w:fill="FFFFFF"/>
              </w:rPr>
              <w:t>Е.А.Шихов</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4323DBA7" w14:textId="26C427B9" w:rsidR="00C9559A" w:rsidRPr="00C9559A" w:rsidRDefault="00C9559A" w:rsidP="00983C76">
            <w:pPr>
              <w:autoSpaceDE/>
              <w:autoSpaceDN/>
              <w:spacing w:line="240" w:lineRule="auto"/>
              <w:ind w:firstLine="0"/>
              <w:jc w:val="left"/>
              <w:rPr>
                <w:sz w:val="20"/>
                <w:szCs w:val="20"/>
              </w:rPr>
            </w:pPr>
            <w:r w:rsidRPr="00C9559A">
              <w:rPr>
                <w:sz w:val="20"/>
                <w:szCs w:val="20"/>
              </w:rPr>
              <w:t>21.06.2026</w:t>
            </w:r>
          </w:p>
        </w:tc>
        <w:tc>
          <w:tcPr>
            <w:tcW w:w="255" w:type="pct"/>
            <w:tcBorders>
              <w:top w:val="single" w:sz="4" w:space="0" w:color="auto"/>
              <w:left w:val="nil"/>
              <w:bottom w:val="single" w:sz="4" w:space="0" w:color="auto"/>
              <w:right w:val="single" w:sz="4" w:space="0" w:color="auto"/>
            </w:tcBorders>
            <w:shd w:val="clear" w:color="auto" w:fill="auto"/>
            <w:vAlign w:val="center"/>
          </w:tcPr>
          <w:p w14:paraId="51AE6BFC" w14:textId="4E34AB77" w:rsidR="00C9559A" w:rsidRPr="00C9559A" w:rsidRDefault="00C9559A" w:rsidP="00983C76">
            <w:pPr>
              <w:autoSpaceDE/>
              <w:autoSpaceDN/>
              <w:spacing w:line="240" w:lineRule="auto"/>
              <w:ind w:firstLine="0"/>
              <w:jc w:val="center"/>
              <w:rPr>
                <w:sz w:val="20"/>
                <w:szCs w:val="20"/>
              </w:rPr>
            </w:pPr>
            <w:r w:rsidRPr="00C9559A">
              <w:rPr>
                <w:sz w:val="20"/>
                <w:szCs w:val="20"/>
              </w:rPr>
              <w:t>3,458</w:t>
            </w:r>
          </w:p>
        </w:tc>
        <w:tc>
          <w:tcPr>
            <w:tcW w:w="244" w:type="pct"/>
            <w:tcBorders>
              <w:top w:val="single" w:sz="4" w:space="0" w:color="auto"/>
              <w:left w:val="nil"/>
              <w:bottom w:val="single" w:sz="4" w:space="0" w:color="auto"/>
              <w:right w:val="single" w:sz="4" w:space="0" w:color="auto"/>
            </w:tcBorders>
            <w:shd w:val="clear" w:color="auto" w:fill="auto"/>
            <w:vAlign w:val="center"/>
          </w:tcPr>
          <w:p w14:paraId="2B7185FA" w14:textId="55A2C41A" w:rsidR="00C9559A" w:rsidRPr="00C9559A" w:rsidRDefault="00C9559A" w:rsidP="00983C76">
            <w:pPr>
              <w:autoSpaceDE/>
              <w:autoSpaceDN/>
              <w:spacing w:line="240" w:lineRule="auto"/>
              <w:ind w:firstLine="0"/>
              <w:jc w:val="center"/>
              <w:rPr>
                <w:sz w:val="20"/>
                <w:szCs w:val="20"/>
              </w:rPr>
            </w:pPr>
            <w:r w:rsidRPr="00C9559A">
              <w:rPr>
                <w:sz w:val="20"/>
                <w:szCs w:val="20"/>
              </w:rPr>
              <w:t>8,586</w:t>
            </w:r>
          </w:p>
        </w:tc>
        <w:tc>
          <w:tcPr>
            <w:tcW w:w="311" w:type="pct"/>
            <w:tcBorders>
              <w:top w:val="single" w:sz="4" w:space="0" w:color="auto"/>
              <w:left w:val="nil"/>
              <w:bottom w:val="single" w:sz="4" w:space="0" w:color="auto"/>
              <w:right w:val="single" w:sz="4" w:space="0" w:color="auto"/>
            </w:tcBorders>
            <w:shd w:val="clear" w:color="auto" w:fill="auto"/>
            <w:vAlign w:val="center"/>
          </w:tcPr>
          <w:p w14:paraId="3D2DA315" w14:textId="604A0B69"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1AD63F9D" w14:textId="77777777" w:rsidR="00C9559A" w:rsidRPr="00C9559A" w:rsidRDefault="00C9559A" w:rsidP="00983C76">
            <w:pPr>
              <w:widowControl w:val="0"/>
              <w:spacing w:line="240" w:lineRule="auto"/>
              <w:ind w:firstLine="0"/>
              <w:jc w:val="left"/>
            </w:pPr>
          </w:p>
        </w:tc>
        <w:tc>
          <w:tcPr>
            <w:tcW w:w="311" w:type="pct"/>
            <w:vAlign w:val="center"/>
          </w:tcPr>
          <w:p w14:paraId="28531B7D" w14:textId="77777777" w:rsidR="00C9559A" w:rsidRPr="00C9559A" w:rsidRDefault="00C9559A" w:rsidP="00983C76">
            <w:pPr>
              <w:widowControl w:val="0"/>
              <w:spacing w:line="240" w:lineRule="auto"/>
              <w:ind w:firstLine="0"/>
              <w:jc w:val="left"/>
            </w:pPr>
          </w:p>
        </w:tc>
        <w:tc>
          <w:tcPr>
            <w:tcW w:w="311" w:type="pct"/>
            <w:vAlign w:val="center"/>
          </w:tcPr>
          <w:p w14:paraId="17525FC2" w14:textId="77777777" w:rsidR="00C9559A" w:rsidRPr="00C9559A" w:rsidRDefault="00C9559A" w:rsidP="00983C76">
            <w:pPr>
              <w:widowControl w:val="0"/>
              <w:spacing w:line="240" w:lineRule="auto"/>
              <w:ind w:firstLine="0"/>
              <w:jc w:val="left"/>
            </w:pPr>
          </w:p>
        </w:tc>
        <w:tc>
          <w:tcPr>
            <w:tcW w:w="311" w:type="pct"/>
            <w:vAlign w:val="center"/>
          </w:tcPr>
          <w:p w14:paraId="4E3044AE" w14:textId="77777777" w:rsidR="00C9559A" w:rsidRPr="00C9559A" w:rsidRDefault="00C9559A" w:rsidP="00983C76">
            <w:pPr>
              <w:widowControl w:val="0"/>
              <w:spacing w:line="240" w:lineRule="auto"/>
              <w:ind w:firstLine="0"/>
              <w:jc w:val="left"/>
            </w:pPr>
          </w:p>
        </w:tc>
        <w:tc>
          <w:tcPr>
            <w:tcW w:w="311" w:type="pct"/>
            <w:vAlign w:val="center"/>
          </w:tcPr>
          <w:p w14:paraId="2CC7B1AF" w14:textId="77777777" w:rsidR="00C9559A" w:rsidRPr="00C9559A" w:rsidRDefault="00C9559A" w:rsidP="00983C76">
            <w:pPr>
              <w:widowControl w:val="0"/>
              <w:spacing w:line="240" w:lineRule="auto"/>
              <w:ind w:firstLine="0"/>
              <w:jc w:val="left"/>
            </w:pPr>
          </w:p>
        </w:tc>
        <w:tc>
          <w:tcPr>
            <w:tcW w:w="311" w:type="pct"/>
            <w:vAlign w:val="center"/>
          </w:tcPr>
          <w:p w14:paraId="03F864B0" w14:textId="77777777" w:rsidR="00C9559A" w:rsidRPr="00C9559A" w:rsidRDefault="00C9559A" w:rsidP="00983C76">
            <w:pPr>
              <w:widowControl w:val="0"/>
              <w:spacing w:line="240" w:lineRule="auto"/>
              <w:ind w:firstLine="0"/>
              <w:jc w:val="left"/>
            </w:pPr>
          </w:p>
        </w:tc>
        <w:tc>
          <w:tcPr>
            <w:tcW w:w="311" w:type="pct"/>
            <w:vAlign w:val="center"/>
          </w:tcPr>
          <w:p w14:paraId="6B3B6CCE" w14:textId="77777777" w:rsidR="00C9559A" w:rsidRPr="00C9559A" w:rsidRDefault="00C9559A" w:rsidP="00983C76">
            <w:pPr>
              <w:widowControl w:val="0"/>
              <w:spacing w:line="240" w:lineRule="auto"/>
              <w:ind w:firstLine="0"/>
              <w:jc w:val="left"/>
            </w:pPr>
          </w:p>
        </w:tc>
      </w:tr>
      <w:tr w:rsidR="00C9559A" w:rsidRPr="00C9559A" w14:paraId="3F238D27"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B5C961" w14:textId="13A49F8D"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76</w:t>
            </w:r>
          </w:p>
        </w:tc>
        <w:tc>
          <w:tcPr>
            <w:tcW w:w="179" w:type="pct"/>
            <w:tcBorders>
              <w:top w:val="single" w:sz="4" w:space="0" w:color="auto"/>
              <w:left w:val="nil"/>
              <w:bottom w:val="single" w:sz="4" w:space="0" w:color="auto"/>
              <w:right w:val="single" w:sz="4" w:space="0" w:color="auto"/>
            </w:tcBorders>
            <w:shd w:val="clear" w:color="auto" w:fill="auto"/>
            <w:vAlign w:val="center"/>
          </w:tcPr>
          <w:p w14:paraId="78FB5F02" w14:textId="2D89A6FC" w:rsidR="00C9559A" w:rsidRPr="00C9559A" w:rsidRDefault="00C9559A" w:rsidP="00983C76">
            <w:pPr>
              <w:autoSpaceDE/>
              <w:autoSpaceDN/>
              <w:spacing w:line="240" w:lineRule="auto"/>
              <w:ind w:firstLine="0"/>
              <w:jc w:val="left"/>
              <w:rPr>
                <w:sz w:val="20"/>
                <w:szCs w:val="20"/>
              </w:rPr>
            </w:pPr>
            <w:r w:rsidRPr="00C9559A">
              <w:rPr>
                <w:sz w:val="20"/>
                <w:szCs w:val="20"/>
              </w:rPr>
              <w:t>РИР/134-2023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5E78C896" w14:textId="14D7E552" w:rsidR="00C9559A" w:rsidRPr="00C9559A" w:rsidRDefault="00C9559A" w:rsidP="00983C76">
            <w:pPr>
              <w:spacing w:line="240" w:lineRule="auto"/>
              <w:ind w:firstLine="0"/>
              <w:jc w:val="left"/>
              <w:rPr>
                <w:sz w:val="20"/>
                <w:szCs w:val="20"/>
              </w:rPr>
            </w:pPr>
            <w:r w:rsidRPr="00C9559A">
              <w:rPr>
                <w:sz w:val="20"/>
                <w:szCs w:val="20"/>
              </w:rPr>
              <w:t xml:space="preserve">Здание прачечной и пошивочной, УР, г. Глазов, </w:t>
            </w:r>
            <w:proofErr w:type="spellStart"/>
            <w:proofErr w:type="gramStart"/>
            <w:r w:rsidRPr="00C9559A">
              <w:rPr>
                <w:sz w:val="20"/>
                <w:szCs w:val="20"/>
              </w:rPr>
              <w:t>ул</w:t>
            </w:r>
            <w:proofErr w:type="spellEnd"/>
            <w:proofErr w:type="gramEnd"/>
            <w:r w:rsidRPr="00C9559A">
              <w:rPr>
                <w:sz w:val="20"/>
                <w:szCs w:val="20"/>
              </w:rPr>
              <w:t>, Советская, 49</w:t>
            </w:r>
          </w:p>
        </w:tc>
        <w:tc>
          <w:tcPr>
            <w:tcW w:w="206" w:type="pct"/>
            <w:tcBorders>
              <w:top w:val="single" w:sz="4" w:space="0" w:color="auto"/>
              <w:left w:val="nil"/>
              <w:bottom w:val="single" w:sz="4" w:space="0" w:color="auto"/>
              <w:right w:val="single" w:sz="4" w:space="0" w:color="auto"/>
            </w:tcBorders>
            <w:shd w:val="clear" w:color="auto" w:fill="auto"/>
            <w:vAlign w:val="center"/>
          </w:tcPr>
          <w:p w14:paraId="5AB3FBE1" w14:textId="3985311D" w:rsidR="00C9559A" w:rsidRPr="00C9559A" w:rsidRDefault="00C9559A" w:rsidP="00983C76">
            <w:pPr>
              <w:autoSpaceDE/>
              <w:autoSpaceDN/>
              <w:spacing w:line="240" w:lineRule="auto"/>
              <w:ind w:firstLine="0"/>
              <w:jc w:val="left"/>
              <w:rPr>
                <w:sz w:val="20"/>
                <w:szCs w:val="20"/>
              </w:rPr>
            </w:pPr>
            <w:r w:rsidRPr="00C9559A">
              <w:rPr>
                <w:sz w:val="20"/>
                <w:szCs w:val="20"/>
              </w:rPr>
              <w:t>05.07.2023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45D2DB54" w14:textId="45B9F376"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Ельцов Андрей Игоревич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4534F145" w14:textId="09BDCC1D" w:rsidR="00C9559A" w:rsidRPr="00C9559A" w:rsidRDefault="00C9559A" w:rsidP="00983C76">
            <w:pPr>
              <w:autoSpaceDE/>
              <w:autoSpaceDN/>
              <w:spacing w:line="240" w:lineRule="auto"/>
              <w:ind w:firstLine="0"/>
              <w:jc w:val="left"/>
              <w:rPr>
                <w:sz w:val="20"/>
                <w:szCs w:val="20"/>
              </w:rPr>
            </w:pPr>
            <w:r w:rsidRPr="00C9559A">
              <w:rPr>
                <w:sz w:val="20"/>
                <w:szCs w:val="20"/>
              </w:rPr>
              <w:t>01.02.2025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1B18B00C" w14:textId="514C2AA2" w:rsidR="00C9559A" w:rsidRPr="00C9559A" w:rsidRDefault="00C9559A" w:rsidP="00983C76">
            <w:pPr>
              <w:autoSpaceDE/>
              <w:autoSpaceDN/>
              <w:spacing w:line="240" w:lineRule="auto"/>
              <w:ind w:firstLine="0"/>
              <w:jc w:val="center"/>
              <w:rPr>
                <w:sz w:val="20"/>
                <w:szCs w:val="20"/>
              </w:rPr>
            </w:pPr>
            <w:r w:rsidRPr="00C9559A">
              <w:rPr>
                <w:sz w:val="20"/>
                <w:szCs w:val="20"/>
              </w:rPr>
              <w:t>0,14003</w:t>
            </w:r>
          </w:p>
        </w:tc>
        <w:tc>
          <w:tcPr>
            <w:tcW w:w="244" w:type="pct"/>
            <w:tcBorders>
              <w:top w:val="single" w:sz="4" w:space="0" w:color="auto"/>
              <w:left w:val="nil"/>
              <w:bottom w:val="single" w:sz="4" w:space="0" w:color="auto"/>
              <w:right w:val="single" w:sz="4" w:space="0" w:color="auto"/>
            </w:tcBorders>
            <w:shd w:val="clear" w:color="auto" w:fill="auto"/>
            <w:vAlign w:val="center"/>
          </w:tcPr>
          <w:p w14:paraId="1D2676E1" w14:textId="720C683C" w:rsidR="00C9559A" w:rsidRPr="00C9559A" w:rsidRDefault="00C9559A" w:rsidP="00983C76">
            <w:pPr>
              <w:autoSpaceDE/>
              <w:autoSpaceDN/>
              <w:spacing w:line="240" w:lineRule="auto"/>
              <w:ind w:firstLine="0"/>
              <w:jc w:val="center"/>
              <w:rPr>
                <w:sz w:val="20"/>
                <w:szCs w:val="20"/>
              </w:rPr>
            </w:pPr>
            <w:r w:rsidRPr="00C9559A">
              <w:rPr>
                <w:sz w:val="20"/>
                <w:szCs w:val="20"/>
              </w:rPr>
              <w:t>0,348</w:t>
            </w:r>
          </w:p>
        </w:tc>
        <w:tc>
          <w:tcPr>
            <w:tcW w:w="311" w:type="pct"/>
            <w:tcBorders>
              <w:top w:val="single" w:sz="4" w:space="0" w:color="auto"/>
              <w:left w:val="nil"/>
              <w:bottom w:val="single" w:sz="4" w:space="0" w:color="auto"/>
              <w:right w:val="single" w:sz="4" w:space="0" w:color="auto"/>
            </w:tcBorders>
            <w:shd w:val="clear" w:color="auto" w:fill="auto"/>
            <w:vAlign w:val="center"/>
          </w:tcPr>
          <w:p w14:paraId="67AB6A41" w14:textId="6107A867"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36183B9F" w14:textId="77777777" w:rsidR="00C9559A" w:rsidRPr="00C9559A" w:rsidRDefault="00C9559A" w:rsidP="00983C76">
            <w:pPr>
              <w:widowControl w:val="0"/>
              <w:spacing w:line="240" w:lineRule="auto"/>
              <w:ind w:firstLine="0"/>
              <w:jc w:val="left"/>
            </w:pPr>
          </w:p>
        </w:tc>
        <w:tc>
          <w:tcPr>
            <w:tcW w:w="311" w:type="pct"/>
            <w:vAlign w:val="center"/>
          </w:tcPr>
          <w:p w14:paraId="5AB40DD7" w14:textId="77777777" w:rsidR="00C9559A" w:rsidRPr="00C9559A" w:rsidRDefault="00C9559A" w:rsidP="00983C76">
            <w:pPr>
              <w:widowControl w:val="0"/>
              <w:spacing w:line="240" w:lineRule="auto"/>
              <w:ind w:firstLine="0"/>
              <w:jc w:val="left"/>
            </w:pPr>
          </w:p>
        </w:tc>
        <w:tc>
          <w:tcPr>
            <w:tcW w:w="311" w:type="pct"/>
            <w:vAlign w:val="center"/>
          </w:tcPr>
          <w:p w14:paraId="4883CB18" w14:textId="77777777" w:rsidR="00C9559A" w:rsidRPr="00C9559A" w:rsidRDefault="00C9559A" w:rsidP="00983C76">
            <w:pPr>
              <w:widowControl w:val="0"/>
              <w:spacing w:line="240" w:lineRule="auto"/>
              <w:ind w:firstLine="0"/>
              <w:jc w:val="left"/>
            </w:pPr>
          </w:p>
        </w:tc>
        <w:tc>
          <w:tcPr>
            <w:tcW w:w="311" w:type="pct"/>
            <w:vAlign w:val="center"/>
          </w:tcPr>
          <w:p w14:paraId="03133755" w14:textId="77777777" w:rsidR="00C9559A" w:rsidRPr="00C9559A" w:rsidRDefault="00C9559A" w:rsidP="00983C76">
            <w:pPr>
              <w:widowControl w:val="0"/>
              <w:spacing w:line="240" w:lineRule="auto"/>
              <w:ind w:firstLine="0"/>
              <w:jc w:val="left"/>
            </w:pPr>
          </w:p>
        </w:tc>
        <w:tc>
          <w:tcPr>
            <w:tcW w:w="311" w:type="pct"/>
            <w:vAlign w:val="center"/>
          </w:tcPr>
          <w:p w14:paraId="133E62AB" w14:textId="77777777" w:rsidR="00C9559A" w:rsidRPr="00C9559A" w:rsidRDefault="00C9559A" w:rsidP="00983C76">
            <w:pPr>
              <w:widowControl w:val="0"/>
              <w:spacing w:line="240" w:lineRule="auto"/>
              <w:ind w:firstLine="0"/>
              <w:jc w:val="left"/>
            </w:pPr>
          </w:p>
        </w:tc>
        <w:tc>
          <w:tcPr>
            <w:tcW w:w="311" w:type="pct"/>
            <w:vAlign w:val="center"/>
          </w:tcPr>
          <w:p w14:paraId="5B5BE2BC" w14:textId="77777777" w:rsidR="00C9559A" w:rsidRPr="00C9559A" w:rsidRDefault="00C9559A" w:rsidP="00983C76">
            <w:pPr>
              <w:widowControl w:val="0"/>
              <w:spacing w:line="240" w:lineRule="auto"/>
              <w:ind w:firstLine="0"/>
              <w:jc w:val="left"/>
            </w:pPr>
          </w:p>
        </w:tc>
        <w:tc>
          <w:tcPr>
            <w:tcW w:w="311" w:type="pct"/>
            <w:vAlign w:val="center"/>
          </w:tcPr>
          <w:p w14:paraId="6F162202" w14:textId="77777777" w:rsidR="00C9559A" w:rsidRPr="00C9559A" w:rsidRDefault="00C9559A" w:rsidP="00983C76">
            <w:pPr>
              <w:widowControl w:val="0"/>
              <w:spacing w:line="240" w:lineRule="auto"/>
              <w:ind w:firstLine="0"/>
              <w:jc w:val="left"/>
            </w:pPr>
          </w:p>
        </w:tc>
      </w:tr>
      <w:tr w:rsidR="00C9559A" w:rsidRPr="00C9559A" w14:paraId="33A4C463"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EAF6B2" w14:textId="7DD452C1"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77</w:t>
            </w:r>
          </w:p>
        </w:tc>
        <w:tc>
          <w:tcPr>
            <w:tcW w:w="179" w:type="pct"/>
            <w:tcBorders>
              <w:top w:val="single" w:sz="4" w:space="0" w:color="auto"/>
              <w:left w:val="nil"/>
              <w:bottom w:val="single" w:sz="4" w:space="0" w:color="auto"/>
              <w:right w:val="single" w:sz="4" w:space="0" w:color="auto"/>
            </w:tcBorders>
            <w:shd w:val="clear" w:color="auto" w:fill="auto"/>
            <w:vAlign w:val="center"/>
          </w:tcPr>
          <w:p w14:paraId="3E06E939" w14:textId="5577A010" w:rsidR="00C9559A" w:rsidRPr="00C9559A" w:rsidRDefault="00C9559A" w:rsidP="00983C76">
            <w:pPr>
              <w:autoSpaceDE/>
              <w:autoSpaceDN/>
              <w:spacing w:line="240" w:lineRule="auto"/>
              <w:ind w:firstLine="0"/>
              <w:jc w:val="left"/>
              <w:rPr>
                <w:sz w:val="20"/>
                <w:szCs w:val="20"/>
              </w:rPr>
            </w:pPr>
            <w:r w:rsidRPr="00C9559A">
              <w:rPr>
                <w:sz w:val="20"/>
                <w:szCs w:val="20"/>
              </w:rPr>
              <w:t>ТУ № 187/2</w:t>
            </w:r>
          </w:p>
        </w:tc>
        <w:tc>
          <w:tcPr>
            <w:tcW w:w="764" w:type="pct"/>
            <w:tcBorders>
              <w:top w:val="single" w:sz="4" w:space="0" w:color="auto"/>
              <w:left w:val="nil"/>
              <w:bottom w:val="single" w:sz="4" w:space="0" w:color="auto"/>
              <w:right w:val="single" w:sz="4" w:space="0" w:color="auto"/>
            </w:tcBorders>
            <w:shd w:val="clear" w:color="auto" w:fill="auto"/>
            <w:vAlign w:val="center"/>
          </w:tcPr>
          <w:p w14:paraId="2A2E1264" w14:textId="694459A8" w:rsidR="00C9559A" w:rsidRPr="00C9559A" w:rsidRDefault="00C9559A" w:rsidP="00983C76">
            <w:pPr>
              <w:spacing w:line="240" w:lineRule="auto"/>
              <w:ind w:firstLine="0"/>
              <w:jc w:val="left"/>
              <w:rPr>
                <w:sz w:val="20"/>
                <w:szCs w:val="20"/>
              </w:rPr>
            </w:pPr>
            <w:r w:rsidRPr="00C9559A">
              <w:rPr>
                <w:sz w:val="20"/>
                <w:szCs w:val="20"/>
              </w:rPr>
              <w:t>О подключении к системе теплоснабжения (пар): корпус № 733 цеха № 60 (часть корпуса в осях 14-24, ряды А1-Д) АО ЧМЗ, УР, г. Глазов, ул. Белова, 7</w:t>
            </w:r>
          </w:p>
        </w:tc>
        <w:tc>
          <w:tcPr>
            <w:tcW w:w="206" w:type="pct"/>
            <w:tcBorders>
              <w:top w:val="single" w:sz="4" w:space="0" w:color="auto"/>
              <w:left w:val="nil"/>
              <w:bottom w:val="single" w:sz="4" w:space="0" w:color="auto"/>
              <w:right w:val="single" w:sz="4" w:space="0" w:color="auto"/>
            </w:tcBorders>
            <w:shd w:val="clear" w:color="auto" w:fill="auto"/>
            <w:vAlign w:val="center"/>
          </w:tcPr>
          <w:p w14:paraId="44844245" w14:textId="7E3065AF" w:rsidR="00C9559A" w:rsidRPr="00C9559A" w:rsidRDefault="00C9559A" w:rsidP="00983C76">
            <w:pPr>
              <w:autoSpaceDE/>
              <w:autoSpaceDN/>
              <w:spacing w:line="240" w:lineRule="auto"/>
              <w:ind w:firstLine="0"/>
              <w:jc w:val="left"/>
              <w:rPr>
                <w:sz w:val="20"/>
                <w:szCs w:val="20"/>
              </w:rPr>
            </w:pPr>
            <w:r w:rsidRPr="00C9559A">
              <w:rPr>
                <w:sz w:val="20"/>
                <w:szCs w:val="20"/>
              </w:rPr>
              <w:t>04.08.2023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20EF36E5" w14:textId="21B9DABE"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 xml:space="preserve">Главный энергетик АО ЧМЗ </w:t>
            </w:r>
            <w:proofErr w:type="spellStart"/>
            <w:r w:rsidRPr="00C9559A">
              <w:rPr>
                <w:sz w:val="20"/>
                <w:szCs w:val="20"/>
                <w:shd w:val="clear" w:color="auto" w:fill="FFFFFF"/>
              </w:rPr>
              <w:t>М.Е.Салтыков</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1419C344" w14:textId="720981B6" w:rsidR="00C9559A" w:rsidRPr="00C9559A" w:rsidRDefault="00C9559A" w:rsidP="00983C76">
            <w:pPr>
              <w:autoSpaceDE/>
              <w:autoSpaceDN/>
              <w:spacing w:line="240" w:lineRule="auto"/>
              <w:ind w:firstLine="0"/>
              <w:jc w:val="left"/>
              <w:rPr>
                <w:sz w:val="20"/>
                <w:szCs w:val="20"/>
              </w:rPr>
            </w:pPr>
            <w:r w:rsidRPr="00C9559A">
              <w:rPr>
                <w:sz w:val="20"/>
                <w:szCs w:val="20"/>
              </w:rPr>
              <w:t>04.08.2026</w:t>
            </w:r>
          </w:p>
        </w:tc>
        <w:tc>
          <w:tcPr>
            <w:tcW w:w="255" w:type="pct"/>
            <w:tcBorders>
              <w:top w:val="single" w:sz="4" w:space="0" w:color="auto"/>
              <w:left w:val="nil"/>
              <w:bottom w:val="single" w:sz="4" w:space="0" w:color="auto"/>
              <w:right w:val="single" w:sz="4" w:space="0" w:color="auto"/>
            </w:tcBorders>
            <w:shd w:val="clear" w:color="auto" w:fill="auto"/>
            <w:vAlign w:val="center"/>
          </w:tcPr>
          <w:p w14:paraId="3B64B389" w14:textId="71C22963" w:rsidR="00C9559A" w:rsidRPr="00C9559A" w:rsidRDefault="00C9559A" w:rsidP="00983C76">
            <w:pPr>
              <w:autoSpaceDE/>
              <w:autoSpaceDN/>
              <w:spacing w:line="240" w:lineRule="auto"/>
              <w:ind w:firstLine="0"/>
              <w:jc w:val="center"/>
              <w:rPr>
                <w:sz w:val="20"/>
                <w:szCs w:val="20"/>
              </w:rPr>
            </w:pPr>
            <w:r w:rsidRPr="00C9559A">
              <w:rPr>
                <w:sz w:val="20"/>
                <w:szCs w:val="20"/>
              </w:rPr>
              <w:t>1,6</w:t>
            </w:r>
          </w:p>
        </w:tc>
        <w:tc>
          <w:tcPr>
            <w:tcW w:w="244" w:type="pct"/>
            <w:tcBorders>
              <w:top w:val="single" w:sz="4" w:space="0" w:color="auto"/>
              <w:left w:val="nil"/>
              <w:bottom w:val="single" w:sz="4" w:space="0" w:color="auto"/>
              <w:right w:val="single" w:sz="4" w:space="0" w:color="auto"/>
            </w:tcBorders>
            <w:shd w:val="clear" w:color="auto" w:fill="auto"/>
            <w:vAlign w:val="center"/>
          </w:tcPr>
          <w:p w14:paraId="21487294" w14:textId="40BAA7FC" w:rsidR="00C9559A" w:rsidRPr="00C9559A" w:rsidRDefault="00C9559A" w:rsidP="00983C76">
            <w:pPr>
              <w:autoSpaceDE/>
              <w:autoSpaceDN/>
              <w:spacing w:line="240" w:lineRule="auto"/>
              <w:ind w:firstLine="0"/>
              <w:jc w:val="center"/>
              <w:rPr>
                <w:sz w:val="20"/>
                <w:szCs w:val="20"/>
              </w:rPr>
            </w:pPr>
            <w:r w:rsidRPr="00C9559A">
              <w:rPr>
                <w:sz w:val="20"/>
                <w:szCs w:val="20"/>
              </w:rPr>
              <w:t>3,973</w:t>
            </w:r>
          </w:p>
        </w:tc>
        <w:tc>
          <w:tcPr>
            <w:tcW w:w="311" w:type="pct"/>
            <w:tcBorders>
              <w:top w:val="single" w:sz="4" w:space="0" w:color="auto"/>
              <w:left w:val="nil"/>
              <w:bottom w:val="single" w:sz="4" w:space="0" w:color="auto"/>
              <w:right w:val="single" w:sz="4" w:space="0" w:color="auto"/>
            </w:tcBorders>
            <w:shd w:val="clear" w:color="auto" w:fill="auto"/>
            <w:vAlign w:val="center"/>
          </w:tcPr>
          <w:p w14:paraId="73604924" w14:textId="53CB5379"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4FE2DED1" w14:textId="77777777" w:rsidR="00C9559A" w:rsidRPr="00C9559A" w:rsidRDefault="00C9559A" w:rsidP="00983C76">
            <w:pPr>
              <w:widowControl w:val="0"/>
              <w:spacing w:line="240" w:lineRule="auto"/>
              <w:ind w:firstLine="0"/>
              <w:jc w:val="left"/>
            </w:pPr>
          </w:p>
        </w:tc>
        <w:tc>
          <w:tcPr>
            <w:tcW w:w="311" w:type="pct"/>
            <w:vAlign w:val="center"/>
          </w:tcPr>
          <w:p w14:paraId="4D8AD1C4" w14:textId="77777777" w:rsidR="00C9559A" w:rsidRPr="00C9559A" w:rsidRDefault="00C9559A" w:rsidP="00983C76">
            <w:pPr>
              <w:widowControl w:val="0"/>
              <w:spacing w:line="240" w:lineRule="auto"/>
              <w:ind w:firstLine="0"/>
              <w:jc w:val="left"/>
            </w:pPr>
          </w:p>
        </w:tc>
        <w:tc>
          <w:tcPr>
            <w:tcW w:w="311" w:type="pct"/>
            <w:vAlign w:val="center"/>
          </w:tcPr>
          <w:p w14:paraId="619E1DE0" w14:textId="77777777" w:rsidR="00C9559A" w:rsidRPr="00C9559A" w:rsidRDefault="00C9559A" w:rsidP="00983C76">
            <w:pPr>
              <w:widowControl w:val="0"/>
              <w:spacing w:line="240" w:lineRule="auto"/>
              <w:ind w:firstLine="0"/>
              <w:jc w:val="left"/>
            </w:pPr>
          </w:p>
        </w:tc>
        <w:tc>
          <w:tcPr>
            <w:tcW w:w="311" w:type="pct"/>
            <w:vAlign w:val="center"/>
          </w:tcPr>
          <w:p w14:paraId="09ECF3C5" w14:textId="77777777" w:rsidR="00C9559A" w:rsidRPr="00C9559A" w:rsidRDefault="00C9559A" w:rsidP="00983C76">
            <w:pPr>
              <w:widowControl w:val="0"/>
              <w:spacing w:line="240" w:lineRule="auto"/>
              <w:ind w:firstLine="0"/>
              <w:jc w:val="left"/>
            </w:pPr>
          </w:p>
        </w:tc>
        <w:tc>
          <w:tcPr>
            <w:tcW w:w="311" w:type="pct"/>
            <w:vAlign w:val="center"/>
          </w:tcPr>
          <w:p w14:paraId="6250746D" w14:textId="77777777" w:rsidR="00C9559A" w:rsidRPr="00C9559A" w:rsidRDefault="00C9559A" w:rsidP="00983C76">
            <w:pPr>
              <w:widowControl w:val="0"/>
              <w:spacing w:line="240" w:lineRule="auto"/>
              <w:ind w:firstLine="0"/>
              <w:jc w:val="left"/>
            </w:pPr>
          </w:p>
        </w:tc>
        <w:tc>
          <w:tcPr>
            <w:tcW w:w="311" w:type="pct"/>
            <w:vAlign w:val="center"/>
          </w:tcPr>
          <w:p w14:paraId="438F6BB7" w14:textId="77777777" w:rsidR="00C9559A" w:rsidRPr="00C9559A" w:rsidRDefault="00C9559A" w:rsidP="00983C76">
            <w:pPr>
              <w:widowControl w:val="0"/>
              <w:spacing w:line="240" w:lineRule="auto"/>
              <w:ind w:firstLine="0"/>
              <w:jc w:val="left"/>
            </w:pPr>
          </w:p>
        </w:tc>
        <w:tc>
          <w:tcPr>
            <w:tcW w:w="311" w:type="pct"/>
            <w:vAlign w:val="center"/>
          </w:tcPr>
          <w:p w14:paraId="70241775" w14:textId="77777777" w:rsidR="00C9559A" w:rsidRPr="00C9559A" w:rsidRDefault="00C9559A" w:rsidP="00983C76">
            <w:pPr>
              <w:widowControl w:val="0"/>
              <w:spacing w:line="240" w:lineRule="auto"/>
              <w:ind w:firstLine="0"/>
              <w:jc w:val="left"/>
            </w:pPr>
          </w:p>
        </w:tc>
      </w:tr>
      <w:tr w:rsidR="00C9559A" w:rsidRPr="00C9559A" w14:paraId="694C603F"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0EDE8F" w14:textId="3A4E3C7F"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78</w:t>
            </w:r>
          </w:p>
        </w:tc>
        <w:tc>
          <w:tcPr>
            <w:tcW w:w="179" w:type="pct"/>
            <w:tcBorders>
              <w:top w:val="single" w:sz="4" w:space="0" w:color="auto"/>
              <w:left w:val="nil"/>
              <w:bottom w:val="single" w:sz="4" w:space="0" w:color="auto"/>
              <w:right w:val="single" w:sz="4" w:space="0" w:color="auto"/>
            </w:tcBorders>
            <w:shd w:val="clear" w:color="auto" w:fill="auto"/>
            <w:vAlign w:val="center"/>
          </w:tcPr>
          <w:p w14:paraId="7C7CF08F" w14:textId="6673B16C" w:rsidR="00C9559A" w:rsidRPr="00C9559A" w:rsidRDefault="00C9559A" w:rsidP="00983C76">
            <w:pPr>
              <w:autoSpaceDE/>
              <w:autoSpaceDN/>
              <w:spacing w:line="240" w:lineRule="auto"/>
              <w:ind w:firstLine="0"/>
              <w:jc w:val="left"/>
              <w:rPr>
                <w:sz w:val="20"/>
                <w:szCs w:val="20"/>
              </w:rPr>
            </w:pPr>
            <w:r w:rsidRPr="00C9559A">
              <w:rPr>
                <w:sz w:val="20"/>
                <w:szCs w:val="20"/>
              </w:rPr>
              <w:t>РИР/198-2023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60258B45" w14:textId="7F6A5B8A" w:rsidR="00C9559A" w:rsidRPr="00C9559A" w:rsidRDefault="00C9559A" w:rsidP="00983C76">
            <w:pPr>
              <w:spacing w:line="240" w:lineRule="auto"/>
              <w:ind w:firstLine="0"/>
              <w:jc w:val="left"/>
              <w:rPr>
                <w:sz w:val="20"/>
                <w:szCs w:val="20"/>
              </w:rPr>
            </w:pPr>
            <w:r w:rsidRPr="00C9559A">
              <w:rPr>
                <w:sz w:val="20"/>
                <w:szCs w:val="20"/>
              </w:rPr>
              <w:t>Здание для мелко-срочного ремонта, УР, г. Глазов, ул. Глинки, 12</w:t>
            </w:r>
          </w:p>
        </w:tc>
        <w:tc>
          <w:tcPr>
            <w:tcW w:w="206" w:type="pct"/>
            <w:tcBorders>
              <w:top w:val="single" w:sz="4" w:space="0" w:color="auto"/>
              <w:left w:val="nil"/>
              <w:bottom w:val="single" w:sz="4" w:space="0" w:color="auto"/>
              <w:right w:val="single" w:sz="4" w:space="0" w:color="auto"/>
            </w:tcBorders>
            <w:shd w:val="clear" w:color="auto" w:fill="auto"/>
            <w:vAlign w:val="center"/>
          </w:tcPr>
          <w:p w14:paraId="1B5CB082" w14:textId="2E46BF23" w:rsidR="00C9559A" w:rsidRPr="00C9559A" w:rsidRDefault="00C9559A" w:rsidP="00983C76">
            <w:pPr>
              <w:autoSpaceDE/>
              <w:autoSpaceDN/>
              <w:spacing w:line="240" w:lineRule="auto"/>
              <w:ind w:firstLine="0"/>
              <w:jc w:val="left"/>
              <w:rPr>
                <w:sz w:val="20"/>
                <w:szCs w:val="20"/>
              </w:rPr>
            </w:pPr>
            <w:r w:rsidRPr="00C9559A">
              <w:rPr>
                <w:sz w:val="20"/>
                <w:szCs w:val="20"/>
              </w:rPr>
              <w:t>31.08.2023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4DEC27EB" w14:textId="6B1F5AE2"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Воронин Михаил Александрович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77C44127" w14:textId="2CEE80A5" w:rsidR="00C9559A" w:rsidRPr="00C9559A" w:rsidRDefault="00C9559A" w:rsidP="00983C76">
            <w:pPr>
              <w:autoSpaceDE/>
              <w:autoSpaceDN/>
              <w:spacing w:line="240" w:lineRule="auto"/>
              <w:ind w:firstLine="0"/>
              <w:jc w:val="left"/>
              <w:rPr>
                <w:sz w:val="20"/>
                <w:szCs w:val="20"/>
              </w:rPr>
            </w:pPr>
            <w:r w:rsidRPr="00C9559A">
              <w:rPr>
                <w:sz w:val="20"/>
                <w:szCs w:val="20"/>
              </w:rPr>
              <w:t>31.03.2025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3F046CC1" w14:textId="54CA0D30" w:rsidR="00C9559A" w:rsidRPr="00C9559A" w:rsidRDefault="00C9559A" w:rsidP="00983C76">
            <w:pPr>
              <w:autoSpaceDE/>
              <w:autoSpaceDN/>
              <w:spacing w:line="240" w:lineRule="auto"/>
              <w:ind w:firstLine="0"/>
              <w:jc w:val="center"/>
              <w:rPr>
                <w:sz w:val="20"/>
                <w:szCs w:val="20"/>
              </w:rPr>
            </w:pPr>
            <w:r w:rsidRPr="00C9559A">
              <w:rPr>
                <w:sz w:val="20"/>
                <w:szCs w:val="20"/>
              </w:rPr>
              <w:t>0,017</w:t>
            </w:r>
          </w:p>
        </w:tc>
        <w:tc>
          <w:tcPr>
            <w:tcW w:w="244" w:type="pct"/>
            <w:tcBorders>
              <w:top w:val="single" w:sz="4" w:space="0" w:color="auto"/>
              <w:left w:val="nil"/>
              <w:bottom w:val="single" w:sz="4" w:space="0" w:color="auto"/>
              <w:right w:val="single" w:sz="4" w:space="0" w:color="auto"/>
            </w:tcBorders>
            <w:shd w:val="clear" w:color="auto" w:fill="auto"/>
            <w:vAlign w:val="center"/>
          </w:tcPr>
          <w:p w14:paraId="27CCFE0F" w14:textId="6668BCB5" w:rsidR="00C9559A" w:rsidRPr="00C9559A" w:rsidRDefault="00C9559A" w:rsidP="00983C76">
            <w:pPr>
              <w:autoSpaceDE/>
              <w:autoSpaceDN/>
              <w:spacing w:line="240" w:lineRule="auto"/>
              <w:ind w:firstLine="0"/>
              <w:jc w:val="center"/>
              <w:rPr>
                <w:sz w:val="20"/>
                <w:szCs w:val="20"/>
              </w:rPr>
            </w:pPr>
            <w:r w:rsidRPr="00C9559A">
              <w:rPr>
                <w:sz w:val="20"/>
                <w:szCs w:val="20"/>
              </w:rPr>
              <w:t>0,042</w:t>
            </w:r>
          </w:p>
        </w:tc>
        <w:tc>
          <w:tcPr>
            <w:tcW w:w="311" w:type="pct"/>
            <w:tcBorders>
              <w:top w:val="single" w:sz="4" w:space="0" w:color="auto"/>
              <w:left w:val="nil"/>
              <w:bottom w:val="single" w:sz="4" w:space="0" w:color="auto"/>
              <w:right w:val="single" w:sz="4" w:space="0" w:color="auto"/>
            </w:tcBorders>
            <w:shd w:val="clear" w:color="auto" w:fill="auto"/>
            <w:vAlign w:val="center"/>
          </w:tcPr>
          <w:p w14:paraId="7E3B4609" w14:textId="5B1C5687"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42FAB723" w14:textId="77777777" w:rsidR="00C9559A" w:rsidRPr="00C9559A" w:rsidRDefault="00C9559A" w:rsidP="00983C76">
            <w:pPr>
              <w:widowControl w:val="0"/>
              <w:spacing w:line="240" w:lineRule="auto"/>
              <w:ind w:firstLine="0"/>
              <w:jc w:val="left"/>
            </w:pPr>
          </w:p>
        </w:tc>
        <w:tc>
          <w:tcPr>
            <w:tcW w:w="311" w:type="pct"/>
            <w:vAlign w:val="center"/>
          </w:tcPr>
          <w:p w14:paraId="27509AE6" w14:textId="77777777" w:rsidR="00C9559A" w:rsidRPr="00C9559A" w:rsidRDefault="00C9559A" w:rsidP="00983C76">
            <w:pPr>
              <w:widowControl w:val="0"/>
              <w:spacing w:line="240" w:lineRule="auto"/>
              <w:ind w:firstLine="0"/>
              <w:jc w:val="left"/>
            </w:pPr>
          </w:p>
        </w:tc>
        <w:tc>
          <w:tcPr>
            <w:tcW w:w="311" w:type="pct"/>
            <w:vAlign w:val="center"/>
          </w:tcPr>
          <w:p w14:paraId="5A533395" w14:textId="77777777" w:rsidR="00C9559A" w:rsidRPr="00C9559A" w:rsidRDefault="00C9559A" w:rsidP="00983C76">
            <w:pPr>
              <w:widowControl w:val="0"/>
              <w:spacing w:line="240" w:lineRule="auto"/>
              <w:ind w:firstLine="0"/>
              <w:jc w:val="left"/>
            </w:pPr>
          </w:p>
        </w:tc>
        <w:tc>
          <w:tcPr>
            <w:tcW w:w="311" w:type="pct"/>
            <w:vAlign w:val="center"/>
          </w:tcPr>
          <w:p w14:paraId="44EEC6A7" w14:textId="77777777" w:rsidR="00C9559A" w:rsidRPr="00C9559A" w:rsidRDefault="00C9559A" w:rsidP="00983C76">
            <w:pPr>
              <w:widowControl w:val="0"/>
              <w:spacing w:line="240" w:lineRule="auto"/>
              <w:ind w:firstLine="0"/>
              <w:jc w:val="left"/>
            </w:pPr>
          </w:p>
        </w:tc>
        <w:tc>
          <w:tcPr>
            <w:tcW w:w="311" w:type="pct"/>
            <w:vAlign w:val="center"/>
          </w:tcPr>
          <w:p w14:paraId="1747C13F" w14:textId="77777777" w:rsidR="00C9559A" w:rsidRPr="00C9559A" w:rsidRDefault="00C9559A" w:rsidP="00983C76">
            <w:pPr>
              <w:widowControl w:val="0"/>
              <w:spacing w:line="240" w:lineRule="auto"/>
              <w:ind w:firstLine="0"/>
              <w:jc w:val="left"/>
            </w:pPr>
          </w:p>
        </w:tc>
        <w:tc>
          <w:tcPr>
            <w:tcW w:w="311" w:type="pct"/>
            <w:vAlign w:val="center"/>
          </w:tcPr>
          <w:p w14:paraId="36CD59CA" w14:textId="77777777" w:rsidR="00C9559A" w:rsidRPr="00C9559A" w:rsidRDefault="00C9559A" w:rsidP="00983C76">
            <w:pPr>
              <w:widowControl w:val="0"/>
              <w:spacing w:line="240" w:lineRule="auto"/>
              <w:ind w:firstLine="0"/>
              <w:jc w:val="left"/>
            </w:pPr>
          </w:p>
        </w:tc>
        <w:tc>
          <w:tcPr>
            <w:tcW w:w="311" w:type="pct"/>
            <w:vAlign w:val="center"/>
          </w:tcPr>
          <w:p w14:paraId="7EFA744B" w14:textId="77777777" w:rsidR="00C9559A" w:rsidRPr="00C9559A" w:rsidRDefault="00C9559A" w:rsidP="00983C76">
            <w:pPr>
              <w:widowControl w:val="0"/>
              <w:spacing w:line="240" w:lineRule="auto"/>
              <w:ind w:firstLine="0"/>
              <w:jc w:val="left"/>
            </w:pPr>
          </w:p>
        </w:tc>
      </w:tr>
      <w:tr w:rsidR="00C9559A" w:rsidRPr="00C9559A" w14:paraId="7BFD9211"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154C98" w14:textId="69304CA9"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79</w:t>
            </w:r>
          </w:p>
        </w:tc>
        <w:tc>
          <w:tcPr>
            <w:tcW w:w="179" w:type="pct"/>
            <w:tcBorders>
              <w:top w:val="single" w:sz="4" w:space="0" w:color="auto"/>
              <w:left w:val="nil"/>
              <w:bottom w:val="single" w:sz="4" w:space="0" w:color="auto"/>
              <w:right w:val="single" w:sz="4" w:space="0" w:color="auto"/>
            </w:tcBorders>
            <w:shd w:val="clear" w:color="auto" w:fill="auto"/>
            <w:vAlign w:val="center"/>
          </w:tcPr>
          <w:p w14:paraId="762838C9" w14:textId="7CF9E481" w:rsidR="00C9559A" w:rsidRPr="00C9559A" w:rsidRDefault="00C9559A" w:rsidP="00983C76">
            <w:pPr>
              <w:autoSpaceDE/>
              <w:autoSpaceDN/>
              <w:spacing w:line="240" w:lineRule="auto"/>
              <w:ind w:firstLine="0"/>
              <w:jc w:val="left"/>
              <w:rPr>
                <w:sz w:val="20"/>
                <w:szCs w:val="20"/>
              </w:rPr>
            </w:pPr>
            <w:r w:rsidRPr="00C9559A">
              <w:rPr>
                <w:sz w:val="20"/>
                <w:szCs w:val="20"/>
              </w:rPr>
              <w:t>РИР/199-2023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0017617F" w14:textId="19C02566" w:rsidR="00C9559A" w:rsidRPr="00C9559A" w:rsidRDefault="00C9559A" w:rsidP="00983C76">
            <w:pPr>
              <w:spacing w:line="240" w:lineRule="auto"/>
              <w:ind w:firstLine="0"/>
              <w:jc w:val="left"/>
              <w:rPr>
                <w:sz w:val="20"/>
                <w:szCs w:val="20"/>
              </w:rPr>
            </w:pPr>
            <w:r w:rsidRPr="00C9559A">
              <w:rPr>
                <w:sz w:val="20"/>
                <w:szCs w:val="20"/>
              </w:rPr>
              <w:t xml:space="preserve">ГСПК «Кама-1», УР, г. Глазов, ул. </w:t>
            </w:r>
            <w:proofErr w:type="spellStart"/>
            <w:r w:rsidRPr="00C9559A">
              <w:rPr>
                <w:sz w:val="20"/>
                <w:szCs w:val="20"/>
              </w:rPr>
              <w:t>Сулимова</w:t>
            </w:r>
            <w:proofErr w:type="spellEnd"/>
            <w:r w:rsidRPr="00C9559A">
              <w:rPr>
                <w:sz w:val="20"/>
                <w:szCs w:val="20"/>
              </w:rPr>
              <w:t>, 35</w:t>
            </w:r>
          </w:p>
        </w:tc>
        <w:tc>
          <w:tcPr>
            <w:tcW w:w="206" w:type="pct"/>
            <w:tcBorders>
              <w:top w:val="single" w:sz="4" w:space="0" w:color="auto"/>
              <w:left w:val="nil"/>
              <w:bottom w:val="single" w:sz="4" w:space="0" w:color="auto"/>
              <w:right w:val="single" w:sz="4" w:space="0" w:color="auto"/>
            </w:tcBorders>
            <w:shd w:val="clear" w:color="auto" w:fill="auto"/>
            <w:vAlign w:val="center"/>
          </w:tcPr>
          <w:p w14:paraId="1C03FCF6" w14:textId="7B676955" w:rsidR="00C9559A" w:rsidRPr="00C9559A" w:rsidRDefault="00C9559A" w:rsidP="00983C76">
            <w:pPr>
              <w:autoSpaceDE/>
              <w:autoSpaceDN/>
              <w:spacing w:line="240" w:lineRule="auto"/>
              <w:ind w:firstLine="0"/>
              <w:jc w:val="left"/>
              <w:rPr>
                <w:sz w:val="20"/>
                <w:szCs w:val="20"/>
              </w:rPr>
            </w:pPr>
            <w:r w:rsidRPr="00C9559A">
              <w:rPr>
                <w:sz w:val="20"/>
                <w:szCs w:val="20"/>
              </w:rPr>
              <w:t>31.08.2023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600C2935" w14:textId="4940D352"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Председатель ГСПК «Кама-1» Веретенников Валерий Вячеславович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4D95B470" w14:textId="56F7CAED" w:rsidR="00C9559A" w:rsidRPr="00C9559A" w:rsidRDefault="00C9559A" w:rsidP="00983C76">
            <w:pPr>
              <w:autoSpaceDE/>
              <w:autoSpaceDN/>
              <w:spacing w:line="240" w:lineRule="auto"/>
              <w:ind w:firstLine="0"/>
              <w:jc w:val="left"/>
              <w:rPr>
                <w:sz w:val="20"/>
                <w:szCs w:val="20"/>
              </w:rPr>
            </w:pPr>
            <w:r w:rsidRPr="00C9559A">
              <w:rPr>
                <w:sz w:val="20"/>
                <w:szCs w:val="20"/>
              </w:rPr>
              <w:t>31.12.2025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033812E5" w14:textId="7B30D3A4" w:rsidR="00C9559A" w:rsidRPr="00C9559A" w:rsidRDefault="00C9559A" w:rsidP="00983C76">
            <w:pPr>
              <w:autoSpaceDE/>
              <w:autoSpaceDN/>
              <w:spacing w:line="240" w:lineRule="auto"/>
              <w:ind w:firstLine="0"/>
              <w:jc w:val="center"/>
              <w:rPr>
                <w:sz w:val="20"/>
                <w:szCs w:val="20"/>
              </w:rPr>
            </w:pPr>
            <w:r w:rsidRPr="00C9559A">
              <w:rPr>
                <w:sz w:val="20"/>
                <w:szCs w:val="20"/>
              </w:rPr>
              <w:t>0,079</w:t>
            </w:r>
          </w:p>
        </w:tc>
        <w:tc>
          <w:tcPr>
            <w:tcW w:w="244" w:type="pct"/>
            <w:tcBorders>
              <w:top w:val="single" w:sz="4" w:space="0" w:color="auto"/>
              <w:left w:val="nil"/>
              <w:bottom w:val="single" w:sz="4" w:space="0" w:color="auto"/>
              <w:right w:val="single" w:sz="4" w:space="0" w:color="auto"/>
            </w:tcBorders>
            <w:shd w:val="clear" w:color="auto" w:fill="auto"/>
            <w:vAlign w:val="center"/>
          </w:tcPr>
          <w:p w14:paraId="19398561" w14:textId="1B3429D9" w:rsidR="00C9559A" w:rsidRPr="00C9559A" w:rsidRDefault="00C9559A" w:rsidP="00983C76">
            <w:pPr>
              <w:autoSpaceDE/>
              <w:autoSpaceDN/>
              <w:spacing w:line="240" w:lineRule="auto"/>
              <w:ind w:firstLine="0"/>
              <w:jc w:val="center"/>
              <w:rPr>
                <w:sz w:val="20"/>
                <w:szCs w:val="20"/>
              </w:rPr>
            </w:pPr>
            <w:r w:rsidRPr="00C9559A">
              <w:rPr>
                <w:sz w:val="20"/>
                <w:szCs w:val="20"/>
              </w:rPr>
              <w:t>0,196</w:t>
            </w:r>
          </w:p>
        </w:tc>
        <w:tc>
          <w:tcPr>
            <w:tcW w:w="311" w:type="pct"/>
            <w:tcBorders>
              <w:top w:val="single" w:sz="4" w:space="0" w:color="auto"/>
              <w:left w:val="nil"/>
              <w:bottom w:val="single" w:sz="4" w:space="0" w:color="auto"/>
              <w:right w:val="single" w:sz="4" w:space="0" w:color="auto"/>
            </w:tcBorders>
            <w:shd w:val="clear" w:color="auto" w:fill="auto"/>
            <w:vAlign w:val="center"/>
          </w:tcPr>
          <w:p w14:paraId="4EBE97D5" w14:textId="3B3639A2"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00D39CB3" w14:textId="77777777" w:rsidR="00C9559A" w:rsidRPr="00C9559A" w:rsidRDefault="00C9559A" w:rsidP="00983C76">
            <w:pPr>
              <w:widowControl w:val="0"/>
              <w:spacing w:line="240" w:lineRule="auto"/>
              <w:ind w:firstLine="0"/>
              <w:jc w:val="left"/>
            </w:pPr>
          </w:p>
        </w:tc>
        <w:tc>
          <w:tcPr>
            <w:tcW w:w="311" w:type="pct"/>
            <w:vAlign w:val="center"/>
          </w:tcPr>
          <w:p w14:paraId="512F3C18" w14:textId="77777777" w:rsidR="00C9559A" w:rsidRPr="00C9559A" w:rsidRDefault="00C9559A" w:rsidP="00983C76">
            <w:pPr>
              <w:widowControl w:val="0"/>
              <w:spacing w:line="240" w:lineRule="auto"/>
              <w:ind w:firstLine="0"/>
              <w:jc w:val="left"/>
            </w:pPr>
          </w:p>
        </w:tc>
        <w:tc>
          <w:tcPr>
            <w:tcW w:w="311" w:type="pct"/>
            <w:vAlign w:val="center"/>
          </w:tcPr>
          <w:p w14:paraId="1C213FFC" w14:textId="77777777" w:rsidR="00C9559A" w:rsidRPr="00C9559A" w:rsidRDefault="00C9559A" w:rsidP="00983C76">
            <w:pPr>
              <w:widowControl w:val="0"/>
              <w:spacing w:line="240" w:lineRule="auto"/>
              <w:ind w:firstLine="0"/>
              <w:jc w:val="left"/>
            </w:pPr>
          </w:p>
        </w:tc>
        <w:tc>
          <w:tcPr>
            <w:tcW w:w="311" w:type="pct"/>
            <w:vAlign w:val="center"/>
          </w:tcPr>
          <w:p w14:paraId="42A06EA1" w14:textId="77777777" w:rsidR="00C9559A" w:rsidRPr="00C9559A" w:rsidRDefault="00C9559A" w:rsidP="00983C76">
            <w:pPr>
              <w:widowControl w:val="0"/>
              <w:spacing w:line="240" w:lineRule="auto"/>
              <w:ind w:firstLine="0"/>
              <w:jc w:val="left"/>
            </w:pPr>
          </w:p>
        </w:tc>
        <w:tc>
          <w:tcPr>
            <w:tcW w:w="311" w:type="pct"/>
            <w:vAlign w:val="center"/>
          </w:tcPr>
          <w:p w14:paraId="1FC0E64A" w14:textId="77777777" w:rsidR="00C9559A" w:rsidRPr="00C9559A" w:rsidRDefault="00C9559A" w:rsidP="00983C76">
            <w:pPr>
              <w:widowControl w:val="0"/>
              <w:spacing w:line="240" w:lineRule="auto"/>
              <w:ind w:firstLine="0"/>
              <w:jc w:val="left"/>
            </w:pPr>
          </w:p>
        </w:tc>
        <w:tc>
          <w:tcPr>
            <w:tcW w:w="311" w:type="pct"/>
            <w:vAlign w:val="center"/>
          </w:tcPr>
          <w:p w14:paraId="464F6984" w14:textId="77777777" w:rsidR="00C9559A" w:rsidRPr="00C9559A" w:rsidRDefault="00C9559A" w:rsidP="00983C76">
            <w:pPr>
              <w:widowControl w:val="0"/>
              <w:spacing w:line="240" w:lineRule="auto"/>
              <w:ind w:firstLine="0"/>
              <w:jc w:val="left"/>
            </w:pPr>
          </w:p>
        </w:tc>
        <w:tc>
          <w:tcPr>
            <w:tcW w:w="311" w:type="pct"/>
            <w:vAlign w:val="center"/>
          </w:tcPr>
          <w:p w14:paraId="6F8FD57A" w14:textId="77777777" w:rsidR="00C9559A" w:rsidRPr="00C9559A" w:rsidRDefault="00C9559A" w:rsidP="00983C76">
            <w:pPr>
              <w:widowControl w:val="0"/>
              <w:spacing w:line="240" w:lineRule="auto"/>
              <w:ind w:firstLine="0"/>
              <w:jc w:val="left"/>
            </w:pPr>
          </w:p>
        </w:tc>
      </w:tr>
      <w:tr w:rsidR="00C9559A" w:rsidRPr="00C9559A" w14:paraId="5A8E3BC2"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0C05F9" w14:textId="2A4DC07D"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80</w:t>
            </w:r>
          </w:p>
        </w:tc>
        <w:tc>
          <w:tcPr>
            <w:tcW w:w="179" w:type="pct"/>
            <w:tcBorders>
              <w:top w:val="single" w:sz="4" w:space="0" w:color="auto"/>
              <w:left w:val="nil"/>
              <w:bottom w:val="single" w:sz="4" w:space="0" w:color="auto"/>
              <w:right w:val="single" w:sz="4" w:space="0" w:color="auto"/>
            </w:tcBorders>
            <w:shd w:val="clear" w:color="auto" w:fill="auto"/>
            <w:vAlign w:val="center"/>
          </w:tcPr>
          <w:p w14:paraId="564DEC02" w14:textId="03DE3D93" w:rsidR="00C9559A" w:rsidRPr="00C9559A" w:rsidRDefault="00C9559A" w:rsidP="00983C76">
            <w:pPr>
              <w:autoSpaceDE/>
              <w:autoSpaceDN/>
              <w:spacing w:line="240" w:lineRule="auto"/>
              <w:ind w:firstLine="0"/>
              <w:jc w:val="left"/>
              <w:rPr>
                <w:sz w:val="20"/>
                <w:szCs w:val="20"/>
              </w:rPr>
            </w:pPr>
            <w:r w:rsidRPr="00C9559A">
              <w:rPr>
                <w:sz w:val="20"/>
                <w:szCs w:val="20"/>
              </w:rPr>
              <w:t>РИР/200-2023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0663FEAB" w14:textId="7FECF2C9" w:rsidR="00C9559A" w:rsidRPr="00C9559A" w:rsidRDefault="00C9559A" w:rsidP="00983C76">
            <w:pPr>
              <w:spacing w:line="240" w:lineRule="auto"/>
              <w:ind w:firstLine="0"/>
              <w:jc w:val="left"/>
              <w:rPr>
                <w:sz w:val="20"/>
                <w:szCs w:val="20"/>
              </w:rPr>
            </w:pPr>
            <w:r w:rsidRPr="00C9559A">
              <w:rPr>
                <w:sz w:val="20"/>
                <w:szCs w:val="20"/>
              </w:rPr>
              <w:t>ПГК «Кама», УР, г. Глазов, "Кама" гаражный кооператив, гаражный участок № 34</w:t>
            </w:r>
          </w:p>
        </w:tc>
        <w:tc>
          <w:tcPr>
            <w:tcW w:w="206" w:type="pct"/>
            <w:tcBorders>
              <w:top w:val="single" w:sz="4" w:space="0" w:color="auto"/>
              <w:left w:val="nil"/>
              <w:bottom w:val="single" w:sz="4" w:space="0" w:color="auto"/>
              <w:right w:val="single" w:sz="4" w:space="0" w:color="auto"/>
            </w:tcBorders>
            <w:shd w:val="clear" w:color="auto" w:fill="auto"/>
            <w:vAlign w:val="center"/>
          </w:tcPr>
          <w:p w14:paraId="452D95DA" w14:textId="402B06AD" w:rsidR="00C9559A" w:rsidRPr="00C9559A" w:rsidRDefault="00C9559A" w:rsidP="00983C76">
            <w:pPr>
              <w:autoSpaceDE/>
              <w:autoSpaceDN/>
              <w:spacing w:line="240" w:lineRule="auto"/>
              <w:ind w:firstLine="0"/>
              <w:jc w:val="left"/>
              <w:rPr>
                <w:sz w:val="20"/>
                <w:szCs w:val="20"/>
              </w:rPr>
            </w:pPr>
            <w:r w:rsidRPr="00C9559A">
              <w:rPr>
                <w:sz w:val="20"/>
                <w:szCs w:val="20"/>
              </w:rPr>
              <w:t>29.08.2023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00DA9AB9" w14:textId="4DABE5DA"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Председатель ПГК «Кама» Жиганов Александр Анатольевич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5D6E6C78" w14:textId="569DAF37" w:rsidR="00C9559A" w:rsidRPr="00C9559A" w:rsidRDefault="00C9559A" w:rsidP="00983C76">
            <w:pPr>
              <w:autoSpaceDE/>
              <w:autoSpaceDN/>
              <w:spacing w:line="240" w:lineRule="auto"/>
              <w:ind w:firstLine="0"/>
              <w:jc w:val="left"/>
              <w:rPr>
                <w:sz w:val="20"/>
                <w:szCs w:val="20"/>
              </w:rPr>
            </w:pPr>
            <w:r w:rsidRPr="00C9559A">
              <w:rPr>
                <w:sz w:val="20"/>
                <w:szCs w:val="20"/>
              </w:rPr>
              <w:t>31.12.2025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70441973" w14:textId="7A57B4B5" w:rsidR="00C9559A" w:rsidRPr="00C9559A" w:rsidRDefault="00C9559A" w:rsidP="00983C76">
            <w:pPr>
              <w:autoSpaceDE/>
              <w:autoSpaceDN/>
              <w:spacing w:line="240" w:lineRule="auto"/>
              <w:ind w:firstLine="0"/>
              <w:jc w:val="center"/>
              <w:rPr>
                <w:sz w:val="20"/>
                <w:szCs w:val="20"/>
              </w:rPr>
            </w:pPr>
            <w:r w:rsidRPr="00C9559A">
              <w:rPr>
                <w:sz w:val="20"/>
                <w:szCs w:val="20"/>
              </w:rPr>
              <w:t>0,297</w:t>
            </w:r>
          </w:p>
        </w:tc>
        <w:tc>
          <w:tcPr>
            <w:tcW w:w="244" w:type="pct"/>
            <w:tcBorders>
              <w:top w:val="single" w:sz="4" w:space="0" w:color="auto"/>
              <w:left w:val="nil"/>
              <w:bottom w:val="single" w:sz="4" w:space="0" w:color="auto"/>
              <w:right w:val="single" w:sz="4" w:space="0" w:color="auto"/>
            </w:tcBorders>
            <w:shd w:val="clear" w:color="auto" w:fill="auto"/>
            <w:vAlign w:val="center"/>
          </w:tcPr>
          <w:p w14:paraId="7F913E9E" w14:textId="11BC7AE5" w:rsidR="00C9559A" w:rsidRPr="00C9559A" w:rsidRDefault="00C9559A" w:rsidP="00983C76">
            <w:pPr>
              <w:autoSpaceDE/>
              <w:autoSpaceDN/>
              <w:spacing w:line="240" w:lineRule="auto"/>
              <w:ind w:firstLine="0"/>
              <w:jc w:val="center"/>
              <w:rPr>
                <w:sz w:val="20"/>
                <w:szCs w:val="20"/>
              </w:rPr>
            </w:pPr>
            <w:r w:rsidRPr="00C9559A">
              <w:rPr>
                <w:sz w:val="20"/>
                <w:szCs w:val="20"/>
              </w:rPr>
              <w:t>0,737</w:t>
            </w:r>
          </w:p>
        </w:tc>
        <w:tc>
          <w:tcPr>
            <w:tcW w:w="311" w:type="pct"/>
            <w:tcBorders>
              <w:top w:val="single" w:sz="4" w:space="0" w:color="auto"/>
              <w:left w:val="nil"/>
              <w:bottom w:val="single" w:sz="4" w:space="0" w:color="auto"/>
              <w:right w:val="single" w:sz="4" w:space="0" w:color="auto"/>
            </w:tcBorders>
            <w:shd w:val="clear" w:color="auto" w:fill="auto"/>
            <w:vAlign w:val="center"/>
          </w:tcPr>
          <w:p w14:paraId="021C3EB2" w14:textId="06C34F7A"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109DD98E" w14:textId="77777777" w:rsidR="00C9559A" w:rsidRPr="00C9559A" w:rsidRDefault="00C9559A" w:rsidP="00983C76">
            <w:pPr>
              <w:widowControl w:val="0"/>
              <w:spacing w:line="240" w:lineRule="auto"/>
              <w:ind w:firstLine="0"/>
              <w:jc w:val="left"/>
            </w:pPr>
          </w:p>
        </w:tc>
        <w:tc>
          <w:tcPr>
            <w:tcW w:w="311" w:type="pct"/>
            <w:vAlign w:val="center"/>
          </w:tcPr>
          <w:p w14:paraId="12AFDA7B" w14:textId="77777777" w:rsidR="00C9559A" w:rsidRPr="00C9559A" w:rsidRDefault="00C9559A" w:rsidP="00983C76">
            <w:pPr>
              <w:widowControl w:val="0"/>
              <w:spacing w:line="240" w:lineRule="auto"/>
              <w:ind w:firstLine="0"/>
              <w:jc w:val="left"/>
            </w:pPr>
          </w:p>
        </w:tc>
        <w:tc>
          <w:tcPr>
            <w:tcW w:w="311" w:type="pct"/>
            <w:vAlign w:val="center"/>
          </w:tcPr>
          <w:p w14:paraId="7F5D6C82" w14:textId="77777777" w:rsidR="00C9559A" w:rsidRPr="00C9559A" w:rsidRDefault="00C9559A" w:rsidP="00983C76">
            <w:pPr>
              <w:widowControl w:val="0"/>
              <w:spacing w:line="240" w:lineRule="auto"/>
              <w:ind w:firstLine="0"/>
              <w:jc w:val="left"/>
            </w:pPr>
          </w:p>
        </w:tc>
        <w:tc>
          <w:tcPr>
            <w:tcW w:w="311" w:type="pct"/>
            <w:vAlign w:val="center"/>
          </w:tcPr>
          <w:p w14:paraId="3E18B089" w14:textId="77777777" w:rsidR="00C9559A" w:rsidRPr="00C9559A" w:rsidRDefault="00C9559A" w:rsidP="00983C76">
            <w:pPr>
              <w:widowControl w:val="0"/>
              <w:spacing w:line="240" w:lineRule="auto"/>
              <w:ind w:firstLine="0"/>
              <w:jc w:val="left"/>
            </w:pPr>
          </w:p>
        </w:tc>
        <w:tc>
          <w:tcPr>
            <w:tcW w:w="311" w:type="pct"/>
            <w:vAlign w:val="center"/>
          </w:tcPr>
          <w:p w14:paraId="5439549B" w14:textId="77777777" w:rsidR="00C9559A" w:rsidRPr="00C9559A" w:rsidRDefault="00C9559A" w:rsidP="00983C76">
            <w:pPr>
              <w:widowControl w:val="0"/>
              <w:spacing w:line="240" w:lineRule="auto"/>
              <w:ind w:firstLine="0"/>
              <w:jc w:val="left"/>
            </w:pPr>
          </w:p>
        </w:tc>
        <w:tc>
          <w:tcPr>
            <w:tcW w:w="311" w:type="pct"/>
            <w:vAlign w:val="center"/>
          </w:tcPr>
          <w:p w14:paraId="366F9A2C" w14:textId="77777777" w:rsidR="00C9559A" w:rsidRPr="00C9559A" w:rsidRDefault="00C9559A" w:rsidP="00983C76">
            <w:pPr>
              <w:widowControl w:val="0"/>
              <w:spacing w:line="240" w:lineRule="auto"/>
              <w:ind w:firstLine="0"/>
              <w:jc w:val="left"/>
            </w:pPr>
          </w:p>
        </w:tc>
        <w:tc>
          <w:tcPr>
            <w:tcW w:w="311" w:type="pct"/>
            <w:vAlign w:val="center"/>
          </w:tcPr>
          <w:p w14:paraId="727A57FB" w14:textId="77777777" w:rsidR="00C9559A" w:rsidRPr="00C9559A" w:rsidRDefault="00C9559A" w:rsidP="00983C76">
            <w:pPr>
              <w:widowControl w:val="0"/>
              <w:spacing w:line="240" w:lineRule="auto"/>
              <w:ind w:firstLine="0"/>
              <w:jc w:val="left"/>
            </w:pPr>
          </w:p>
        </w:tc>
      </w:tr>
      <w:tr w:rsidR="00C9559A" w:rsidRPr="00C9559A" w14:paraId="5ACC7D53"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9759D2" w14:textId="0DCCBC36"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81</w:t>
            </w:r>
          </w:p>
        </w:tc>
        <w:tc>
          <w:tcPr>
            <w:tcW w:w="179" w:type="pct"/>
            <w:tcBorders>
              <w:top w:val="single" w:sz="4" w:space="0" w:color="auto"/>
              <w:left w:val="nil"/>
              <w:bottom w:val="single" w:sz="4" w:space="0" w:color="auto"/>
              <w:right w:val="single" w:sz="4" w:space="0" w:color="auto"/>
            </w:tcBorders>
            <w:shd w:val="clear" w:color="auto" w:fill="auto"/>
            <w:vAlign w:val="center"/>
          </w:tcPr>
          <w:p w14:paraId="525D86AF" w14:textId="025D22A3" w:rsidR="00C9559A" w:rsidRPr="00C9559A" w:rsidRDefault="00C9559A" w:rsidP="00983C76">
            <w:pPr>
              <w:autoSpaceDE/>
              <w:autoSpaceDN/>
              <w:spacing w:line="240" w:lineRule="auto"/>
              <w:ind w:firstLine="0"/>
              <w:jc w:val="left"/>
              <w:rPr>
                <w:sz w:val="20"/>
                <w:szCs w:val="20"/>
              </w:rPr>
            </w:pPr>
            <w:r w:rsidRPr="00C9559A">
              <w:rPr>
                <w:sz w:val="20"/>
                <w:szCs w:val="20"/>
              </w:rPr>
              <w:t>РИР/203-2023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6904C6A8" w14:textId="4A067179" w:rsidR="00C9559A" w:rsidRPr="00C9559A" w:rsidRDefault="00C9559A" w:rsidP="00983C76">
            <w:pPr>
              <w:spacing w:line="240" w:lineRule="auto"/>
              <w:ind w:firstLine="0"/>
              <w:jc w:val="left"/>
              <w:rPr>
                <w:sz w:val="20"/>
                <w:szCs w:val="20"/>
              </w:rPr>
            </w:pPr>
            <w:r w:rsidRPr="00C9559A">
              <w:rPr>
                <w:sz w:val="20"/>
                <w:szCs w:val="20"/>
              </w:rPr>
              <w:t>ПГК «Стоп», УР, г. Глазов, гаражный участок 34, блок 4</w:t>
            </w:r>
          </w:p>
        </w:tc>
        <w:tc>
          <w:tcPr>
            <w:tcW w:w="206" w:type="pct"/>
            <w:tcBorders>
              <w:top w:val="single" w:sz="4" w:space="0" w:color="auto"/>
              <w:left w:val="nil"/>
              <w:bottom w:val="single" w:sz="4" w:space="0" w:color="auto"/>
              <w:right w:val="single" w:sz="4" w:space="0" w:color="auto"/>
            </w:tcBorders>
            <w:shd w:val="clear" w:color="auto" w:fill="auto"/>
            <w:vAlign w:val="center"/>
          </w:tcPr>
          <w:p w14:paraId="77460820" w14:textId="743C19E1" w:rsidR="00C9559A" w:rsidRPr="00C9559A" w:rsidRDefault="00C9559A" w:rsidP="00983C76">
            <w:pPr>
              <w:autoSpaceDE/>
              <w:autoSpaceDN/>
              <w:spacing w:line="240" w:lineRule="auto"/>
              <w:ind w:firstLine="0"/>
              <w:jc w:val="left"/>
              <w:rPr>
                <w:sz w:val="20"/>
                <w:szCs w:val="20"/>
              </w:rPr>
            </w:pPr>
            <w:r w:rsidRPr="00C9559A">
              <w:rPr>
                <w:sz w:val="20"/>
                <w:szCs w:val="20"/>
              </w:rPr>
              <w:t>01.09.2023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54B29F72" w14:textId="40B9C54C"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 xml:space="preserve">Председатель ПГК «Стоп» </w:t>
            </w:r>
            <w:proofErr w:type="spellStart"/>
            <w:r w:rsidRPr="00C9559A">
              <w:rPr>
                <w:sz w:val="20"/>
                <w:szCs w:val="20"/>
                <w:shd w:val="clear" w:color="auto" w:fill="FFFFFF"/>
              </w:rPr>
              <w:t>Микрюков</w:t>
            </w:r>
            <w:proofErr w:type="spellEnd"/>
            <w:r w:rsidRPr="00C9559A">
              <w:rPr>
                <w:sz w:val="20"/>
                <w:szCs w:val="20"/>
                <w:shd w:val="clear" w:color="auto" w:fill="FFFFFF"/>
              </w:rPr>
              <w:t xml:space="preserve"> Александр Георгиевич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639BC0F0" w14:textId="31D2D87D" w:rsidR="00C9559A" w:rsidRPr="00C9559A" w:rsidRDefault="00C9559A" w:rsidP="00983C76">
            <w:pPr>
              <w:autoSpaceDE/>
              <w:autoSpaceDN/>
              <w:spacing w:line="240" w:lineRule="auto"/>
              <w:ind w:firstLine="0"/>
              <w:jc w:val="left"/>
              <w:rPr>
                <w:sz w:val="20"/>
                <w:szCs w:val="20"/>
              </w:rPr>
            </w:pPr>
            <w:r w:rsidRPr="00C9559A">
              <w:rPr>
                <w:sz w:val="20"/>
                <w:szCs w:val="20"/>
              </w:rPr>
              <w:t>31.12.2025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69459FEF" w14:textId="00C81220" w:rsidR="00C9559A" w:rsidRPr="00C9559A" w:rsidRDefault="00C9559A" w:rsidP="00983C76">
            <w:pPr>
              <w:autoSpaceDE/>
              <w:autoSpaceDN/>
              <w:spacing w:line="240" w:lineRule="auto"/>
              <w:ind w:firstLine="0"/>
              <w:jc w:val="center"/>
              <w:rPr>
                <w:sz w:val="20"/>
                <w:szCs w:val="20"/>
              </w:rPr>
            </w:pPr>
            <w:r w:rsidRPr="00C9559A">
              <w:rPr>
                <w:sz w:val="20"/>
                <w:szCs w:val="20"/>
              </w:rPr>
              <w:t>0,068</w:t>
            </w:r>
          </w:p>
        </w:tc>
        <w:tc>
          <w:tcPr>
            <w:tcW w:w="244" w:type="pct"/>
            <w:tcBorders>
              <w:top w:val="single" w:sz="4" w:space="0" w:color="auto"/>
              <w:left w:val="nil"/>
              <w:bottom w:val="single" w:sz="4" w:space="0" w:color="auto"/>
              <w:right w:val="single" w:sz="4" w:space="0" w:color="auto"/>
            </w:tcBorders>
            <w:shd w:val="clear" w:color="auto" w:fill="auto"/>
            <w:vAlign w:val="center"/>
          </w:tcPr>
          <w:p w14:paraId="2F15917B" w14:textId="166BF985" w:rsidR="00C9559A" w:rsidRPr="00C9559A" w:rsidRDefault="00C9559A" w:rsidP="00983C76">
            <w:pPr>
              <w:autoSpaceDE/>
              <w:autoSpaceDN/>
              <w:spacing w:line="240" w:lineRule="auto"/>
              <w:ind w:firstLine="0"/>
              <w:jc w:val="center"/>
              <w:rPr>
                <w:sz w:val="20"/>
                <w:szCs w:val="20"/>
              </w:rPr>
            </w:pPr>
            <w:r w:rsidRPr="00C9559A">
              <w:rPr>
                <w:sz w:val="20"/>
                <w:szCs w:val="20"/>
              </w:rPr>
              <w:t>0,169</w:t>
            </w:r>
          </w:p>
        </w:tc>
        <w:tc>
          <w:tcPr>
            <w:tcW w:w="311" w:type="pct"/>
            <w:tcBorders>
              <w:top w:val="single" w:sz="4" w:space="0" w:color="auto"/>
              <w:left w:val="nil"/>
              <w:bottom w:val="single" w:sz="4" w:space="0" w:color="auto"/>
              <w:right w:val="single" w:sz="4" w:space="0" w:color="auto"/>
            </w:tcBorders>
            <w:shd w:val="clear" w:color="auto" w:fill="auto"/>
            <w:vAlign w:val="center"/>
          </w:tcPr>
          <w:p w14:paraId="697AE69C" w14:textId="47501705"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2AEDE117" w14:textId="77777777" w:rsidR="00C9559A" w:rsidRPr="00C9559A" w:rsidRDefault="00C9559A" w:rsidP="00983C76">
            <w:pPr>
              <w:widowControl w:val="0"/>
              <w:spacing w:line="240" w:lineRule="auto"/>
              <w:ind w:firstLine="0"/>
              <w:jc w:val="left"/>
            </w:pPr>
          </w:p>
        </w:tc>
        <w:tc>
          <w:tcPr>
            <w:tcW w:w="311" w:type="pct"/>
            <w:vAlign w:val="center"/>
          </w:tcPr>
          <w:p w14:paraId="02E0F0D9" w14:textId="77777777" w:rsidR="00C9559A" w:rsidRPr="00C9559A" w:rsidRDefault="00C9559A" w:rsidP="00983C76">
            <w:pPr>
              <w:widowControl w:val="0"/>
              <w:spacing w:line="240" w:lineRule="auto"/>
              <w:ind w:firstLine="0"/>
              <w:jc w:val="left"/>
            </w:pPr>
          </w:p>
        </w:tc>
        <w:tc>
          <w:tcPr>
            <w:tcW w:w="311" w:type="pct"/>
            <w:vAlign w:val="center"/>
          </w:tcPr>
          <w:p w14:paraId="0A845EDF" w14:textId="77777777" w:rsidR="00C9559A" w:rsidRPr="00C9559A" w:rsidRDefault="00C9559A" w:rsidP="00983C76">
            <w:pPr>
              <w:widowControl w:val="0"/>
              <w:spacing w:line="240" w:lineRule="auto"/>
              <w:ind w:firstLine="0"/>
              <w:jc w:val="left"/>
            </w:pPr>
          </w:p>
        </w:tc>
        <w:tc>
          <w:tcPr>
            <w:tcW w:w="311" w:type="pct"/>
            <w:vAlign w:val="center"/>
          </w:tcPr>
          <w:p w14:paraId="133840AC" w14:textId="77777777" w:rsidR="00C9559A" w:rsidRPr="00C9559A" w:rsidRDefault="00C9559A" w:rsidP="00983C76">
            <w:pPr>
              <w:widowControl w:val="0"/>
              <w:spacing w:line="240" w:lineRule="auto"/>
              <w:ind w:firstLine="0"/>
              <w:jc w:val="left"/>
            </w:pPr>
          </w:p>
        </w:tc>
        <w:tc>
          <w:tcPr>
            <w:tcW w:w="311" w:type="pct"/>
            <w:vAlign w:val="center"/>
          </w:tcPr>
          <w:p w14:paraId="7015BEAB" w14:textId="77777777" w:rsidR="00C9559A" w:rsidRPr="00C9559A" w:rsidRDefault="00C9559A" w:rsidP="00983C76">
            <w:pPr>
              <w:widowControl w:val="0"/>
              <w:spacing w:line="240" w:lineRule="auto"/>
              <w:ind w:firstLine="0"/>
              <w:jc w:val="left"/>
            </w:pPr>
          </w:p>
        </w:tc>
        <w:tc>
          <w:tcPr>
            <w:tcW w:w="311" w:type="pct"/>
            <w:vAlign w:val="center"/>
          </w:tcPr>
          <w:p w14:paraId="0D409FEC" w14:textId="77777777" w:rsidR="00C9559A" w:rsidRPr="00C9559A" w:rsidRDefault="00C9559A" w:rsidP="00983C76">
            <w:pPr>
              <w:widowControl w:val="0"/>
              <w:spacing w:line="240" w:lineRule="auto"/>
              <w:ind w:firstLine="0"/>
              <w:jc w:val="left"/>
            </w:pPr>
          </w:p>
        </w:tc>
        <w:tc>
          <w:tcPr>
            <w:tcW w:w="311" w:type="pct"/>
            <w:vAlign w:val="center"/>
          </w:tcPr>
          <w:p w14:paraId="0343CAEC" w14:textId="77777777" w:rsidR="00C9559A" w:rsidRPr="00C9559A" w:rsidRDefault="00C9559A" w:rsidP="00983C76">
            <w:pPr>
              <w:widowControl w:val="0"/>
              <w:spacing w:line="240" w:lineRule="auto"/>
              <w:ind w:firstLine="0"/>
              <w:jc w:val="left"/>
            </w:pPr>
          </w:p>
        </w:tc>
      </w:tr>
      <w:tr w:rsidR="00C9559A" w:rsidRPr="00C9559A" w14:paraId="5D6CDC67"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F0BED4" w14:textId="668FE688"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82</w:t>
            </w:r>
          </w:p>
        </w:tc>
        <w:tc>
          <w:tcPr>
            <w:tcW w:w="179" w:type="pct"/>
            <w:tcBorders>
              <w:top w:val="single" w:sz="4" w:space="0" w:color="auto"/>
              <w:left w:val="nil"/>
              <w:bottom w:val="single" w:sz="4" w:space="0" w:color="auto"/>
              <w:right w:val="single" w:sz="4" w:space="0" w:color="auto"/>
            </w:tcBorders>
            <w:shd w:val="clear" w:color="auto" w:fill="auto"/>
            <w:vAlign w:val="center"/>
          </w:tcPr>
          <w:p w14:paraId="3BD5CE84" w14:textId="398BCB1F" w:rsidR="00C9559A" w:rsidRPr="00C9559A" w:rsidRDefault="00C9559A" w:rsidP="00983C76">
            <w:pPr>
              <w:autoSpaceDE/>
              <w:autoSpaceDN/>
              <w:spacing w:line="240" w:lineRule="auto"/>
              <w:ind w:firstLine="0"/>
              <w:jc w:val="left"/>
              <w:rPr>
                <w:sz w:val="20"/>
                <w:szCs w:val="20"/>
              </w:rPr>
            </w:pPr>
            <w:r w:rsidRPr="00C9559A">
              <w:rPr>
                <w:sz w:val="20"/>
                <w:szCs w:val="20"/>
              </w:rPr>
              <w:t>РИР/208-2023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14606F67" w14:textId="42FC2453" w:rsidR="00C9559A" w:rsidRPr="00C9559A" w:rsidRDefault="00C9559A" w:rsidP="00983C76">
            <w:pPr>
              <w:spacing w:line="240" w:lineRule="auto"/>
              <w:ind w:firstLine="0"/>
              <w:jc w:val="left"/>
              <w:rPr>
                <w:sz w:val="20"/>
                <w:szCs w:val="20"/>
              </w:rPr>
            </w:pPr>
            <w:r w:rsidRPr="00C9559A">
              <w:rPr>
                <w:sz w:val="20"/>
                <w:szCs w:val="20"/>
              </w:rPr>
              <w:t xml:space="preserve">Незавершенный строительством жилой дом с постройками, УР, </w:t>
            </w:r>
            <w:proofErr w:type="spellStart"/>
            <w:r w:rsidRPr="00C9559A">
              <w:rPr>
                <w:sz w:val="20"/>
                <w:szCs w:val="20"/>
              </w:rPr>
              <w:t>г</w:t>
            </w:r>
            <w:proofErr w:type="gramStart"/>
            <w:r w:rsidRPr="00C9559A">
              <w:rPr>
                <w:sz w:val="20"/>
                <w:szCs w:val="20"/>
              </w:rPr>
              <w:t>.Г</w:t>
            </w:r>
            <w:proofErr w:type="gramEnd"/>
            <w:r w:rsidRPr="00C9559A">
              <w:rPr>
                <w:sz w:val="20"/>
                <w:szCs w:val="20"/>
              </w:rPr>
              <w:t>лазов</w:t>
            </w:r>
            <w:proofErr w:type="spellEnd"/>
            <w:r w:rsidRPr="00C9559A">
              <w:rPr>
                <w:sz w:val="20"/>
                <w:szCs w:val="20"/>
              </w:rPr>
              <w:t>, ул. Советская, 48а</w:t>
            </w:r>
          </w:p>
        </w:tc>
        <w:tc>
          <w:tcPr>
            <w:tcW w:w="206" w:type="pct"/>
            <w:tcBorders>
              <w:top w:val="single" w:sz="4" w:space="0" w:color="auto"/>
              <w:left w:val="nil"/>
              <w:bottom w:val="single" w:sz="4" w:space="0" w:color="auto"/>
              <w:right w:val="single" w:sz="4" w:space="0" w:color="auto"/>
            </w:tcBorders>
            <w:shd w:val="clear" w:color="auto" w:fill="auto"/>
            <w:vAlign w:val="center"/>
          </w:tcPr>
          <w:p w14:paraId="529E86E7" w14:textId="5E0A699B" w:rsidR="00C9559A" w:rsidRPr="00C9559A" w:rsidRDefault="00C9559A" w:rsidP="00983C76">
            <w:pPr>
              <w:autoSpaceDE/>
              <w:autoSpaceDN/>
              <w:spacing w:line="240" w:lineRule="auto"/>
              <w:ind w:firstLine="0"/>
              <w:jc w:val="left"/>
              <w:rPr>
                <w:sz w:val="20"/>
                <w:szCs w:val="20"/>
              </w:rPr>
            </w:pPr>
            <w:r w:rsidRPr="00C9559A">
              <w:rPr>
                <w:sz w:val="20"/>
                <w:szCs w:val="20"/>
              </w:rPr>
              <w:t>06.09.2023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26AA2682" w14:textId="508236E6"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ООО «Алина»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689413DA" w14:textId="2E80FC5C" w:rsidR="00C9559A" w:rsidRPr="00C9559A" w:rsidRDefault="00C9559A" w:rsidP="00983C76">
            <w:pPr>
              <w:autoSpaceDE/>
              <w:autoSpaceDN/>
              <w:spacing w:line="240" w:lineRule="auto"/>
              <w:ind w:firstLine="0"/>
              <w:jc w:val="left"/>
              <w:rPr>
                <w:sz w:val="20"/>
                <w:szCs w:val="20"/>
              </w:rPr>
            </w:pPr>
            <w:r w:rsidRPr="00C9559A">
              <w:rPr>
                <w:sz w:val="20"/>
                <w:szCs w:val="20"/>
              </w:rPr>
              <w:t>31.03.2025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13CA8F1B" w14:textId="255E10FE" w:rsidR="00C9559A" w:rsidRPr="00C9559A" w:rsidRDefault="00C9559A" w:rsidP="00983C76">
            <w:pPr>
              <w:autoSpaceDE/>
              <w:autoSpaceDN/>
              <w:spacing w:line="240" w:lineRule="auto"/>
              <w:ind w:firstLine="0"/>
              <w:jc w:val="center"/>
              <w:rPr>
                <w:sz w:val="20"/>
                <w:szCs w:val="20"/>
              </w:rPr>
            </w:pPr>
            <w:r w:rsidRPr="00C9559A">
              <w:rPr>
                <w:sz w:val="20"/>
                <w:szCs w:val="20"/>
              </w:rPr>
              <w:t>0,102</w:t>
            </w:r>
          </w:p>
        </w:tc>
        <w:tc>
          <w:tcPr>
            <w:tcW w:w="244" w:type="pct"/>
            <w:tcBorders>
              <w:top w:val="single" w:sz="4" w:space="0" w:color="auto"/>
              <w:left w:val="nil"/>
              <w:bottom w:val="single" w:sz="4" w:space="0" w:color="auto"/>
              <w:right w:val="single" w:sz="4" w:space="0" w:color="auto"/>
            </w:tcBorders>
            <w:shd w:val="clear" w:color="auto" w:fill="auto"/>
            <w:vAlign w:val="center"/>
          </w:tcPr>
          <w:p w14:paraId="5CE0AA6A" w14:textId="24BEA343" w:rsidR="00C9559A" w:rsidRPr="00C9559A" w:rsidRDefault="00C9559A" w:rsidP="00983C76">
            <w:pPr>
              <w:autoSpaceDE/>
              <w:autoSpaceDN/>
              <w:spacing w:line="240" w:lineRule="auto"/>
              <w:ind w:firstLine="0"/>
              <w:jc w:val="center"/>
              <w:rPr>
                <w:sz w:val="20"/>
                <w:szCs w:val="20"/>
              </w:rPr>
            </w:pPr>
            <w:r w:rsidRPr="00C9559A">
              <w:rPr>
                <w:sz w:val="20"/>
                <w:szCs w:val="20"/>
              </w:rPr>
              <w:t>0,253</w:t>
            </w:r>
          </w:p>
        </w:tc>
        <w:tc>
          <w:tcPr>
            <w:tcW w:w="311" w:type="pct"/>
            <w:tcBorders>
              <w:top w:val="single" w:sz="4" w:space="0" w:color="auto"/>
              <w:left w:val="nil"/>
              <w:bottom w:val="single" w:sz="4" w:space="0" w:color="auto"/>
              <w:right w:val="single" w:sz="4" w:space="0" w:color="auto"/>
            </w:tcBorders>
            <w:shd w:val="clear" w:color="auto" w:fill="auto"/>
            <w:vAlign w:val="center"/>
          </w:tcPr>
          <w:p w14:paraId="31F699C6" w14:textId="408A03A7"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5C75FEAB" w14:textId="77777777" w:rsidR="00C9559A" w:rsidRPr="00C9559A" w:rsidRDefault="00C9559A" w:rsidP="00983C76">
            <w:pPr>
              <w:widowControl w:val="0"/>
              <w:spacing w:line="240" w:lineRule="auto"/>
              <w:ind w:firstLine="0"/>
              <w:jc w:val="left"/>
            </w:pPr>
          </w:p>
        </w:tc>
        <w:tc>
          <w:tcPr>
            <w:tcW w:w="311" w:type="pct"/>
            <w:vAlign w:val="center"/>
          </w:tcPr>
          <w:p w14:paraId="35B7D9BD" w14:textId="77777777" w:rsidR="00C9559A" w:rsidRPr="00C9559A" w:rsidRDefault="00C9559A" w:rsidP="00983C76">
            <w:pPr>
              <w:widowControl w:val="0"/>
              <w:spacing w:line="240" w:lineRule="auto"/>
              <w:ind w:firstLine="0"/>
              <w:jc w:val="left"/>
            </w:pPr>
          </w:p>
        </w:tc>
        <w:tc>
          <w:tcPr>
            <w:tcW w:w="311" w:type="pct"/>
            <w:vAlign w:val="center"/>
          </w:tcPr>
          <w:p w14:paraId="6928E58C" w14:textId="77777777" w:rsidR="00C9559A" w:rsidRPr="00C9559A" w:rsidRDefault="00C9559A" w:rsidP="00983C76">
            <w:pPr>
              <w:widowControl w:val="0"/>
              <w:spacing w:line="240" w:lineRule="auto"/>
              <w:ind w:firstLine="0"/>
              <w:jc w:val="left"/>
            </w:pPr>
          </w:p>
        </w:tc>
        <w:tc>
          <w:tcPr>
            <w:tcW w:w="311" w:type="pct"/>
            <w:vAlign w:val="center"/>
          </w:tcPr>
          <w:p w14:paraId="60FB2D69" w14:textId="77777777" w:rsidR="00C9559A" w:rsidRPr="00C9559A" w:rsidRDefault="00C9559A" w:rsidP="00983C76">
            <w:pPr>
              <w:widowControl w:val="0"/>
              <w:spacing w:line="240" w:lineRule="auto"/>
              <w:ind w:firstLine="0"/>
              <w:jc w:val="left"/>
            </w:pPr>
          </w:p>
        </w:tc>
        <w:tc>
          <w:tcPr>
            <w:tcW w:w="311" w:type="pct"/>
            <w:vAlign w:val="center"/>
          </w:tcPr>
          <w:p w14:paraId="1F09F129" w14:textId="77777777" w:rsidR="00C9559A" w:rsidRPr="00C9559A" w:rsidRDefault="00C9559A" w:rsidP="00983C76">
            <w:pPr>
              <w:widowControl w:val="0"/>
              <w:spacing w:line="240" w:lineRule="auto"/>
              <w:ind w:firstLine="0"/>
              <w:jc w:val="left"/>
            </w:pPr>
          </w:p>
        </w:tc>
        <w:tc>
          <w:tcPr>
            <w:tcW w:w="311" w:type="pct"/>
            <w:vAlign w:val="center"/>
          </w:tcPr>
          <w:p w14:paraId="5B756778" w14:textId="77777777" w:rsidR="00C9559A" w:rsidRPr="00C9559A" w:rsidRDefault="00C9559A" w:rsidP="00983C76">
            <w:pPr>
              <w:widowControl w:val="0"/>
              <w:spacing w:line="240" w:lineRule="auto"/>
              <w:ind w:firstLine="0"/>
              <w:jc w:val="left"/>
            </w:pPr>
          </w:p>
        </w:tc>
        <w:tc>
          <w:tcPr>
            <w:tcW w:w="311" w:type="pct"/>
            <w:vAlign w:val="center"/>
          </w:tcPr>
          <w:p w14:paraId="420F3B90" w14:textId="77777777" w:rsidR="00C9559A" w:rsidRPr="00C9559A" w:rsidRDefault="00C9559A" w:rsidP="00983C76">
            <w:pPr>
              <w:widowControl w:val="0"/>
              <w:spacing w:line="240" w:lineRule="auto"/>
              <w:ind w:firstLine="0"/>
              <w:jc w:val="left"/>
            </w:pPr>
          </w:p>
        </w:tc>
      </w:tr>
      <w:tr w:rsidR="00C9559A" w:rsidRPr="00C9559A" w14:paraId="2855AE73"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503422" w14:textId="09BAEDFF"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83</w:t>
            </w:r>
          </w:p>
        </w:tc>
        <w:tc>
          <w:tcPr>
            <w:tcW w:w="179" w:type="pct"/>
            <w:tcBorders>
              <w:top w:val="single" w:sz="4" w:space="0" w:color="auto"/>
              <w:left w:val="nil"/>
              <w:bottom w:val="single" w:sz="4" w:space="0" w:color="auto"/>
              <w:right w:val="single" w:sz="4" w:space="0" w:color="auto"/>
            </w:tcBorders>
            <w:shd w:val="clear" w:color="auto" w:fill="auto"/>
            <w:vAlign w:val="center"/>
          </w:tcPr>
          <w:p w14:paraId="03ECD898" w14:textId="6348F852" w:rsidR="00C9559A" w:rsidRPr="00C9559A" w:rsidRDefault="00C9559A" w:rsidP="00983C76">
            <w:pPr>
              <w:autoSpaceDE/>
              <w:autoSpaceDN/>
              <w:spacing w:line="240" w:lineRule="auto"/>
              <w:ind w:firstLine="0"/>
              <w:jc w:val="left"/>
              <w:rPr>
                <w:sz w:val="20"/>
                <w:szCs w:val="20"/>
              </w:rPr>
            </w:pPr>
            <w:r w:rsidRPr="00C9559A">
              <w:rPr>
                <w:sz w:val="20"/>
                <w:szCs w:val="20"/>
              </w:rPr>
              <w:t>РИР/243-2023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303DE356" w14:textId="016B53D6" w:rsidR="00C9559A" w:rsidRPr="00C9559A" w:rsidRDefault="00C9559A" w:rsidP="00983C76">
            <w:pPr>
              <w:spacing w:line="240" w:lineRule="auto"/>
              <w:ind w:firstLine="0"/>
              <w:jc w:val="left"/>
              <w:rPr>
                <w:sz w:val="20"/>
                <w:szCs w:val="20"/>
              </w:rPr>
            </w:pPr>
            <w:r w:rsidRPr="00C9559A">
              <w:rPr>
                <w:sz w:val="20"/>
                <w:szCs w:val="20"/>
              </w:rPr>
              <w:t xml:space="preserve">Здание, УР, г. Глазов, ул. </w:t>
            </w:r>
            <w:proofErr w:type="gramStart"/>
            <w:r w:rsidRPr="00C9559A">
              <w:rPr>
                <w:sz w:val="20"/>
                <w:szCs w:val="20"/>
              </w:rPr>
              <w:t>Сибирская</w:t>
            </w:r>
            <w:proofErr w:type="gramEnd"/>
            <w:r w:rsidRPr="00C9559A">
              <w:rPr>
                <w:sz w:val="20"/>
                <w:szCs w:val="20"/>
              </w:rPr>
              <w:t>, 133</w:t>
            </w:r>
          </w:p>
        </w:tc>
        <w:tc>
          <w:tcPr>
            <w:tcW w:w="206" w:type="pct"/>
            <w:tcBorders>
              <w:top w:val="single" w:sz="4" w:space="0" w:color="auto"/>
              <w:left w:val="nil"/>
              <w:bottom w:val="single" w:sz="4" w:space="0" w:color="auto"/>
              <w:right w:val="single" w:sz="4" w:space="0" w:color="auto"/>
            </w:tcBorders>
            <w:shd w:val="clear" w:color="auto" w:fill="auto"/>
            <w:vAlign w:val="center"/>
          </w:tcPr>
          <w:p w14:paraId="514722D9" w14:textId="0D7BD764" w:rsidR="00C9559A" w:rsidRPr="00C9559A" w:rsidRDefault="00C9559A" w:rsidP="00983C76">
            <w:pPr>
              <w:autoSpaceDE/>
              <w:autoSpaceDN/>
              <w:spacing w:line="240" w:lineRule="auto"/>
              <w:ind w:firstLine="0"/>
              <w:jc w:val="left"/>
              <w:rPr>
                <w:sz w:val="20"/>
                <w:szCs w:val="20"/>
              </w:rPr>
            </w:pPr>
            <w:r w:rsidRPr="00C9559A">
              <w:rPr>
                <w:sz w:val="20"/>
                <w:szCs w:val="20"/>
              </w:rPr>
              <w:t>04.09.2023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3110B90C" w14:textId="6302D5F8"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 xml:space="preserve">Семакина Елизавета </w:t>
            </w:r>
            <w:proofErr w:type="spellStart"/>
            <w:r w:rsidRPr="00C9559A">
              <w:rPr>
                <w:sz w:val="20"/>
                <w:szCs w:val="20"/>
                <w:shd w:val="clear" w:color="auto" w:fill="FFFFFF"/>
              </w:rPr>
              <w:t>Иановна</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6997CF82" w14:textId="7ED76ABC" w:rsidR="00C9559A" w:rsidRPr="00C9559A" w:rsidRDefault="00C9559A" w:rsidP="00983C76">
            <w:pPr>
              <w:autoSpaceDE/>
              <w:autoSpaceDN/>
              <w:spacing w:line="240" w:lineRule="auto"/>
              <w:ind w:firstLine="0"/>
              <w:jc w:val="left"/>
              <w:rPr>
                <w:sz w:val="20"/>
                <w:szCs w:val="20"/>
              </w:rPr>
            </w:pPr>
            <w:r w:rsidRPr="00C9559A">
              <w:rPr>
                <w:sz w:val="20"/>
                <w:szCs w:val="20"/>
              </w:rPr>
              <w:t>31.03.2025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00009961" w14:textId="2926BC83" w:rsidR="00C9559A" w:rsidRPr="00C9559A" w:rsidRDefault="00C9559A" w:rsidP="00983C76">
            <w:pPr>
              <w:autoSpaceDE/>
              <w:autoSpaceDN/>
              <w:spacing w:line="240" w:lineRule="auto"/>
              <w:ind w:firstLine="0"/>
              <w:jc w:val="center"/>
              <w:rPr>
                <w:sz w:val="20"/>
                <w:szCs w:val="20"/>
              </w:rPr>
            </w:pPr>
            <w:r w:rsidRPr="00C9559A">
              <w:rPr>
                <w:sz w:val="20"/>
                <w:szCs w:val="20"/>
              </w:rPr>
              <w:t>0,063</w:t>
            </w:r>
          </w:p>
        </w:tc>
        <w:tc>
          <w:tcPr>
            <w:tcW w:w="244" w:type="pct"/>
            <w:tcBorders>
              <w:top w:val="single" w:sz="4" w:space="0" w:color="auto"/>
              <w:left w:val="nil"/>
              <w:bottom w:val="single" w:sz="4" w:space="0" w:color="auto"/>
              <w:right w:val="single" w:sz="4" w:space="0" w:color="auto"/>
            </w:tcBorders>
            <w:shd w:val="clear" w:color="auto" w:fill="auto"/>
            <w:vAlign w:val="center"/>
          </w:tcPr>
          <w:p w14:paraId="3208C7F9" w14:textId="4E1ABE23" w:rsidR="00C9559A" w:rsidRPr="00C9559A" w:rsidRDefault="00C9559A" w:rsidP="00983C76">
            <w:pPr>
              <w:autoSpaceDE/>
              <w:autoSpaceDN/>
              <w:spacing w:line="240" w:lineRule="auto"/>
              <w:ind w:firstLine="0"/>
              <w:jc w:val="center"/>
              <w:rPr>
                <w:sz w:val="20"/>
                <w:szCs w:val="20"/>
              </w:rPr>
            </w:pPr>
            <w:r w:rsidRPr="00C9559A">
              <w:rPr>
                <w:sz w:val="20"/>
                <w:szCs w:val="20"/>
              </w:rPr>
              <w:t>0,156</w:t>
            </w:r>
          </w:p>
        </w:tc>
        <w:tc>
          <w:tcPr>
            <w:tcW w:w="311" w:type="pct"/>
            <w:tcBorders>
              <w:top w:val="single" w:sz="4" w:space="0" w:color="auto"/>
              <w:left w:val="nil"/>
              <w:bottom w:val="single" w:sz="4" w:space="0" w:color="auto"/>
              <w:right w:val="single" w:sz="4" w:space="0" w:color="auto"/>
            </w:tcBorders>
            <w:shd w:val="clear" w:color="auto" w:fill="auto"/>
            <w:vAlign w:val="center"/>
          </w:tcPr>
          <w:p w14:paraId="15EC7BF8" w14:textId="72FD28AB"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2C5C988F" w14:textId="77777777" w:rsidR="00C9559A" w:rsidRPr="00C9559A" w:rsidRDefault="00C9559A" w:rsidP="00983C76">
            <w:pPr>
              <w:widowControl w:val="0"/>
              <w:spacing w:line="240" w:lineRule="auto"/>
              <w:ind w:firstLine="0"/>
              <w:jc w:val="left"/>
            </w:pPr>
          </w:p>
        </w:tc>
        <w:tc>
          <w:tcPr>
            <w:tcW w:w="311" w:type="pct"/>
            <w:vAlign w:val="center"/>
          </w:tcPr>
          <w:p w14:paraId="77557A04" w14:textId="77777777" w:rsidR="00C9559A" w:rsidRPr="00C9559A" w:rsidRDefault="00C9559A" w:rsidP="00983C76">
            <w:pPr>
              <w:widowControl w:val="0"/>
              <w:spacing w:line="240" w:lineRule="auto"/>
              <w:ind w:firstLine="0"/>
              <w:jc w:val="left"/>
            </w:pPr>
          </w:p>
        </w:tc>
        <w:tc>
          <w:tcPr>
            <w:tcW w:w="311" w:type="pct"/>
            <w:vAlign w:val="center"/>
          </w:tcPr>
          <w:p w14:paraId="2536E404" w14:textId="77777777" w:rsidR="00C9559A" w:rsidRPr="00C9559A" w:rsidRDefault="00C9559A" w:rsidP="00983C76">
            <w:pPr>
              <w:widowControl w:val="0"/>
              <w:spacing w:line="240" w:lineRule="auto"/>
              <w:ind w:firstLine="0"/>
              <w:jc w:val="left"/>
            </w:pPr>
          </w:p>
        </w:tc>
        <w:tc>
          <w:tcPr>
            <w:tcW w:w="311" w:type="pct"/>
            <w:vAlign w:val="center"/>
          </w:tcPr>
          <w:p w14:paraId="45D62AF8" w14:textId="77777777" w:rsidR="00C9559A" w:rsidRPr="00C9559A" w:rsidRDefault="00C9559A" w:rsidP="00983C76">
            <w:pPr>
              <w:widowControl w:val="0"/>
              <w:spacing w:line="240" w:lineRule="auto"/>
              <w:ind w:firstLine="0"/>
              <w:jc w:val="left"/>
            </w:pPr>
          </w:p>
        </w:tc>
        <w:tc>
          <w:tcPr>
            <w:tcW w:w="311" w:type="pct"/>
            <w:vAlign w:val="center"/>
          </w:tcPr>
          <w:p w14:paraId="443B4ACE" w14:textId="77777777" w:rsidR="00C9559A" w:rsidRPr="00C9559A" w:rsidRDefault="00C9559A" w:rsidP="00983C76">
            <w:pPr>
              <w:widowControl w:val="0"/>
              <w:spacing w:line="240" w:lineRule="auto"/>
              <w:ind w:firstLine="0"/>
              <w:jc w:val="left"/>
            </w:pPr>
          </w:p>
        </w:tc>
        <w:tc>
          <w:tcPr>
            <w:tcW w:w="311" w:type="pct"/>
            <w:vAlign w:val="center"/>
          </w:tcPr>
          <w:p w14:paraId="31B18B17" w14:textId="77777777" w:rsidR="00C9559A" w:rsidRPr="00C9559A" w:rsidRDefault="00C9559A" w:rsidP="00983C76">
            <w:pPr>
              <w:widowControl w:val="0"/>
              <w:spacing w:line="240" w:lineRule="auto"/>
              <w:ind w:firstLine="0"/>
              <w:jc w:val="left"/>
            </w:pPr>
          </w:p>
        </w:tc>
        <w:tc>
          <w:tcPr>
            <w:tcW w:w="311" w:type="pct"/>
            <w:vAlign w:val="center"/>
          </w:tcPr>
          <w:p w14:paraId="0331CB6C" w14:textId="77777777" w:rsidR="00C9559A" w:rsidRPr="00C9559A" w:rsidRDefault="00C9559A" w:rsidP="00983C76">
            <w:pPr>
              <w:widowControl w:val="0"/>
              <w:spacing w:line="240" w:lineRule="auto"/>
              <w:ind w:firstLine="0"/>
              <w:jc w:val="left"/>
            </w:pPr>
          </w:p>
        </w:tc>
      </w:tr>
      <w:tr w:rsidR="00C9559A" w:rsidRPr="00C9559A" w14:paraId="4E29D06F"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23ECE" w14:textId="750E0DCC"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84</w:t>
            </w:r>
          </w:p>
        </w:tc>
        <w:tc>
          <w:tcPr>
            <w:tcW w:w="179" w:type="pct"/>
            <w:tcBorders>
              <w:top w:val="single" w:sz="4" w:space="0" w:color="auto"/>
              <w:left w:val="nil"/>
              <w:bottom w:val="single" w:sz="4" w:space="0" w:color="auto"/>
              <w:right w:val="single" w:sz="4" w:space="0" w:color="auto"/>
            </w:tcBorders>
            <w:shd w:val="clear" w:color="auto" w:fill="auto"/>
            <w:vAlign w:val="center"/>
          </w:tcPr>
          <w:p w14:paraId="29004B31" w14:textId="373437AE" w:rsidR="00C9559A" w:rsidRPr="00C9559A" w:rsidRDefault="00C9559A" w:rsidP="00983C76">
            <w:pPr>
              <w:autoSpaceDE/>
              <w:autoSpaceDN/>
              <w:spacing w:line="240" w:lineRule="auto"/>
              <w:ind w:firstLine="0"/>
              <w:jc w:val="left"/>
              <w:rPr>
                <w:sz w:val="20"/>
                <w:szCs w:val="20"/>
              </w:rPr>
            </w:pPr>
            <w:r w:rsidRPr="00C9559A">
              <w:rPr>
                <w:sz w:val="20"/>
                <w:szCs w:val="20"/>
              </w:rPr>
              <w:t>РИР/245-2023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0B514F13" w14:textId="6948EFB1" w:rsidR="00C9559A" w:rsidRPr="00C9559A" w:rsidRDefault="00C9559A" w:rsidP="00983C76">
            <w:pPr>
              <w:spacing w:line="240" w:lineRule="auto"/>
              <w:ind w:firstLine="0"/>
              <w:jc w:val="left"/>
              <w:rPr>
                <w:sz w:val="20"/>
                <w:szCs w:val="20"/>
              </w:rPr>
            </w:pPr>
            <w:r w:rsidRPr="00C9559A">
              <w:rPr>
                <w:sz w:val="20"/>
                <w:szCs w:val="20"/>
              </w:rPr>
              <w:t xml:space="preserve">Административное здание, УР, </w:t>
            </w:r>
            <w:proofErr w:type="spellStart"/>
            <w:r w:rsidRPr="00C9559A">
              <w:rPr>
                <w:sz w:val="20"/>
                <w:szCs w:val="20"/>
              </w:rPr>
              <w:t>г</w:t>
            </w:r>
            <w:proofErr w:type="gramStart"/>
            <w:r w:rsidRPr="00C9559A">
              <w:rPr>
                <w:sz w:val="20"/>
                <w:szCs w:val="20"/>
              </w:rPr>
              <w:t>.Г</w:t>
            </w:r>
            <w:proofErr w:type="gramEnd"/>
            <w:r w:rsidRPr="00C9559A">
              <w:rPr>
                <w:sz w:val="20"/>
                <w:szCs w:val="20"/>
              </w:rPr>
              <w:t>лазов</w:t>
            </w:r>
            <w:proofErr w:type="spellEnd"/>
            <w:r w:rsidRPr="00C9559A">
              <w:rPr>
                <w:sz w:val="20"/>
                <w:szCs w:val="20"/>
              </w:rPr>
              <w:t>, ул. Циолковского, 1</w:t>
            </w:r>
          </w:p>
        </w:tc>
        <w:tc>
          <w:tcPr>
            <w:tcW w:w="206" w:type="pct"/>
            <w:tcBorders>
              <w:top w:val="single" w:sz="4" w:space="0" w:color="auto"/>
              <w:left w:val="nil"/>
              <w:bottom w:val="single" w:sz="4" w:space="0" w:color="auto"/>
              <w:right w:val="single" w:sz="4" w:space="0" w:color="auto"/>
            </w:tcBorders>
            <w:shd w:val="clear" w:color="auto" w:fill="auto"/>
            <w:vAlign w:val="center"/>
          </w:tcPr>
          <w:p w14:paraId="49534F30" w14:textId="2E203F34" w:rsidR="00C9559A" w:rsidRPr="00C9559A" w:rsidRDefault="00C9559A" w:rsidP="00983C76">
            <w:pPr>
              <w:autoSpaceDE/>
              <w:autoSpaceDN/>
              <w:spacing w:line="240" w:lineRule="auto"/>
              <w:ind w:firstLine="0"/>
              <w:jc w:val="left"/>
              <w:rPr>
                <w:sz w:val="20"/>
                <w:szCs w:val="20"/>
              </w:rPr>
            </w:pPr>
            <w:r w:rsidRPr="00C9559A">
              <w:rPr>
                <w:sz w:val="20"/>
                <w:szCs w:val="20"/>
              </w:rPr>
              <w:t>18.10.2023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1C11C2A0" w14:textId="262588EE"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Дмитриев Иван Владимирович</w:t>
            </w:r>
          </w:p>
        </w:tc>
        <w:tc>
          <w:tcPr>
            <w:tcW w:w="204" w:type="pct"/>
            <w:tcBorders>
              <w:top w:val="single" w:sz="4" w:space="0" w:color="auto"/>
              <w:left w:val="nil"/>
              <w:bottom w:val="single" w:sz="4" w:space="0" w:color="auto"/>
              <w:right w:val="single" w:sz="4" w:space="0" w:color="auto"/>
            </w:tcBorders>
            <w:shd w:val="clear" w:color="auto" w:fill="auto"/>
            <w:vAlign w:val="center"/>
          </w:tcPr>
          <w:p w14:paraId="706433F6" w14:textId="0902E08A" w:rsidR="00C9559A" w:rsidRPr="00C9559A" w:rsidRDefault="00C9559A" w:rsidP="00983C76">
            <w:pPr>
              <w:autoSpaceDE/>
              <w:autoSpaceDN/>
              <w:spacing w:line="240" w:lineRule="auto"/>
              <w:ind w:firstLine="0"/>
              <w:jc w:val="left"/>
              <w:rPr>
                <w:sz w:val="20"/>
                <w:szCs w:val="20"/>
              </w:rPr>
            </w:pPr>
            <w:r w:rsidRPr="00C9559A">
              <w:rPr>
                <w:sz w:val="20"/>
                <w:szCs w:val="20"/>
              </w:rPr>
              <w:t>09.05.2025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4F2A5B47" w14:textId="4E6CCBF3" w:rsidR="00C9559A" w:rsidRPr="00C9559A" w:rsidRDefault="00C9559A" w:rsidP="00983C76">
            <w:pPr>
              <w:autoSpaceDE/>
              <w:autoSpaceDN/>
              <w:spacing w:line="240" w:lineRule="auto"/>
              <w:ind w:firstLine="0"/>
              <w:jc w:val="center"/>
              <w:rPr>
                <w:sz w:val="20"/>
                <w:szCs w:val="20"/>
              </w:rPr>
            </w:pPr>
            <w:r w:rsidRPr="00C9559A">
              <w:rPr>
                <w:sz w:val="20"/>
                <w:szCs w:val="20"/>
              </w:rPr>
              <w:t>0,177</w:t>
            </w:r>
          </w:p>
        </w:tc>
        <w:tc>
          <w:tcPr>
            <w:tcW w:w="244" w:type="pct"/>
            <w:tcBorders>
              <w:top w:val="single" w:sz="4" w:space="0" w:color="auto"/>
              <w:left w:val="nil"/>
              <w:bottom w:val="single" w:sz="4" w:space="0" w:color="auto"/>
              <w:right w:val="single" w:sz="4" w:space="0" w:color="auto"/>
            </w:tcBorders>
            <w:shd w:val="clear" w:color="auto" w:fill="auto"/>
            <w:vAlign w:val="center"/>
          </w:tcPr>
          <w:p w14:paraId="26FC96D3" w14:textId="3ED8FD7F" w:rsidR="00C9559A" w:rsidRPr="00C9559A" w:rsidRDefault="00C9559A" w:rsidP="00983C76">
            <w:pPr>
              <w:autoSpaceDE/>
              <w:autoSpaceDN/>
              <w:spacing w:line="240" w:lineRule="auto"/>
              <w:ind w:firstLine="0"/>
              <w:jc w:val="center"/>
              <w:rPr>
                <w:sz w:val="20"/>
                <w:szCs w:val="20"/>
              </w:rPr>
            </w:pPr>
            <w:r w:rsidRPr="00C9559A">
              <w:rPr>
                <w:sz w:val="20"/>
                <w:szCs w:val="20"/>
              </w:rPr>
              <w:t>0,439</w:t>
            </w:r>
          </w:p>
        </w:tc>
        <w:tc>
          <w:tcPr>
            <w:tcW w:w="311" w:type="pct"/>
            <w:tcBorders>
              <w:top w:val="single" w:sz="4" w:space="0" w:color="auto"/>
              <w:left w:val="nil"/>
              <w:bottom w:val="single" w:sz="4" w:space="0" w:color="auto"/>
              <w:right w:val="single" w:sz="4" w:space="0" w:color="auto"/>
            </w:tcBorders>
            <w:shd w:val="clear" w:color="auto" w:fill="auto"/>
            <w:vAlign w:val="center"/>
          </w:tcPr>
          <w:p w14:paraId="4332E2EF" w14:textId="2581D146"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1238D334" w14:textId="77777777" w:rsidR="00C9559A" w:rsidRPr="00C9559A" w:rsidRDefault="00C9559A" w:rsidP="00983C76">
            <w:pPr>
              <w:widowControl w:val="0"/>
              <w:spacing w:line="240" w:lineRule="auto"/>
              <w:ind w:firstLine="0"/>
              <w:jc w:val="left"/>
            </w:pPr>
          </w:p>
        </w:tc>
        <w:tc>
          <w:tcPr>
            <w:tcW w:w="311" w:type="pct"/>
            <w:vAlign w:val="center"/>
          </w:tcPr>
          <w:p w14:paraId="290B2658" w14:textId="77777777" w:rsidR="00C9559A" w:rsidRPr="00C9559A" w:rsidRDefault="00C9559A" w:rsidP="00983C76">
            <w:pPr>
              <w:widowControl w:val="0"/>
              <w:spacing w:line="240" w:lineRule="auto"/>
              <w:ind w:firstLine="0"/>
              <w:jc w:val="left"/>
            </w:pPr>
          </w:p>
        </w:tc>
        <w:tc>
          <w:tcPr>
            <w:tcW w:w="311" w:type="pct"/>
            <w:vAlign w:val="center"/>
          </w:tcPr>
          <w:p w14:paraId="2BCAB724" w14:textId="77777777" w:rsidR="00C9559A" w:rsidRPr="00C9559A" w:rsidRDefault="00C9559A" w:rsidP="00983C76">
            <w:pPr>
              <w:widowControl w:val="0"/>
              <w:spacing w:line="240" w:lineRule="auto"/>
              <w:ind w:firstLine="0"/>
              <w:jc w:val="left"/>
            </w:pPr>
          </w:p>
        </w:tc>
        <w:tc>
          <w:tcPr>
            <w:tcW w:w="311" w:type="pct"/>
            <w:vAlign w:val="center"/>
          </w:tcPr>
          <w:p w14:paraId="1AE0AA42" w14:textId="77777777" w:rsidR="00C9559A" w:rsidRPr="00C9559A" w:rsidRDefault="00C9559A" w:rsidP="00983C76">
            <w:pPr>
              <w:widowControl w:val="0"/>
              <w:spacing w:line="240" w:lineRule="auto"/>
              <w:ind w:firstLine="0"/>
              <w:jc w:val="left"/>
            </w:pPr>
          </w:p>
        </w:tc>
        <w:tc>
          <w:tcPr>
            <w:tcW w:w="311" w:type="pct"/>
            <w:vAlign w:val="center"/>
          </w:tcPr>
          <w:p w14:paraId="37F07913" w14:textId="77777777" w:rsidR="00C9559A" w:rsidRPr="00C9559A" w:rsidRDefault="00C9559A" w:rsidP="00983C76">
            <w:pPr>
              <w:widowControl w:val="0"/>
              <w:spacing w:line="240" w:lineRule="auto"/>
              <w:ind w:firstLine="0"/>
              <w:jc w:val="left"/>
            </w:pPr>
          </w:p>
        </w:tc>
        <w:tc>
          <w:tcPr>
            <w:tcW w:w="311" w:type="pct"/>
            <w:vAlign w:val="center"/>
          </w:tcPr>
          <w:p w14:paraId="1F61923D" w14:textId="77777777" w:rsidR="00C9559A" w:rsidRPr="00C9559A" w:rsidRDefault="00C9559A" w:rsidP="00983C76">
            <w:pPr>
              <w:widowControl w:val="0"/>
              <w:spacing w:line="240" w:lineRule="auto"/>
              <w:ind w:firstLine="0"/>
              <w:jc w:val="left"/>
            </w:pPr>
          </w:p>
        </w:tc>
        <w:tc>
          <w:tcPr>
            <w:tcW w:w="311" w:type="pct"/>
            <w:vAlign w:val="center"/>
          </w:tcPr>
          <w:p w14:paraId="7D33FACF" w14:textId="77777777" w:rsidR="00C9559A" w:rsidRPr="00C9559A" w:rsidRDefault="00C9559A" w:rsidP="00983C76">
            <w:pPr>
              <w:widowControl w:val="0"/>
              <w:spacing w:line="240" w:lineRule="auto"/>
              <w:ind w:firstLine="0"/>
              <w:jc w:val="left"/>
            </w:pPr>
          </w:p>
        </w:tc>
      </w:tr>
      <w:tr w:rsidR="00C9559A" w:rsidRPr="00C9559A" w14:paraId="39539576"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2E0845" w14:textId="00461FA2"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85</w:t>
            </w:r>
          </w:p>
        </w:tc>
        <w:tc>
          <w:tcPr>
            <w:tcW w:w="179" w:type="pct"/>
            <w:tcBorders>
              <w:top w:val="single" w:sz="4" w:space="0" w:color="auto"/>
              <w:left w:val="nil"/>
              <w:bottom w:val="single" w:sz="4" w:space="0" w:color="auto"/>
              <w:right w:val="single" w:sz="4" w:space="0" w:color="auto"/>
            </w:tcBorders>
            <w:shd w:val="clear" w:color="auto" w:fill="auto"/>
            <w:vAlign w:val="center"/>
          </w:tcPr>
          <w:p w14:paraId="41FFFFA8" w14:textId="1D383BFB" w:rsidR="00C9559A" w:rsidRPr="00C9559A" w:rsidRDefault="00C9559A" w:rsidP="00983C76">
            <w:pPr>
              <w:autoSpaceDE/>
              <w:autoSpaceDN/>
              <w:spacing w:line="240" w:lineRule="auto"/>
              <w:ind w:firstLine="0"/>
              <w:jc w:val="left"/>
              <w:rPr>
                <w:sz w:val="20"/>
                <w:szCs w:val="20"/>
              </w:rPr>
            </w:pPr>
            <w:r w:rsidRPr="00C9559A">
              <w:rPr>
                <w:sz w:val="20"/>
                <w:szCs w:val="20"/>
              </w:rPr>
              <w:t>РИР/247/1-2023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14FF998A" w14:textId="1161D385" w:rsidR="00C9559A" w:rsidRPr="00C9559A" w:rsidRDefault="00C9559A" w:rsidP="00983C76">
            <w:pPr>
              <w:spacing w:line="240" w:lineRule="auto"/>
              <w:ind w:firstLine="0"/>
              <w:jc w:val="left"/>
              <w:rPr>
                <w:sz w:val="20"/>
                <w:szCs w:val="20"/>
              </w:rPr>
            </w:pPr>
            <w:r w:rsidRPr="00C9559A">
              <w:rPr>
                <w:sz w:val="20"/>
                <w:szCs w:val="20"/>
              </w:rPr>
              <w:t xml:space="preserve">Магазин, УР, г. Глазов. </w:t>
            </w:r>
            <w:proofErr w:type="spellStart"/>
            <w:r w:rsidRPr="00C9559A">
              <w:rPr>
                <w:sz w:val="20"/>
                <w:szCs w:val="20"/>
              </w:rPr>
              <w:t>ул</w:t>
            </w:r>
            <w:proofErr w:type="gramStart"/>
            <w:r w:rsidRPr="00C9559A">
              <w:rPr>
                <w:sz w:val="20"/>
                <w:szCs w:val="20"/>
              </w:rPr>
              <w:t>.Л</w:t>
            </w:r>
            <w:proofErr w:type="gramEnd"/>
            <w:r w:rsidRPr="00C9559A">
              <w:rPr>
                <w:sz w:val="20"/>
                <w:szCs w:val="20"/>
              </w:rPr>
              <w:t>енина</w:t>
            </w:r>
            <w:proofErr w:type="spellEnd"/>
            <w:r w:rsidRPr="00C9559A">
              <w:rPr>
                <w:sz w:val="20"/>
                <w:szCs w:val="20"/>
              </w:rPr>
              <w:t>, торговый ряд 1-1</w:t>
            </w:r>
          </w:p>
        </w:tc>
        <w:tc>
          <w:tcPr>
            <w:tcW w:w="206" w:type="pct"/>
            <w:tcBorders>
              <w:top w:val="single" w:sz="4" w:space="0" w:color="auto"/>
              <w:left w:val="nil"/>
              <w:bottom w:val="single" w:sz="4" w:space="0" w:color="auto"/>
              <w:right w:val="single" w:sz="4" w:space="0" w:color="auto"/>
            </w:tcBorders>
            <w:shd w:val="clear" w:color="auto" w:fill="auto"/>
            <w:vAlign w:val="center"/>
          </w:tcPr>
          <w:p w14:paraId="2CB1FDE1" w14:textId="70FC542E" w:rsidR="00C9559A" w:rsidRPr="00C9559A" w:rsidRDefault="00C9559A" w:rsidP="00983C76">
            <w:pPr>
              <w:autoSpaceDE/>
              <w:autoSpaceDN/>
              <w:spacing w:line="240" w:lineRule="auto"/>
              <w:ind w:firstLine="0"/>
              <w:jc w:val="left"/>
              <w:rPr>
                <w:sz w:val="20"/>
                <w:szCs w:val="20"/>
              </w:rPr>
            </w:pPr>
            <w:r w:rsidRPr="00C9559A">
              <w:rPr>
                <w:sz w:val="20"/>
                <w:szCs w:val="20"/>
              </w:rPr>
              <w:t>18.10.2023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436563CD" w14:textId="1B3651C3"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Дементьева Марина Александровна</w:t>
            </w:r>
          </w:p>
        </w:tc>
        <w:tc>
          <w:tcPr>
            <w:tcW w:w="204" w:type="pct"/>
            <w:tcBorders>
              <w:top w:val="single" w:sz="4" w:space="0" w:color="auto"/>
              <w:left w:val="nil"/>
              <w:bottom w:val="single" w:sz="4" w:space="0" w:color="auto"/>
              <w:right w:val="single" w:sz="4" w:space="0" w:color="auto"/>
            </w:tcBorders>
            <w:shd w:val="clear" w:color="auto" w:fill="auto"/>
            <w:vAlign w:val="center"/>
          </w:tcPr>
          <w:p w14:paraId="23B278C1" w14:textId="0DEB72CB" w:rsidR="00C9559A" w:rsidRPr="00C9559A" w:rsidRDefault="00C9559A" w:rsidP="00983C76">
            <w:pPr>
              <w:autoSpaceDE/>
              <w:autoSpaceDN/>
              <w:spacing w:line="240" w:lineRule="auto"/>
              <w:ind w:firstLine="0"/>
              <w:jc w:val="left"/>
              <w:rPr>
                <w:sz w:val="20"/>
                <w:szCs w:val="20"/>
              </w:rPr>
            </w:pPr>
            <w:r w:rsidRPr="00C9559A">
              <w:rPr>
                <w:sz w:val="20"/>
                <w:szCs w:val="20"/>
              </w:rPr>
              <w:t>30.04.2025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10CF5052" w14:textId="1C9F9E21" w:rsidR="00C9559A" w:rsidRPr="00C9559A" w:rsidRDefault="00C9559A" w:rsidP="00983C76">
            <w:pPr>
              <w:autoSpaceDE/>
              <w:autoSpaceDN/>
              <w:spacing w:line="240" w:lineRule="auto"/>
              <w:ind w:firstLine="0"/>
              <w:jc w:val="center"/>
              <w:rPr>
                <w:sz w:val="20"/>
                <w:szCs w:val="20"/>
              </w:rPr>
            </w:pPr>
            <w:r w:rsidRPr="00C9559A">
              <w:rPr>
                <w:sz w:val="20"/>
                <w:szCs w:val="20"/>
              </w:rPr>
              <w:t>0,008</w:t>
            </w:r>
          </w:p>
        </w:tc>
        <w:tc>
          <w:tcPr>
            <w:tcW w:w="244" w:type="pct"/>
            <w:tcBorders>
              <w:top w:val="single" w:sz="4" w:space="0" w:color="auto"/>
              <w:left w:val="nil"/>
              <w:bottom w:val="single" w:sz="4" w:space="0" w:color="auto"/>
              <w:right w:val="single" w:sz="4" w:space="0" w:color="auto"/>
            </w:tcBorders>
            <w:shd w:val="clear" w:color="auto" w:fill="auto"/>
            <w:vAlign w:val="center"/>
          </w:tcPr>
          <w:p w14:paraId="7C4902D9" w14:textId="32821D4C" w:rsidR="00C9559A" w:rsidRPr="00C9559A" w:rsidRDefault="00C9559A" w:rsidP="00983C76">
            <w:pPr>
              <w:autoSpaceDE/>
              <w:autoSpaceDN/>
              <w:spacing w:line="240" w:lineRule="auto"/>
              <w:ind w:firstLine="0"/>
              <w:jc w:val="center"/>
              <w:rPr>
                <w:sz w:val="20"/>
                <w:szCs w:val="20"/>
              </w:rPr>
            </w:pPr>
            <w:r w:rsidRPr="00C9559A">
              <w:rPr>
                <w:sz w:val="20"/>
                <w:szCs w:val="20"/>
              </w:rPr>
              <w:t>0,020</w:t>
            </w:r>
          </w:p>
        </w:tc>
        <w:tc>
          <w:tcPr>
            <w:tcW w:w="311" w:type="pct"/>
            <w:tcBorders>
              <w:top w:val="single" w:sz="4" w:space="0" w:color="auto"/>
              <w:left w:val="nil"/>
              <w:bottom w:val="single" w:sz="4" w:space="0" w:color="auto"/>
              <w:right w:val="single" w:sz="4" w:space="0" w:color="auto"/>
            </w:tcBorders>
            <w:shd w:val="clear" w:color="auto" w:fill="auto"/>
            <w:vAlign w:val="center"/>
          </w:tcPr>
          <w:p w14:paraId="17FF2D5B" w14:textId="44AAC71F"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337BAC8A" w14:textId="77777777" w:rsidR="00C9559A" w:rsidRPr="00C9559A" w:rsidRDefault="00C9559A" w:rsidP="00983C76">
            <w:pPr>
              <w:widowControl w:val="0"/>
              <w:spacing w:line="240" w:lineRule="auto"/>
              <w:ind w:firstLine="0"/>
              <w:jc w:val="left"/>
            </w:pPr>
          </w:p>
        </w:tc>
        <w:tc>
          <w:tcPr>
            <w:tcW w:w="311" w:type="pct"/>
            <w:vAlign w:val="center"/>
          </w:tcPr>
          <w:p w14:paraId="2A96F19E" w14:textId="77777777" w:rsidR="00C9559A" w:rsidRPr="00C9559A" w:rsidRDefault="00C9559A" w:rsidP="00983C76">
            <w:pPr>
              <w:widowControl w:val="0"/>
              <w:spacing w:line="240" w:lineRule="auto"/>
              <w:ind w:firstLine="0"/>
              <w:jc w:val="left"/>
            </w:pPr>
          </w:p>
        </w:tc>
        <w:tc>
          <w:tcPr>
            <w:tcW w:w="311" w:type="pct"/>
            <w:vAlign w:val="center"/>
          </w:tcPr>
          <w:p w14:paraId="7BBFF8CF" w14:textId="77777777" w:rsidR="00C9559A" w:rsidRPr="00C9559A" w:rsidRDefault="00C9559A" w:rsidP="00983C76">
            <w:pPr>
              <w:widowControl w:val="0"/>
              <w:spacing w:line="240" w:lineRule="auto"/>
              <w:ind w:firstLine="0"/>
              <w:jc w:val="left"/>
            </w:pPr>
          </w:p>
        </w:tc>
        <w:tc>
          <w:tcPr>
            <w:tcW w:w="311" w:type="pct"/>
            <w:vAlign w:val="center"/>
          </w:tcPr>
          <w:p w14:paraId="0EB9292B" w14:textId="77777777" w:rsidR="00C9559A" w:rsidRPr="00C9559A" w:rsidRDefault="00C9559A" w:rsidP="00983C76">
            <w:pPr>
              <w:widowControl w:val="0"/>
              <w:spacing w:line="240" w:lineRule="auto"/>
              <w:ind w:firstLine="0"/>
              <w:jc w:val="left"/>
            </w:pPr>
          </w:p>
        </w:tc>
        <w:tc>
          <w:tcPr>
            <w:tcW w:w="311" w:type="pct"/>
            <w:vAlign w:val="center"/>
          </w:tcPr>
          <w:p w14:paraId="706D15C8" w14:textId="77777777" w:rsidR="00C9559A" w:rsidRPr="00C9559A" w:rsidRDefault="00C9559A" w:rsidP="00983C76">
            <w:pPr>
              <w:widowControl w:val="0"/>
              <w:spacing w:line="240" w:lineRule="auto"/>
              <w:ind w:firstLine="0"/>
              <w:jc w:val="left"/>
            </w:pPr>
          </w:p>
        </w:tc>
        <w:tc>
          <w:tcPr>
            <w:tcW w:w="311" w:type="pct"/>
            <w:vAlign w:val="center"/>
          </w:tcPr>
          <w:p w14:paraId="23E99E95" w14:textId="77777777" w:rsidR="00C9559A" w:rsidRPr="00C9559A" w:rsidRDefault="00C9559A" w:rsidP="00983C76">
            <w:pPr>
              <w:widowControl w:val="0"/>
              <w:spacing w:line="240" w:lineRule="auto"/>
              <w:ind w:firstLine="0"/>
              <w:jc w:val="left"/>
            </w:pPr>
          </w:p>
        </w:tc>
        <w:tc>
          <w:tcPr>
            <w:tcW w:w="311" w:type="pct"/>
            <w:vAlign w:val="center"/>
          </w:tcPr>
          <w:p w14:paraId="54757698" w14:textId="77777777" w:rsidR="00C9559A" w:rsidRPr="00C9559A" w:rsidRDefault="00C9559A" w:rsidP="00983C76">
            <w:pPr>
              <w:widowControl w:val="0"/>
              <w:spacing w:line="240" w:lineRule="auto"/>
              <w:ind w:firstLine="0"/>
              <w:jc w:val="left"/>
            </w:pPr>
          </w:p>
        </w:tc>
      </w:tr>
      <w:tr w:rsidR="00C9559A" w:rsidRPr="00C9559A" w14:paraId="58BA31BC"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99AD74" w14:textId="66A5DA49"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86</w:t>
            </w:r>
          </w:p>
        </w:tc>
        <w:tc>
          <w:tcPr>
            <w:tcW w:w="179" w:type="pct"/>
            <w:tcBorders>
              <w:top w:val="single" w:sz="4" w:space="0" w:color="auto"/>
              <w:left w:val="nil"/>
              <w:bottom w:val="single" w:sz="4" w:space="0" w:color="auto"/>
              <w:right w:val="single" w:sz="4" w:space="0" w:color="auto"/>
            </w:tcBorders>
            <w:shd w:val="clear" w:color="auto" w:fill="auto"/>
            <w:vAlign w:val="center"/>
          </w:tcPr>
          <w:p w14:paraId="60A00FF5" w14:textId="03B3FD30" w:rsidR="00C9559A" w:rsidRPr="00C9559A" w:rsidRDefault="00C9559A" w:rsidP="00983C76">
            <w:pPr>
              <w:autoSpaceDE/>
              <w:autoSpaceDN/>
              <w:spacing w:line="240" w:lineRule="auto"/>
              <w:ind w:firstLine="0"/>
              <w:jc w:val="left"/>
              <w:rPr>
                <w:sz w:val="20"/>
                <w:szCs w:val="20"/>
              </w:rPr>
            </w:pPr>
            <w:r w:rsidRPr="00C9559A">
              <w:rPr>
                <w:sz w:val="20"/>
                <w:szCs w:val="20"/>
              </w:rPr>
              <w:t>РИР/259-2023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77911B84" w14:textId="2B04C5AC" w:rsidR="00C9559A" w:rsidRPr="00C9559A" w:rsidRDefault="00C9559A" w:rsidP="00983C76">
            <w:pPr>
              <w:spacing w:line="240" w:lineRule="auto"/>
              <w:ind w:firstLine="0"/>
              <w:jc w:val="left"/>
              <w:rPr>
                <w:sz w:val="20"/>
                <w:szCs w:val="20"/>
              </w:rPr>
            </w:pPr>
            <w:r w:rsidRPr="00C9559A">
              <w:rPr>
                <w:sz w:val="20"/>
                <w:szCs w:val="20"/>
              </w:rPr>
              <w:t>Встроенное помещение, УР, г. Глазов, ул. Ленина, 21</w:t>
            </w:r>
          </w:p>
        </w:tc>
        <w:tc>
          <w:tcPr>
            <w:tcW w:w="206" w:type="pct"/>
            <w:tcBorders>
              <w:top w:val="single" w:sz="4" w:space="0" w:color="auto"/>
              <w:left w:val="nil"/>
              <w:bottom w:val="single" w:sz="4" w:space="0" w:color="auto"/>
              <w:right w:val="single" w:sz="4" w:space="0" w:color="auto"/>
            </w:tcBorders>
            <w:shd w:val="clear" w:color="auto" w:fill="auto"/>
            <w:vAlign w:val="center"/>
          </w:tcPr>
          <w:p w14:paraId="14D99E47" w14:textId="712029E7" w:rsidR="00C9559A" w:rsidRPr="00C9559A" w:rsidRDefault="00C9559A" w:rsidP="00983C76">
            <w:pPr>
              <w:autoSpaceDE/>
              <w:autoSpaceDN/>
              <w:spacing w:line="240" w:lineRule="auto"/>
              <w:ind w:firstLine="0"/>
              <w:jc w:val="left"/>
              <w:rPr>
                <w:sz w:val="20"/>
                <w:szCs w:val="20"/>
              </w:rPr>
            </w:pPr>
            <w:r w:rsidRPr="00C9559A">
              <w:rPr>
                <w:sz w:val="20"/>
                <w:szCs w:val="20"/>
              </w:rPr>
              <w:t>09.11.2023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7B99BF10" w14:textId="79F47BA0" w:rsidR="00C9559A" w:rsidRPr="00C9559A" w:rsidRDefault="00C9559A" w:rsidP="00983C76">
            <w:pPr>
              <w:autoSpaceDE/>
              <w:autoSpaceDN/>
              <w:spacing w:line="240" w:lineRule="auto"/>
              <w:ind w:firstLine="0"/>
              <w:jc w:val="left"/>
              <w:rPr>
                <w:sz w:val="20"/>
                <w:szCs w:val="20"/>
                <w:shd w:val="clear" w:color="auto" w:fill="FFFFFF"/>
              </w:rPr>
            </w:pPr>
            <w:proofErr w:type="spellStart"/>
            <w:r w:rsidRPr="00C9559A">
              <w:rPr>
                <w:sz w:val="20"/>
                <w:szCs w:val="20"/>
                <w:shd w:val="clear" w:color="auto" w:fill="FFFFFF"/>
              </w:rPr>
              <w:t>Егиазарян</w:t>
            </w:r>
            <w:proofErr w:type="spellEnd"/>
            <w:r w:rsidRPr="00C9559A">
              <w:rPr>
                <w:sz w:val="20"/>
                <w:szCs w:val="20"/>
                <w:shd w:val="clear" w:color="auto" w:fill="FFFFFF"/>
              </w:rPr>
              <w:t xml:space="preserve"> </w:t>
            </w:r>
            <w:proofErr w:type="spellStart"/>
            <w:r w:rsidRPr="00C9559A">
              <w:rPr>
                <w:sz w:val="20"/>
                <w:szCs w:val="20"/>
                <w:shd w:val="clear" w:color="auto" w:fill="FFFFFF"/>
              </w:rPr>
              <w:t>Вартан</w:t>
            </w:r>
            <w:proofErr w:type="spellEnd"/>
            <w:r w:rsidRPr="00C9559A">
              <w:rPr>
                <w:sz w:val="20"/>
                <w:szCs w:val="20"/>
                <w:shd w:val="clear" w:color="auto" w:fill="FFFFFF"/>
              </w:rPr>
              <w:t xml:space="preserve"> </w:t>
            </w:r>
            <w:proofErr w:type="spellStart"/>
            <w:r w:rsidRPr="00C9559A">
              <w:rPr>
                <w:sz w:val="20"/>
                <w:szCs w:val="20"/>
                <w:shd w:val="clear" w:color="auto" w:fill="FFFFFF"/>
              </w:rPr>
              <w:t>Араикович</w:t>
            </w:r>
            <w:proofErr w:type="spellEnd"/>
          </w:p>
        </w:tc>
        <w:tc>
          <w:tcPr>
            <w:tcW w:w="204" w:type="pct"/>
            <w:tcBorders>
              <w:top w:val="single" w:sz="4" w:space="0" w:color="auto"/>
              <w:left w:val="nil"/>
              <w:bottom w:val="single" w:sz="4" w:space="0" w:color="auto"/>
              <w:right w:val="single" w:sz="4" w:space="0" w:color="auto"/>
            </w:tcBorders>
            <w:shd w:val="clear" w:color="auto" w:fill="auto"/>
            <w:vAlign w:val="center"/>
          </w:tcPr>
          <w:p w14:paraId="5443CEA2" w14:textId="33379AF1" w:rsidR="00C9559A" w:rsidRPr="00C9559A" w:rsidRDefault="00C9559A" w:rsidP="00983C76">
            <w:pPr>
              <w:autoSpaceDE/>
              <w:autoSpaceDN/>
              <w:spacing w:line="240" w:lineRule="auto"/>
              <w:ind w:firstLine="0"/>
              <w:jc w:val="left"/>
              <w:rPr>
                <w:sz w:val="20"/>
                <w:szCs w:val="20"/>
              </w:rPr>
            </w:pPr>
            <w:r w:rsidRPr="00C9559A">
              <w:rPr>
                <w:sz w:val="20"/>
                <w:szCs w:val="20"/>
              </w:rPr>
              <w:t>31.05.2025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485B0693" w14:textId="773FE617" w:rsidR="00C9559A" w:rsidRPr="00C9559A" w:rsidRDefault="00C9559A" w:rsidP="00983C76">
            <w:pPr>
              <w:autoSpaceDE/>
              <w:autoSpaceDN/>
              <w:spacing w:line="240" w:lineRule="auto"/>
              <w:ind w:firstLine="0"/>
              <w:jc w:val="center"/>
              <w:rPr>
                <w:sz w:val="20"/>
                <w:szCs w:val="20"/>
              </w:rPr>
            </w:pPr>
            <w:r w:rsidRPr="00C9559A">
              <w:rPr>
                <w:sz w:val="20"/>
                <w:szCs w:val="20"/>
              </w:rPr>
              <w:t>0,003</w:t>
            </w:r>
          </w:p>
        </w:tc>
        <w:tc>
          <w:tcPr>
            <w:tcW w:w="244" w:type="pct"/>
            <w:tcBorders>
              <w:top w:val="single" w:sz="4" w:space="0" w:color="auto"/>
              <w:left w:val="nil"/>
              <w:bottom w:val="single" w:sz="4" w:space="0" w:color="auto"/>
              <w:right w:val="single" w:sz="4" w:space="0" w:color="auto"/>
            </w:tcBorders>
            <w:shd w:val="clear" w:color="auto" w:fill="auto"/>
            <w:vAlign w:val="center"/>
          </w:tcPr>
          <w:p w14:paraId="67181A8E" w14:textId="696AF8B0" w:rsidR="00C9559A" w:rsidRPr="00C9559A" w:rsidRDefault="00C9559A" w:rsidP="00983C76">
            <w:pPr>
              <w:autoSpaceDE/>
              <w:autoSpaceDN/>
              <w:spacing w:line="240" w:lineRule="auto"/>
              <w:ind w:firstLine="0"/>
              <w:jc w:val="center"/>
              <w:rPr>
                <w:sz w:val="20"/>
                <w:szCs w:val="20"/>
              </w:rPr>
            </w:pPr>
            <w:r w:rsidRPr="00C9559A">
              <w:rPr>
                <w:sz w:val="20"/>
                <w:szCs w:val="20"/>
              </w:rPr>
              <w:t>0,007</w:t>
            </w:r>
          </w:p>
        </w:tc>
        <w:tc>
          <w:tcPr>
            <w:tcW w:w="311" w:type="pct"/>
            <w:tcBorders>
              <w:top w:val="single" w:sz="4" w:space="0" w:color="auto"/>
              <w:left w:val="nil"/>
              <w:bottom w:val="single" w:sz="4" w:space="0" w:color="auto"/>
              <w:right w:val="single" w:sz="4" w:space="0" w:color="auto"/>
            </w:tcBorders>
            <w:shd w:val="clear" w:color="auto" w:fill="auto"/>
            <w:vAlign w:val="center"/>
          </w:tcPr>
          <w:p w14:paraId="22BF9BAB" w14:textId="47D36D5A"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2BC3C00C" w14:textId="77777777" w:rsidR="00C9559A" w:rsidRPr="00C9559A" w:rsidRDefault="00C9559A" w:rsidP="00983C76">
            <w:pPr>
              <w:widowControl w:val="0"/>
              <w:spacing w:line="240" w:lineRule="auto"/>
              <w:ind w:firstLine="0"/>
              <w:jc w:val="left"/>
            </w:pPr>
          </w:p>
        </w:tc>
        <w:tc>
          <w:tcPr>
            <w:tcW w:w="311" w:type="pct"/>
            <w:vAlign w:val="center"/>
          </w:tcPr>
          <w:p w14:paraId="0FAB466F" w14:textId="77777777" w:rsidR="00C9559A" w:rsidRPr="00C9559A" w:rsidRDefault="00C9559A" w:rsidP="00983C76">
            <w:pPr>
              <w:widowControl w:val="0"/>
              <w:spacing w:line="240" w:lineRule="auto"/>
              <w:ind w:firstLine="0"/>
              <w:jc w:val="left"/>
            </w:pPr>
          </w:p>
        </w:tc>
        <w:tc>
          <w:tcPr>
            <w:tcW w:w="311" w:type="pct"/>
            <w:vAlign w:val="center"/>
          </w:tcPr>
          <w:p w14:paraId="38B9BB09" w14:textId="77777777" w:rsidR="00C9559A" w:rsidRPr="00C9559A" w:rsidRDefault="00C9559A" w:rsidP="00983C76">
            <w:pPr>
              <w:widowControl w:val="0"/>
              <w:spacing w:line="240" w:lineRule="auto"/>
              <w:ind w:firstLine="0"/>
              <w:jc w:val="left"/>
            </w:pPr>
          </w:p>
        </w:tc>
        <w:tc>
          <w:tcPr>
            <w:tcW w:w="311" w:type="pct"/>
            <w:vAlign w:val="center"/>
          </w:tcPr>
          <w:p w14:paraId="48491047" w14:textId="77777777" w:rsidR="00C9559A" w:rsidRPr="00C9559A" w:rsidRDefault="00C9559A" w:rsidP="00983C76">
            <w:pPr>
              <w:widowControl w:val="0"/>
              <w:spacing w:line="240" w:lineRule="auto"/>
              <w:ind w:firstLine="0"/>
              <w:jc w:val="left"/>
            </w:pPr>
          </w:p>
        </w:tc>
        <w:tc>
          <w:tcPr>
            <w:tcW w:w="311" w:type="pct"/>
            <w:vAlign w:val="center"/>
          </w:tcPr>
          <w:p w14:paraId="36023CA0" w14:textId="77777777" w:rsidR="00C9559A" w:rsidRPr="00C9559A" w:rsidRDefault="00C9559A" w:rsidP="00983C76">
            <w:pPr>
              <w:widowControl w:val="0"/>
              <w:spacing w:line="240" w:lineRule="auto"/>
              <w:ind w:firstLine="0"/>
              <w:jc w:val="left"/>
            </w:pPr>
          </w:p>
        </w:tc>
        <w:tc>
          <w:tcPr>
            <w:tcW w:w="311" w:type="pct"/>
            <w:vAlign w:val="center"/>
          </w:tcPr>
          <w:p w14:paraId="0EDC8EE2" w14:textId="77777777" w:rsidR="00C9559A" w:rsidRPr="00C9559A" w:rsidRDefault="00C9559A" w:rsidP="00983C76">
            <w:pPr>
              <w:widowControl w:val="0"/>
              <w:spacing w:line="240" w:lineRule="auto"/>
              <w:ind w:firstLine="0"/>
              <w:jc w:val="left"/>
            </w:pPr>
          </w:p>
        </w:tc>
        <w:tc>
          <w:tcPr>
            <w:tcW w:w="311" w:type="pct"/>
            <w:vAlign w:val="center"/>
          </w:tcPr>
          <w:p w14:paraId="3E6235E4" w14:textId="77777777" w:rsidR="00C9559A" w:rsidRPr="00C9559A" w:rsidRDefault="00C9559A" w:rsidP="00983C76">
            <w:pPr>
              <w:widowControl w:val="0"/>
              <w:spacing w:line="240" w:lineRule="auto"/>
              <w:ind w:firstLine="0"/>
              <w:jc w:val="left"/>
            </w:pPr>
          </w:p>
        </w:tc>
      </w:tr>
      <w:tr w:rsidR="00C9559A" w:rsidRPr="00C9559A" w14:paraId="5197A40A"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2E531" w14:textId="1516E160"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t>87</w:t>
            </w:r>
          </w:p>
        </w:tc>
        <w:tc>
          <w:tcPr>
            <w:tcW w:w="179" w:type="pct"/>
            <w:tcBorders>
              <w:top w:val="single" w:sz="4" w:space="0" w:color="auto"/>
              <w:left w:val="nil"/>
              <w:bottom w:val="single" w:sz="4" w:space="0" w:color="auto"/>
              <w:right w:val="single" w:sz="4" w:space="0" w:color="auto"/>
            </w:tcBorders>
            <w:shd w:val="clear" w:color="auto" w:fill="auto"/>
            <w:vAlign w:val="center"/>
          </w:tcPr>
          <w:p w14:paraId="41EF7838" w14:textId="29D0E4E3" w:rsidR="00C9559A" w:rsidRPr="00C9559A" w:rsidRDefault="00C9559A" w:rsidP="00983C76">
            <w:pPr>
              <w:autoSpaceDE/>
              <w:autoSpaceDN/>
              <w:spacing w:line="240" w:lineRule="auto"/>
              <w:ind w:firstLine="0"/>
              <w:jc w:val="left"/>
              <w:rPr>
                <w:sz w:val="20"/>
                <w:szCs w:val="20"/>
              </w:rPr>
            </w:pPr>
            <w:r w:rsidRPr="00C9559A">
              <w:rPr>
                <w:sz w:val="20"/>
                <w:szCs w:val="20"/>
              </w:rPr>
              <w:t>РИР/272/2-2023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1AE3DA15" w14:textId="4DE9971B" w:rsidR="00C9559A" w:rsidRPr="00C9559A" w:rsidRDefault="00C9559A" w:rsidP="00983C76">
            <w:pPr>
              <w:spacing w:line="240" w:lineRule="auto"/>
              <w:ind w:firstLine="0"/>
              <w:jc w:val="left"/>
              <w:rPr>
                <w:sz w:val="20"/>
                <w:szCs w:val="20"/>
              </w:rPr>
            </w:pPr>
            <w:r w:rsidRPr="00C9559A">
              <w:rPr>
                <w:sz w:val="20"/>
                <w:szCs w:val="20"/>
              </w:rPr>
              <w:t>Многоквартирный жилой дом, УР, г. Глазов, Пехтина, 17</w:t>
            </w:r>
          </w:p>
        </w:tc>
        <w:tc>
          <w:tcPr>
            <w:tcW w:w="206" w:type="pct"/>
            <w:tcBorders>
              <w:top w:val="single" w:sz="4" w:space="0" w:color="auto"/>
              <w:left w:val="nil"/>
              <w:bottom w:val="single" w:sz="4" w:space="0" w:color="auto"/>
              <w:right w:val="single" w:sz="4" w:space="0" w:color="auto"/>
            </w:tcBorders>
            <w:shd w:val="clear" w:color="auto" w:fill="auto"/>
            <w:vAlign w:val="center"/>
          </w:tcPr>
          <w:p w14:paraId="32321406" w14:textId="1556BAF5" w:rsidR="00C9559A" w:rsidRPr="00C9559A" w:rsidRDefault="00C9559A" w:rsidP="00983C76">
            <w:pPr>
              <w:autoSpaceDE/>
              <w:autoSpaceDN/>
              <w:spacing w:line="240" w:lineRule="auto"/>
              <w:ind w:firstLine="0"/>
              <w:jc w:val="left"/>
              <w:rPr>
                <w:sz w:val="20"/>
                <w:szCs w:val="20"/>
              </w:rPr>
            </w:pPr>
            <w:r w:rsidRPr="00C9559A">
              <w:rPr>
                <w:sz w:val="20"/>
                <w:szCs w:val="20"/>
              </w:rPr>
              <w:t>21.11.2023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4636ED17" w14:textId="3B4EFBCE"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ООО "ФИНИСТ Групп"</w:t>
            </w:r>
          </w:p>
        </w:tc>
        <w:tc>
          <w:tcPr>
            <w:tcW w:w="204" w:type="pct"/>
            <w:tcBorders>
              <w:top w:val="single" w:sz="4" w:space="0" w:color="auto"/>
              <w:left w:val="nil"/>
              <w:bottom w:val="single" w:sz="4" w:space="0" w:color="auto"/>
              <w:right w:val="single" w:sz="4" w:space="0" w:color="auto"/>
            </w:tcBorders>
            <w:shd w:val="clear" w:color="auto" w:fill="auto"/>
            <w:vAlign w:val="center"/>
          </w:tcPr>
          <w:p w14:paraId="44326D10" w14:textId="601EED85" w:rsidR="00C9559A" w:rsidRPr="00C9559A" w:rsidRDefault="00C9559A" w:rsidP="00983C76">
            <w:pPr>
              <w:autoSpaceDE/>
              <w:autoSpaceDN/>
              <w:spacing w:line="240" w:lineRule="auto"/>
              <w:ind w:firstLine="0"/>
              <w:jc w:val="left"/>
              <w:rPr>
                <w:sz w:val="20"/>
                <w:szCs w:val="20"/>
              </w:rPr>
            </w:pPr>
            <w:r w:rsidRPr="00C9559A">
              <w:rPr>
                <w:sz w:val="20"/>
                <w:szCs w:val="20"/>
              </w:rPr>
              <w:t>31.05.2025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5D8ED341" w14:textId="1D8ADF6F" w:rsidR="00C9559A" w:rsidRPr="00C9559A" w:rsidRDefault="00C9559A" w:rsidP="00983C76">
            <w:pPr>
              <w:autoSpaceDE/>
              <w:autoSpaceDN/>
              <w:spacing w:line="240" w:lineRule="auto"/>
              <w:ind w:firstLine="0"/>
              <w:jc w:val="center"/>
              <w:rPr>
                <w:sz w:val="20"/>
                <w:szCs w:val="20"/>
              </w:rPr>
            </w:pPr>
            <w:r w:rsidRPr="00C9559A">
              <w:rPr>
                <w:sz w:val="20"/>
                <w:szCs w:val="20"/>
              </w:rPr>
              <w:t>1,167</w:t>
            </w:r>
          </w:p>
        </w:tc>
        <w:tc>
          <w:tcPr>
            <w:tcW w:w="244" w:type="pct"/>
            <w:tcBorders>
              <w:top w:val="single" w:sz="4" w:space="0" w:color="auto"/>
              <w:left w:val="nil"/>
              <w:bottom w:val="single" w:sz="4" w:space="0" w:color="auto"/>
              <w:right w:val="single" w:sz="4" w:space="0" w:color="auto"/>
            </w:tcBorders>
            <w:shd w:val="clear" w:color="auto" w:fill="auto"/>
            <w:vAlign w:val="center"/>
          </w:tcPr>
          <w:p w14:paraId="4B4B59A7" w14:textId="73AA702D" w:rsidR="00C9559A" w:rsidRPr="00C9559A" w:rsidRDefault="00C9559A" w:rsidP="00983C76">
            <w:pPr>
              <w:autoSpaceDE/>
              <w:autoSpaceDN/>
              <w:spacing w:line="240" w:lineRule="auto"/>
              <w:ind w:firstLine="0"/>
              <w:jc w:val="center"/>
              <w:rPr>
                <w:sz w:val="20"/>
                <w:szCs w:val="20"/>
              </w:rPr>
            </w:pPr>
            <w:r w:rsidRPr="00C9559A">
              <w:rPr>
                <w:sz w:val="20"/>
                <w:szCs w:val="20"/>
              </w:rPr>
              <w:t>2,898</w:t>
            </w:r>
          </w:p>
        </w:tc>
        <w:tc>
          <w:tcPr>
            <w:tcW w:w="311" w:type="pct"/>
            <w:tcBorders>
              <w:top w:val="single" w:sz="4" w:space="0" w:color="auto"/>
              <w:left w:val="nil"/>
              <w:bottom w:val="single" w:sz="4" w:space="0" w:color="auto"/>
              <w:right w:val="single" w:sz="4" w:space="0" w:color="auto"/>
            </w:tcBorders>
            <w:shd w:val="clear" w:color="auto" w:fill="auto"/>
            <w:vAlign w:val="center"/>
          </w:tcPr>
          <w:p w14:paraId="24BB2ADF" w14:textId="6C9E59CB"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3B686043" w14:textId="77777777" w:rsidR="00C9559A" w:rsidRPr="00C9559A" w:rsidRDefault="00C9559A" w:rsidP="00983C76">
            <w:pPr>
              <w:widowControl w:val="0"/>
              <w:spacing w:line="240" w:lineRule="auto"/>
              <w:ind w:firstLine="0"/>
              <w:jc w:val="left"/>
            </w:pPr>
          </w:p>
        </w:tc>
        <w:tc>
          <w:tcPr>
            <w:tcW w:w="311" w:type="pct"/>
            <w:vAlign w:val="center"/>
          </w:tcPr>
          <w:p w14:paraId="2E41CD79" w14:textId="77777777" w:rsidR="00C9559A" w:rsidRPr="00C9559A" w:rsidRDefault="00C9559A" w:rsidP="00983C76">
            <w:pPr>
              <w:widowControl w:val="0"/>
              <w:spacing w:line="240" w:lineRule="auto"/>
              <w:ind w:firstLine="0"/>
              <w:jc w:val="left"/>
            </w:pPr>
          </w:p>
        </w:tc>
        <w:tc>
          <w:tcPr>
            <w:tcW w:w="311" w:type="pct"/>
            <w:vAlign w:val="center"/>
          </w:tcPr>
          <w:p w14:paraId="2D745A59" w14:textId="77777777" w:rsidR="00C9559A" w:rsidRPr="00C9559A" w:rsidRDefault="00C9559A" w:rsidP="00983C76">
            <w:pPr>
              <w:widowControl w:val="0"/>
              <w:spacing w:line="240" w:lineRule="auto"/>
              <w:ind w:firstLine="0"/>
              <w:jc w:val="left"/>
            </w:pPr>
          </w:p>
        </w:tc>
        <w:tc>
          <w:tcPr>
            <w:tcW w:w="311" w:type="pct"/>
            <w:vAlign w:val="center"/>
          </w:tcPr>
          <w:p w14:paraId="63BAD56E" w14:textId="77777777" w:rsidR="00C9559A" w:rsidRPr="00C9559A" w:rsidRDefault="00C9559A" w:rsidP="00983C76">
            <w:pPr>
              <w:widowControl w:val="0"/>
              <w:spacing w:line="240" w:lineRule="auto"/>
              <w:ind w:firstLine="0"/>
              <w:jc w:val="left"/>
            </w:pPr>
          </w:p>
        </w:tc>
        <w:tc>
          <w:tcPr>
            <w:tcW w:w="311" w:type="pct"/>
            <w:vAlign w:val="center"/>
          </w:tcPr>
          <w:p w14:paraId="119AD9A5" w14:textId="77777777" w:rsidR="00C9559A" w:rsidRPr="00C9559A" w:rsidRDefault="00C9559A" w:rsidP="00983C76">
            <w:pPr>
              <w:widowControl w:val="0"/>
              <w:spacing w:line="240" w:lineRule="auto"/>
              <w:ind w:firstLine="0"/>
              <w:jc w:val="left"/>
            </w:pPr>
          </w:p>
        </w:tc>
        <w:tc>
          <w:tcPr>
            <w:tcW w:w="311" w:type="pct"/>
            <w:vAlign w:val="center"/>
          </w:tcPr>
          <w:p w14:paraId="7C9C4C01" w14:textId="77777777" w:rsidR="00C9559A" w:rsidRPr="00C9559A" w:rsidRDefault="00C9559A" w:rsidP="00983C76">
            <w:pPr>
              <w:widowControl w:val="0"/>
              <w:spacing w:line="240" w:lineRule="auto"/>
              <w:ind w:firstLine="0"/>
              <w:jc w:val="left"/>
            </w:pPr>
          </w:p>
        </w:tc>
        <w:tc>
          <w:tcPr>
            <w:tcW w:w="311" w:type="pct"/>
            <w:vAlign w:val="center"/>
          </w:tcPr>
          <w:p w14:paraId="131CC3FE" w14:textId="77777777" w:rsidR="00C9559A" w:rsidRPr="00C9559A" w:rsidRDefault="00C9559A" w:rsidP="00983C76">
            <w:pPr>
              <w:widowControl w:val="0"/>
              <w:spacing w:line="240" w:lineRule="auto"/>
              <w:ind w:firstLine="0"/>
              <w:jc w:val="left"/>
            </w:pPr>
          </w:p>
        </w:tc>
      </w:tr>
      <w:tr w:rsidR="00C9559A" w:rsidRPr="00C9559A" w14:paraId="274AA4F8" w14:textId="77777777" w:rsidTr="00983C76">
        <w:trPr>
          <w:trHeight w:val="57"/>
        </w:trPr>
        <w:tc>
          <w:tcPr>
            <w:tcW w:w="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7CF963" w14:textId="11E7ACDF" w:rsidR="00C9559A" w:rsidRPr="00C9559A" w:rsidRDefault="00C9559A" w:rsidP="00983C76">
            <w:pPr>
              <w:autoSpaceDE/>
              <w:autoSpaceDN/>
              <w:spacing w:line="240" w:lineRule="auto"/>
              <w:ind w:firstLine="0"/>
              <w:jc w:val="center"/>
              <w:rPr>
                <w:sz w:val="20"/>
                <w:szCs w:val="20"/>
                <w:lang w:bidi="ar-SA"/>
              </w:rPr>
            </w:pPr>
            <w:r w:rsidRPr="00C9559A">
              <w:rPr>
                <w:sz w:val="20"/>
                <w:szCs w:val="20"/>
                <w:lang w:bidi="ar-SA"/>
              </w:rPr>
              <w:lastRenderedPageBreak/>
              <w:t>88</w:t>
            </w:r>
          </w:p>
        </w:tc>
        <w:tc>
          <w:tcPr>
            <w:tcW w:w="179" w:type="pct"/>
            <w:tcBorders>
              <w:top w:val="single" w:sz="4" w:space="0" w:color="auto"/>
              <w:left w:val="nil"/>
              <w:bottom w:val="single" w:sz="4" w:space="0" w:color="auto"/>
              <w:right w:val="single" w:sz="4" w:space="0" w:color="auto"/>
            </w:tcBorders>
            <w:shd w:val="clear" w:color="auto" w:fill="auto"/>
            <w:vAlign w:val="center"/>
          </w:tcPr>
          <w:p w14:paraId="72781810" w14:textId="7FDF9EAE" w:rsidR="00C9559A" w:rsidRPr="00C9559A" w:rsidRDefault="00C9559A" w:rsidP="00983C76">
            <w:pPr>
              <w:autoSpaceDE/>
              <w:autoSpaceDN/>
              <w:spacing w:line="240" w:lineRule="auto"/>
              <w:ind w:firstLine="0"/>
              <w:jc w:val="left"/>
              <w:rPr>
                <w:sz w:val="20"/>
                <w:szCs w:val="20"/>
              </w:rPr>
            </w:pPr>
            <w:r w:rsidRPr="00C9559A">
              <w:rPr>
                <w:sz w:val="20"/>
                <w:szCs w:val="20"/>
              </w:rPr>
              <w:t>РИР/274/2-2023</w:t>
            </w:r>
          </w:p>
        </w:tc>
        <w:tc>
          <w:tcPr>
            <w:tcW w:w="764" w:type="pct"/>
            <w:tcBorders>
              <w:top w:val="single" w:sz="4" w:space="0" w:color="auto"/>
              <w:left w:val="nil"/>
              <w:bottom w:val="single" w:sz="4" w:space="0" w:color="auto"/>
              <w:right w:val="single" w:sz="4" w:space="0" w:color="auto"/>
            </w:tcBorders>
            <w:shd w:val="clear" w:color="auto" w:fill="auto"/>
            <w:vAlign w:val="center"/>
          </w:tcPr>
          <w:p w14:paraId="04401A7F" w14:textId="40D777D7" w:rsidR="00C9559A" w:rsidRPr="00C9559A" w:rsidRDefault="00C9559A" w:rsidP="00983C76">
            <w:pPr>
              <w:spacing w:line="240" w:lineRule="auto"/>
              <w:ind w:firstLine="0"/>
              <w:jc w:val="left"/>
              <w:rPr>
                <w:sz w:val="20"/>
                <w:szCs w:val="20"/>
              </w:rPr>
            </w:pPr>
            <w:r w:rsidRPr="00C9559A">
              <w:rPr>
                <w:sz w:val="20"/>
                <w:szCs w:val="20"/>
              </w:rPr>
              <w:t>Помещения, УР, г. Глазов, ул. Глинки, 2</w:t>
            </w:r>
          </w:p>
        </w:tc>
        <w:tc>
          <w:tcPr>
            <w:tcW w:w="206" w:type="pct"/>
            <w:tcBorders>
              <w:top w:val="single" w:sz="4" w:space="0" w:color="auto"/>
              <w:left w:val="nil"/>
              <w:bottom w:val="single" w:sz="4" w:space="0" w:color="auto"/>
              <w:right w:val="single" w:sz="4" w:space="0" w:color="auto"/>
            </w:tcBorders>
            <w:shd w:val="clear" w:color="auto" w:fill="auto"/>
            <w:vAlign w:val="center"/>
          </w:tcPr>
          <w:p w14:paraId="2A453734" w14:textId="251D4C0C" w:rsidR="00C9559A" w:rsidRPr="00C9559A" w:rsidRDefault="00C9559A" w:rsidP="00983C76">
            <w:pPr>
              <w:autoSpaceDE/>
              <w:autoSpaceDN/>
              <w:spacing w:line="240" w:lineRule="auto"/>
              <w:ind w:firstLine="0"/>
              <w:jc w:val="left"/>
              <w:rPr>
                <w:sz w:val="20"/>
                <w:szCs w:val="20"/>
              </w:rPr>
            </w:pPr>
            <w:r w:rsidRPr="00C9559A">
              <w:rPr>
                <w:sz w:val="20"/>
                <w:szCs w:val="20"/>
              </w:rPr>
              <w:t>27.11.2023</w:t>
            </w:r>
          </w:p>
        </w:tc>
        <w:tc>
          <w:tcPr>
            <w:tcW w:w="559" w:type="pct"/>
            <w:tcBorders>
              <w:top w:val="single" w:sz="4" w:space="0" w:color="auto"/>
              <w:left w:val="nil"/>
              <w:bottom w:val="single" w:sz="4" w:space="0" w:color="auto"/>
              <w:right w:val="single" w:sz="4" w:space="0" w:color="auto"/>
            </w:tcBorders>
            <w:shd w:val="clear" w:color="auto" w:fill="auto"/>
            <w:vAlign w:val="center"/>
          </w:tcPr>
          <w:p w14:paraId="3C63A127" w14:textId="6FFB3323" w:rsidR="00C9559A" w:rsidRPr="00C9559A" w:rsidRDefault="00C9559A" w:rsidP="00983C76">
            <w:pPr>
              <w:autoSpaceDE/>
              <w:autoSpaceDN/>
              <w:spacing w:line="240" w:lineRule="auto"/>
              <w:ind w:firstLine="0"/>
              <w:jc w:val="left"/>
              <w:rPr>
                <w:sz w:val="20"/>
                <w:szCs w:val="20"/>
                <w:shd w:val="clear" w:color="auto" w:fill="FFFFFF"/>
              </w:rPr>
            </w:pPr>
            <w:r w:rsidRPr="00C9559A">
              <w:rPr>
                <w:sz w:val="20"/>
                <w:szCs w:val="20"/>
                <w:shd w:val="clear" w:color="auto" w:fill="FFFFFF"/>
              </w:rPr>
              <w:t>ООО "МСУ-58"</w:t>
            </w:r>
          </w:p>
        </w:tc>
        <w:tc>
          <w:tcPr>
            <w:tcW w:w="204" w:type="pct"/>
            <w:tcBorders>
              <w:top w:val="single" w:sz="4" w:space="0" w:color="auto"/>
              <w:left w:val="nil"/>
              <w:bottom w:val="single" w:sz="4" w:space="0" w:color="auto"/>
              <w:right w:val="single" w:sz="4" w:space="0" w:color="auto"/>
            </w:tcBorders>
            <w:shd w:val="clear" w:color="auto" w:fill="auto"/>
            <w:vAlign w:val="center"/>
          </w:tcPr>
          <w:p w14:paraId="552A3826" w14:textId="12E5AA32" w:rsidR="00C9559A" w:rsidRPr="00C9559A" w:rsidRDefault="00C9559A" w:rsidP="00983C76">
            <w:pPr>
              <w:autoSpaceDE/>
              <w:autoSpaceDN/>
              <w:spacing w:line="240" w:lineRule="auto"/>
              <w:ind w:firstLine="0"/>
              <w:jc w:val="left"/>
              <w:rPr>
                <w:sz w:val="20"/>
                <w:szCs w:val="20"/>
              </w:rPr>
            </w:pPr>
            <w:r w:rsidRPr="00C9559A">
              <w:rPr>
                <w:sz w:val="20"/>
                <w:szCs w:val="20"/>
              </w:rPr>
              <w:t>30.06.2025</w:t>
            </w:r>
          </w:p>
        </w:tc>
        <w:tc>
          <w:tcPr>
            <w:tcW w:w="255" w:type="pct"/>
            <w:tcBorders>
              <w:top w:val="single" w:sz="4" w:space="0" w:color="auto"/>
              <w:left w:val="nil"/>
              <w:bottom w:val="single" w:sz="4" w:space="0" w:color="auto"/>
              <w:right w:val="single" w:sz="4" w:space="0" w:color="auto"/>
            </w:tcBorders>
            <w:shd w:val="clear" w:color="auto" w:fill="auto"/>
            <w:vAlign w:val="center"/>
          </w:tcPr>
          <w:p w14:paraId="4FB8E19F" w14:textId="0FBF09F9" w:rsidR="00C9559A" w:rsidRPr="00C9559A" w:rsidRDefault="00C9559A" w:rsidP="00983C76">
            <w:pPr>
              <w:autoSpaceDE/>
              <w:autoSpaceDN/>
              <w:spacing w:line="240" w:lineRule="auto"/>
              <w:ind w:firstLine="0"/>
              <w:jc w:val="center"/>
              <w:rPr>
                <w:sz w:val="20"/>
                <w:szCs w:val="20"/>
              </w:rPr>
            </w:pPr>
            <w:r w:rsidRPr="00C9559A">
              <w:rPr>
                <w:sz w:val="20"/>
                <w:szCs w:val="20"/>
              </w:rPr>
              <w:t>0,233</w:t>
            </w:r>
          </w:p>
        </w:tc>
        <w:tc>
          <w:tcPr>
            <w:tcW w:w="244" w:type="pct"/>
            <w:tcBorders>
              <w:top w:val="single" w:sz="4" w:space="0" w:color="auto"/>
              <w:left w:val="nil"/>
              <w:bottom w:val="single" w:sz="4" w:space="0" w:color="auto"/>
              <w:right w:val="single" w:sz="4" w:space="0" w:color="auto"/>
            </w:tcBorders>
            <w:shd w:val="clear" w:color="auto" w:fill="auto"/>
            <w:vAlign w:val="center"/>
          </w:tcPr>
          <w:p w14:paraId="02B4661C" w14:textId="2EEE45B6" w:rsidR="00C9559A" w:rsidRPr="00C9559A" w:rsidRDefault="00C9559A" w:rsidP="00983C76">
            <w:pPr>
              <w:autoSpaceDE/>
              <w:autoSpaceDN/>
              <w:spacing w:line="240" w:lineRule="auto"/>
              <w:ind w:firstLine="0"/>
              <w:jc w:val="center"/>
              <w:rPr>
                <w:sz w:val="20"/>
                <w:szCs w:val="20"/>
              </w:rPr>
            </w:pPr>
            <w:r w:rsidRPr="00C9559A">
              <w:rPr>
                <w:sz w:val="20"/>
                <w:szCs w:val="20"/>
              </w:rPr>
              <w:t>0,579</w:t>
            </w:r>
          </w:p>
        </w:tc>
        <w:tc>
          <w:tcPr>
            <w:tcW w:w="311" w:type="pct"/>
            <w:tcBorders>
              <w:top w:val="single" w:sz="4" w:space="0" w:color="auto"/>
              <w:left w:val="nil"/>
              <w:bottom w:val="single" w:sz="4" w:space="0" w:color="auto"/>
              <w:right w:val="single" w:sz="4" w:space="0" w:color="auto"/>
            </w:tcBorders>
            <w:shd w:val="clear" w:color="auto" w:fill="auto"/>
            <w:vAlign w:val="center"/>
          </w:tcPr>
          <w:p w14:paraId="5DBDEF60" w14:textId="05F53010" w:rsidR="00C9559A" w:rsidRPr="00C9559A" w:rsidRDefault="00C9559A" w:rsidP="00983C76">
            <w:pPr>
              <w:autoSpaceDE/>
              <w:autoSpaceDN/>
              <w:spacing w:line="240" w:lineRule="auto"/>
              <w:ind w:firstLine="0"/>
              <w:jc w:val="left"/>
              <w:rPr>
                <w:sz w:val="20"/>
                <w:szCs w:val="20"/>
              </w:rPr>
            </w:pPr>
            <w:r w:rsidRPr="00C9559A">
              <w:rPr>
                <w:sz w:val="20"/>
                <w:szCs w:val="20"/>
                <w:lang w:val="en-US"/>
              </w:rPr>
              <w:t>ТЭЦ АО «РИР»</w:t>
            </w:r>
          </w:p>
        </w:tc>
        <w:tc>
          <w:tcPr>
            <w:tcW w:w="311" w:type="pct"/>
            <w:vAlign w:val="center"/>
          </w:tcPr>
          <w:p w14:paraId="5A952059" w14:textId="77777777" w:rsidR="00C9559A" w:rsidRPr="00C9559A" w:rsidRDefault="00C9559A" w:rsidP="00983C76">
            <w:pPr>
              <w:widowControl w:val="0"/>
              <w:spacing w:line="240" w:lineRule="auto"/>
              <w:ind w:firstLine="0"/>
              <w:jc w:val="left"/>
            </w:pPr>
          </w:p>
        </w:tc>
        <w:tc>
          <w:tcPr>
            <w:tcW w:w="311" w:type="pct"/>
            <w:vAlign w:val="center"/>
          </w:tcPr>
          <w:p w14:paraId="2606EB72" w14:textId="77777777" w:rsidR="00C9559A" w:rsidRPr="00C9559A" w:rsidRDefault="00C9559A" w:rsidP="00983C76">
            <w:pPr>
              <w:widowControl w:val="0"/>
              <w:spacing w:line="240" w:lineRule="auto"/>
              <w:ind w:firstLine="0"/>
              <w:jc w:val="left"/>
            </w:pPr>
          </w:p>
        </w:tc>
        <w:tc>
          <w:tcPr>
            <w:tcW w:w="311" w:type="pct"/>
            <w:vAlign w:val="center"/>
          </w:tcPr>
          <w:p w14:paraId="72834A94" w14:textId="77777777" w:rsidR="00C9559A" w:rsidRPr="00C9559A" w:rsidRDefault="00C9559A" w:rsidP="00983C76">
            <w:pPr>
              <w:widowControl w:val="0"/>
              <w:spacing w:line="240" w:lineRule="auto"/>
              <w:ind w:firstLine="0"/>
              <w:jc w:val="left"/>
            </w:pPr>
          </w:p>
        </w:tc>
        <w:tc>
          <w:tcPr>
            <w:tcW w:w="311" w:type="pct"/>
            <w:vAlign w:val="center"/>
          </w:tcPr>
          <w:p w14:paraId="31D10BA0" w14:textId="77777777" w:rsidR="00C9559A" w:rsidRPr="00C9559A" w:rsidRDefault="00C9559A" w:rsidP="00983C76">
            <w:pPr>
              <w:widowControl w:val="0"/>
              <w:spacing w:line="240" w:lineRule="auto"/>
              <w:ind w:firstLine="0"/>
              <w:jc w:val="left"/>
            </w:pPr>
          </w:p>
        </w:tc>
        <w:tc>
          <w:tcPr>
            <w:tcW w:w="311" w:type="pct"/>
            <w:vAlign w:val="center"/>
          </w:tcPr>
          <w:p w14:paraId="3BB7B658" w14:textId="77777777" w:rsidR="00C9559A" w:rsidRPr="00C9559A" w:rsidRDefault="00C9559A" w:rsidP="00983C76">
            <w:pPr>
              <w:widowControl w:val="0"/>
              <w:spacing w:line="240" w:lineRule="auto"/>
              <w:ind w:firstLine="0"/>
              <w:jc w:val="left"/>
            </w:pPr>
          </w:p>
        </w:tc>
        <w:tc>
          <w:tcPr>
            <w:tcW w:w="311" w:type="pct"/>
            <w:vAlign w:val="center"/>
          </w:tcPr>
          <w:p w14:paraId="11DB10CF" w14:textId="77777777" w:rsidR="00C9559A" w:rsidRPr="00C9559A" w:rsidRDefault="00C9559A" w:rsidP="00983C76">
            <w:pPr>
              <w:widowControl w:val="0"/>
              <w:spacing w:line="240" w:lineRule="auto"/>
              <w:ind w:firstLine="0"/>
              <w:jc w:val="left"/>
            </w:pPr>
          </w:p>
        </w:tc>
        <w:tc>
          <w:tcPr>
            <w:tcW w:w="311" w:type="pct"/>
            <w:vAlign w:val="center"/>
          </w:tcPr>
          <w:p w14:paraId="1C208994" w14:textId="77777777" w:rsidR="00C9559A" w:rsidRPr="00C9559A" w:rsidRDefault="00C9559A" w:rsidP="00983C76">
            <w:pPr>
              <w:widowControl w:val="0"/>
              <w:spacing w:line="240" w:lineRule="auto"/>
              <w:ind w:firstLine="0"/>
              <w:jc w:val="left"/>
            </w:pPr>
          </w:p>
        </w:tc>
      </w:tr>
    </w:tbl>
    <w:p w14:paraId="1D7BC26A" w14:textId="2FDE0E69" w:rsidR="00EB5158" w:rsidRPr="00C9559A" w:rsidRDefault="00EB5158" w:rsidP="00EB5158">
      <w:pPr>
        <w:rPr>
          <w:highlight w:val="yellow"/>
        </w:rPr>
      </w:pPr>
    </w:p>
    <w:p w14:paraId="61781724" w14:textId="77777777" w:rsidR="00EB5158" w:rsidRPr="00103345" w:rsidRDefault="00EB5158" w:rsidP="00EB5158">
      <w:pPr>
        <w:rPr>
          <w:highlight w:val="yellow"/>
        </w:rPr>
        <w:sectPr w:rsidR="00EB5158" w:rsidRPr="00103345" w:rsidSect="00EB5158">
          <w:pgSz w:w="16840" w:h="11907" w:orient="landscape" w:code="9"/>
          <w:pgMar w:top="1701" w:right="567" w:bottom="567" w:left="567" w:header="0" w:footer="590" w:gutter="0"/>
          <w:cols w:space="720"/>
          <w:docGrid w:linePitch="299"/>
        </w:sectPr>
      </w:pPr>
    </w:p>
    <w:p w14:paraId="3150DC17" w14:textId="59CA5B29" w:rsidR="00892EE2" w:rsidRPr="00FF3B1F" w:rsidRDefault="00892EE2" w:rsidP="00FF41A8">
      <w:r w:rsidRPr="00FF3B1F">
        <w:lastRenderedPageBreak/>
        <w:t>Приросты тепловых нагрузок и объемов тепловой энергии на нужды отопления, вентиляции и горячего водоснабжения с разделением по зонам действия источников централизованного теплоснабжения на территории МО</w:t>
      </w:r>
      <w:r w:rsidR="004C2C0A">
        <w:t xml:space="preserve"> «Городской округ </w:t>
      </w:r>
      <w:r w:rsidRPr="00FF3B1F">
        <w:t> «Город </w:t>
      </w:r>
      <w:r w:rsidR="00FF3B1F" w:rsidRPr="00FF3B1F">
        <w:t>Глазов</w:t>
      </w:r>
      <w:r w:rsidRPr="00FF3B1F">
        <w:t>»</w:t>
      </w:r>
      <w:r w:rsidR="004C2C0A">
        <w:t xml:space="preserve"> Удмуртской Республики»</w:t>
      </w:r>
      <w:r w:rsidRPr="00FF3B1F">
        <w:t>, представлены в таблицах</w:t>
      </w:r>
      <w:r w:rsidR="00FF41A8" w:rsidRPr="00FF3B1F">
        <w:t xml:space="preserve"> ниже.</w:t>
      </w:r>
    </w:p>
    <w:p w14:paraId="2ECEC547" w14:textId="637DD3F1" w:rsidR="00892EE2" w:rsidRPr="00103345" w:rsidRDefault="00892EE2">
      <w:pPr>
        <w:widowControl w:val="0"/>
        <w:spacing w:line="240" w:lineRule="auto"/>
        <w:ind w:firstLine="0"/>
        <w:jc w:val="left"/>
        <w:rPr>
          <w:highlight w:val="yellow"/>
        </w:rPr>
      </w:pPr>
    </w:p>
    <w:p w14:paraId="50F6FAAE" w14:textId="77777777" w:rsidR="00892EE2" w:rsidRPr="00103345" w:rsidRDefault="00892EE2" w:rsidP="00FF41A8">
      <w:pPr>
        <w:rPr>
          <w:highlight w:val="yellow"/>
        </w:rPr>
        <w:sectPr w:rsidR="00892EE2" w:rsidRPr="00103345" w:rsidSect="00CE536A">
          <w:pgSz w:w="11907" w:h="16840" w:code="9"/>
          <w:pgMar w:top="1134" w:right="567" w:bottom="1134" w:left="1701" w:header="0" w:footer="590" w:gutter="0"/>
          <w:cols w:space="720"/>
          <w:docGrid w:linePitch="299"/>
        </w:sectPr>
      </w:pPr>
    </w:p>
    <w:p w14:paraId="47164FAF" w14:textId="00565826" w:rsidR="00CD6607" w:rsidRPr="00FF3B1F" w:rsidRDefault="00892EE2" w:rsidP="00892EE2">
      <w:pPr>
        <w:pStyle w:val="af4"/>
        <w:rPr>
          <w:lang w:eastAsia="en-US" w:bidi="ar-SA"/>
        </w:rPr>
      </w:pPr>
      <w:r w:rsidRPr="00FF3B1F">
        <w:lastRenderedPageBreak/>
        <w:t xml:space="preserve">Таблица </w:t>
      </w:r>
      <w:r w:rsidRPr="00FF3B1F">
        <w:fldChar w:fldCharType="begin"/>
      </w:r>
      <w:r w:rsidRPr="00FF3B1F">
        <w:instrText xml:space="preserve"> SEQ Таблица \* ARABIC </w:instrText>
      </w:r>
      <w:r w:rsidRPr="00FF3B1F">
        <w:fldChar w:fldCharType="separate"/>
      </w:r>
      <w:r w:rsidR="0073345B">
        <w:rPr>
          <w:noProof/>
        </w:rPr>
        <w:t>12</w:t>
      </w:r>
      <w:r w:rsidRPr="00FF3B1F">
        <w:fldChar w:fldCharType="end"/>
      </w:r>
      <w:r w:rsidRPr="00FF3B1F">
        <w:t xml:space="preserve">. </w:t>
      </w:r>
      <w:r w:rsidRPr="00FF3B1F">
        <w:rPr>
          <w:lang w:eastAsia="en-US" w:bidi="ar-SA"/>
        </w:rPr>
        <w:t>Приросты перспективных тепловых нагрузок на отопление, вентиляцию и горячее водоснабжение систем централизованного теплоснабжения на территории МО </w:t>
      </w:r>
      <w:r w:rsidR="0091060F">
        <w:rPr>
          <w:lang w:eastAsia="en-US" w:bidi="ar-SA"/>
        </w:rPr>
        <w:t xml:space="preserve">«Городской округ </w:t>
      </w:r>
      <w:r w:rsidRPr="00FF3B1F">
        <w:rPr>
          <w:lang w:eastAsia="en-US" w:bidi="ar-SA"/>
        </w:rPr>
        <w:t>«Город </w:t>
      </w:r>
      <w:r w:rsidR="00FF3B1F" w:rsidRPr="00FF3B1F">
        <w:rPr>
          <w:lang w:eastAsia="en-US" w:bidi="ar-SA"/>
        </w:rPr>
        <w:t>Глазов</w:t>
      </w:r>
      <w:r w:rsidRPr="00FF3B1F">
        <w:rPr>
          <w:lang w:eastAsia="en-US" w:bidi="ar-SA"/>
        </w:rPr>
        <w:t xml:space="preserve">» </w:t>
      </w:r>
      <w:r w:rsidR="0091060F">
        <w:rPr>
          <w:lang w:eastAsia="en-US" w:bidi="ar-SA"/>
        </w:rPr>
        <w:t>Удмуртской Республики»</w:t>
      </w:r>
    </w:p>
    <w:tbl>
      <w:tblPr>
        <w:tblW w:w="5000" w:type="pct"/>
        <w:tblLayout w:type="fixed"/>
        <w:tblLook w:val="04A0" w:firstRow="1" w:lastRow="0" w:firstColumn="1" w:lastColumn="0" w:noHBand="0" w:noVBand="1"/>
      </w:tblPr>
      <w:tblGrid>
        <w:gridCol w:w="764"/>
        <w:gridCol w:w="1984"/>
        <w:gridCol w:w="1984"/>
        <w:gridCol w:w="1500"/>
        <w:gridCol w:w="844"/>
        <w:gridCol w:w="971"/>
        <w:gridCol w:w="844"/>
        <w:gridCol w:w="844"/>
        <w:gridCol w:w="971"/>
        <w:gridCol w:w="35"/>
        <w:gridCol w:w="850"/>
        <w:gridCol w:w="86"/>
        <w:gridCol w:w="844"/>
        <w:gridCol w:w="844"/>
        <w:gridCol w:w="844"/>
        <w:gridCol w:w="844"/>
        <w:gridCol w:w="869"/>
      </w:tblGrid>
      <w:tr w:rsidR="003C7992" w:rsidRPr="0096786A" w14:paraId="2DDC2916" w14:textId="77777777" w:rsidTr="006727EA">
        <w:trPr>
          <w:trHeight w:val="20"/>
          <w:tblHeader/>
        </w:trPr>
        <w:tc>
          <w:tcPr>
            <w:tcW w:w="2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FB8E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 xml:space="preserve">№ </w:t>
            </w:r>
            <w:proofErr w:type="gramStart"/>
            <w:r w:rsidRPr="0096786A">
              <w:rPr>
                <w:b/>
                <w:bCs/>
                <w:color w:val="000000"/>
                <w:sz w:val="20"/>
                <w:szCs w:val="20"/>
                <w:lang w:bidi="ar-SA"/>
              </w:rPr>
              <w:t>п</w:t>
            </w:r>
            <w:proofErr w:type="gramEnd"/>
            <w:r w:rsidRPr="0096786A">
              <w:rPr>
                <w:b/>
                <w:bCs/>
                <w:color w:val="000000"/>
                <w:sz w:val="20"/>
                <w:szCs w:val="20"/>
                <w:lang w:bidi="ar-SA"/>
              </w:rPr>
              <w:t>/п</w:t>
            </w:r>
          </w:p>
        </w:tc>
        <w:tc>
          <w:tcPr>
            <w:tcW w:w="623" w:type="pct"/>
            <w:tcBorders>
              <w:top w:val="single" w:sz="4" w:space="0" w:color="auto"/>
              <w:left w:val="nil"/>
              <w:bottom w:val="single" w:sz="4" w:space="0" w:color="auto"/>
              <w:right w:val="single" w:sz="4" w:space="0" w:color="auto"/>
            </w:tcBorders>
            <w:shd w:val="clear" w:color="auto" w:fill="auto"/>
            <w:vAlign w:val="center"/>
            <w:hideMark/>
          </w:tcPr>
          <w:p w14:paraId="0A24BC4D"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источника, адрес</w:t>
            </w:r>
          </w:p>
        </w:tc>
        <w:tc>
          <w:tcPr>
            <w:tcW w:w="623" w:type="pct"/>
            <w:tcBorders>
              <w:top w:val="single" w:sz="4" w:space="0" w:color="auto"/>
              <w:left w:val="nil"/>
              <w:bottom w:val="single" w:sz="4" w:space="0" w:color="auto"/>
              <w:right w:val="single" w:sz="4" w:space="0" w:color="auto"/>
            </w:tcBorders>
            <w:shd w:val="clear" w:color="auto" w:fill="auto"/>
            <w:vAlign w:val="center"/>
            <w:hideMark/>
          </w:tcPr>
          <w:p w14:paraId="3E5895AA"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показателя</w:t>
            </w:r>
          </w:p>
        </w:tc>
        <w:tc>
          <w:tcPr>
            <w:tcW w:w="471" w:type="pct"/>
            <w:tcBorders>
              <w:top w:val="single" w:sz="4" w:space="0" w:color="auto"/>
              <w:left w:val="nil"/>
              <w:bottom w:val="single" w:sz="4" w:space="0" w:color="auto"/>
              <w:right w:val="single" w:sz="4" w:space="0" w:color="auto"/>
            </w:tcBorders>
            <w:shd w:val="clear" w:color="auto" w:fill="auto"/>
            <w:vAlign w:val="center"/>
            <w:hideMark/>
          </w:tcPr>
          <w:p w14:paraId="67725D5E"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Ед. измерения</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2974CB59"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2020</w:t>
            </w:r>
          </w:p>
        </w:tc>
        <w:tc>
          <w:tcPr>
            <w:tcW w:w="305" w:type="pct"/>
            <w:tcBorders>
              <w:top w:val="single" w:sz="4" w:space="0" w:color="auto"/>
              <w:left w:val="nil"/>
              <w:bottom w:val="single" w:sz="4" w:space="0" w:color="auto"/>
              <w:right w:val="single" w:sz="4" w:space="0" w:color="auto"/>
            </w:tcBorders>
            <w:shd w:val="clear" w:color="auto" w:fill="auto"/>
            <w:vAlign w:val="center"/>
            <w:hideMark/>
          </w:tcPr>
          <w:p w14:paraId="00A9D3E7"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2021</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0E32EBB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2022</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528A423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2023</w:t>
            </w:r>
          </w:p>
        </w:tc>
        <w:tc>
          <w:tcPr>
            <w:tcW w:w="305" w:type="pct"/>
            <w:tcBorders>
              <w:top w:val="single" w:sz="4" w:space="0" w:color="auto"/>
              <w:left w:val="nil"/>
              <w:bottom w:val="single" w:sz="4" w:space="0" w:color="auto"/>
              <w:right w:val="single" w:sz="4" w:space="0" w:color="auto"/>
            </w:tcBorders>
            <w:shd w:val="clear" w:color="auto" w:fill="auto"/>
            <w:vAlign w:val="center"/>
            <w:hideMark/>
          </w:tcPr>
          <w:p w14:paraId="1D1B492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2024</w:t>
            </w:r>
          </w:p>
        </w:tc>
        <w:tc>
          <w:tcPr>
            <w:tcW w:w="305" w:type="pct"/>
            <w:gridSpan w:val="3"/>
            <w:tcBorders>
              <w:top w:val="single" w:sz="4" w:space="0" w:color="auto"/>
              <w:left w:val="nil"/>
              <w:bottom w:val="single" w:sz="4" w:space="0" w:color="auto"/>
              <w:right w:val="single" w:sz="4" w:space="0" w:color="auto"/>
            </w:tcBorders>
            <w:shd w:val="clear" w:color="auto" w:fill="auto"/>
            <w:vAlign w:val="center"/>
            <w:hideMark/>
          </w:tcPr>
          <w:p w14:paraId="3AD2476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2025</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300A9D14"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2026</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2238CD80"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2027</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78307B0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2028</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76ED432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2029</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07359685"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2030</w:t>
            </w:r>
          </w:p>
        </w:tc>
      </w:tr>
      <w:tr w:rsidR="00C80809" w:rsidRPr="0096786A" w14:paraId="74B2ACB3" w14:textId="77777777" w:rsidTr="006727EA">
        <w:trPr>
          <w:trHeight w:val="20"/>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0F06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АО «РИР»</w:t>
            </w:r>
          </w:p>
        </w:tc>
      </w:tr>
      <w:tr w:rsidR="003C7992" w:rsidRPr="0096786A" w14:paraId="39AEEF4A" w14:textId="77777777" w:rsidTr="006727EA">
        <w:trPr>
          <w:trHeight w:val="20"/>
        </w:trPr>
        <w:tc>
          <w:tcPr>
            <w:tcW w:w="240"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5984BC9"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w:t>
            </w:r>
          </w:p>
        </w:tc>
        <w:tc>
          <w:tcPr>
            <w:tcW w:w="623" w:type="pct"/>
            <w:vMerge w:val="restart"/>
            <w:tcBorders>
              <w:top w:val="nil"/>
              <w:left w:val="single" w:sz="4" w:space="0" w:color="auto"/>
              <w:bottom w:val="double" w:sz="6" w:space="0" w:color="000000"/>
              <w:right w:val="single" w:sz="4" w:space="0" w:color="auto"/>
            </w:tcBorders>
            <w:shd w:val="clear" w:color="auto" w:fill="auto"/>
            <w:vAlign w:val="center"/>
            <w:hideMark/>
          </w:tcPr>
          <w:p w14:paraId="3EA02221"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ТЭЦ АО «РИР», ул. Белова, д. 7</w:t>
            </w:r>
          </w:p>
        </w:tc>
        <w:tc>
          <w:tcPr>
            <w:tcW w:w="623" w:type="pct"/>
            <w:tcBorders>
              <w:top w:val="nil"/>
              <w:left w:val="nil"/>
              <w:bottom w:val="single" w:sz="4" w:space="0" w:color="auto"/>
              <w:right w:val="single" w:sz="4" w:space="0" w:color="auto"/>
            </w:tcBorders>
            <w:shd w:val="clear" w:color="auto" w:fill="auto"/>
            <w:vAlign w:val="center"/>
            <w:hideMark/>
          </w:tcPr>
          <w:p w14:paraId="204A2A1A"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71" w:type="pct"/>
            <w:tcBorders>
              <w:top w:val="nil"/>
              <w:left w:val="nil"/>
              <w:bottom w:val="single" w:sz="4" w:space="0" w:color="auto"/>
              <w:right w:val="single" w:sz="4" w:space="0" w:color="auto"/>
            </w:tcBorders>
            <w:shd w:val="clear" w:color="auto" w:fill="auto"/>
            <w:vAlign w:val="center"/>
            <w:hideMark/>
          </w:tcPr>
          <w:p w14:paraId="583DE051"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65" w:type="pct"/>
            <w:tcBorders>
              <w:top w:val="nil"/>
              <w:left w:val="nil"/>
              <w:bottom w:val="single" w:sz="4" w:space="0" w:color="auto"/>
              <w:right w:val="single" w:sz="4" w:space="0" w:color="auto"/>
            </w:tcBorders>
            <w:shd w:val="clear" w:color="auto" w:fill="auto"/>
            <w:vAlign w:val="center"/>
            <w:hideMark/>
          </w:tcPr>
          <w:p w14:paraId="58D35818"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0,532</w:t>
            </w:r>
          </w:p>
        </w:tc>
        <w:tc>
          <w:tcPr>
            <w:tcW w:w="305" w:type="pct"/>
            <w:tcBorders>
              <w:top w:val="nil"/>
              <w:left w:val="nil"/>
              <w:bottom w:val="single" w:sz="4" w:space="0" w:color="auto"/>
              <w:right w:val="single" w:sz="4" w:space="0" w:color="auto"/>
            </w:tcBorders>
            <w:shd w:val="clear" w:color="auto" w:fill="auto"/>
            <w:vAlign w:val="center"/>
            <w:hideMark/>
          </w:tcPr>
          <w:p w14:paraId="3EE7744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10,415</w:t>
            </w:r>
          </w:p>
        </w:tc>
        <w:tc>
          <w:tcPr>
            <w:tcW w:w="265" w:type="pct"/>
            <w:tcBorders>
              <w:top w:val="nil"/>
              <w:left w:val="nil"/>
              <w:bottom w:val="single" w:sz="4" w:space="0" w:color="auto"/>
              <w:right w:val="single" w:sz="4" w:space="0" w:color="auto"/>
            </w:tcBorders>
            <w:shd w:val="clear" w:color="auto" w:fill="auto"/>
            <w:vAlign w:val="center"/>
            <w:hideMark/>
          </w:tcPr>
          <w:p w14:paraId="506570CF"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1,340</w:t>
            </w:r>
          </w:p>
        </w:tc>
        <w:tc>
          <w:tcPr>
            <w:tcW w:w="265" w:type="pct"/>
            <w:tcBorders>
              <w:top w:val="nil"/>
              <w:left w:val="nil"/>
              <w:bottom w:val="single" w:sz="4" w:space="0" w:color="auto"/>
              <w:right w:val="single" w:sz="4" w:space="0" w:color="auto"/>
            </w:tcBorders>
            <w:shd w:val="clear" w:color="auto" w:fill="auto"/>
            <w:vAlign w:val="center"/>
            <w:hideMark/>
          </w:tcPr>
          <w:p w14:paraId="5EA58FF0"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3,188</w:t>
            </w:r>
          </w:p>
        </w:tc>
        <w:tc>
          <w:tcPr>
            <w:tcW w:w="305" w:type="pct"/>
            <w:tcBorders>
              <w:top w:val="nil"/>
              <w:left w:val="nil"/>
              <w:bottom w:val="single" w:sz="4" w:space="0" w:color="auto"/>
              <w:right w:val="single" w:sz="4" w:space="0" w:color="auto"/>
            </w:tcBorders>
            <w:shd w:val="clear" w:color="auto" w:fill="auto"/>
            <w:vAlign w:val="center"/>
            <w:hideMark/>
          </w:tcPr>
          <w:p w14:paraId="108FC2C2" w14:textId="0A200A85" w:rsidR="00C80809" w:rsidRPr="004C2C0A" w:rsidRDefault="00C80809" w:rsidP="00C80809">
            <w:pPr>
              <w:autoSpaceDE/>
              <w:autoSpaceDN/>
              <w:spacing w:line="240" w:lineRule="auto"/>
              <w:ind w:firstLine="0"/>
              <w:jc w:val="center"/>
              <w:rPr>
                <w:sz w:val="20"/>
              </w:rPr>
            </w:pPr>
            <w:r w:rsidRPr="00C80809">
              <w:rPr>
                <w:sz w:val="20"/>
                <w:szCs w:val="20"/>
                <w:lang w:bidi="ar-SA"/>
              </w:rPr>
              <w:t>13,830</w:t>
            </w:r>
          </w:p>
        </w:tc>
        <w:tc>
          <w:tcPr>
            <w:tcW w:w="305" w:type="pct"/>
            <w:gridSpan w:val="3"/>
            <w:tcBorders>
              <w:top w:val="nil"/>
              <w:left w:val="nil"/>
              <w:bottom w:val="single" w:sz="4" w:space="0" w:color="auto"/>
              <w:right w:val="single" w:sz="4" w:space="0" w:color="auto"/>
            </w:tcBorders>
            <w:shd w:val="clear" w:color="auto" w:fill="auto"/>
            <w:vAlign w:val="center"/>
            <w:hideMark/>
          </w:tcPr>
          <w:p w14:paraId="762F3469" w14:textId="0A404751" w:rsidR="00C80809" w:rsidRPr="004C2C0A" w:rsidRDefault="00C80809" w:rsidP="00C80809">
            <w:pPr>
              <w:autoSpaceDE/>
              <w:autoSpaceDN/>
              <w:spacing w:line="240" w:lineRule="auto"/>
              <w:ind w:firstLine="0"/>
              <w:jc w:val="center"/>
              <w:rPr>
                <w:sz w:val="20"/>
              </w:rPr>
            </w:pPr>
            <w:r w:rsidRPr="00C80809">
              <w:rPr>
                <w:sz w:val="20"/>
                <w:szCs w:val="20"/>
                <w:lang w:bidi="ar-SA"/>
              </w:rPr>
              <w:t>19,335</w:t>
            </w:r>
          </w:p>
        </w:tc>
        <w:tc>
          <w:tcPr>
            <w:tcW w:w="265" w:type="pct"/>
            <w:tcBorders>
              <w:top w:val="nil"/>
              <w:left w:val="nil"/>
              <w:bottom w:val="single" w:sz="4" w:space="0" w:color="auto"/>
              <w:right w:val="single" w:sz="4" w:space="0" w:color="auto"/>
            </w:tcBorders>
            <w:shd w:val="clear" w:color="auto" w:fill="auto"/>
            <w:vAlign w:val="center"/>
            <w:hideMark/>
          </w:tcPr>
          <w:p w14:paraId="0BFA993B" w14:textId="77777777" w:rsidR="00C80809" w:rsidRPr="004C2C0A" w:rsidRDefault="00C80809" w:rsidP="00C80809">
            <w:pPr>
              <w:autoSpaceDE/>
              <w:autoSpaceDN/>
              <w:spacing w:line="240" w:lineRule="auto"/>
              <w:ind w:firstLine="0"/>
              <w:jc w:val="center"/>
              <w:rPr>
                <w:color w:val="000000" w:themeColor="text1"/>
                <w:sz w:val="20"/>
              </w:rPr>
            </w:pPr>
            <w:r w:rsidRPr="004C2C0A">
              <w:rPr>
                <w:color w:val="000000" w:themeColor="text1"/>
                <w:sz w:val="20"/>
              </w:rPr>
              <w:t>7,841</w:t>
            </w:r>
          </w:p>
        </w:tc>
        <w:tc>
          <w:tcPr>
            <w:tcW w:w="265" w:type="pct"/>
            <w:tcBorders>
              <w:top w:val="nil"/>
              <w:left w:val="nil"/>
              <w:bottom w:val="single" w:sz="4" w:space="0" w:color="auto"/>
              <w:right w:val="single" w:sz="4" w:space="0" w:color="auto"/>
            </w:tcBorders>
            <w:shd w:val="clear" w:color="auto" w:fill="auto"/>
            <w:vAlign w:val="center"/>
            <w:hideMark/>
          </w:tcPr>
          <w:p w14:paraId="27D5344B"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6,155</w:t>
            </w:r>
          </w:p>
        </w:tc>
        <w:tc>
          <w:tcPr>
            <w:tcW w:w="265" w:type="pct"/>
            <w:tcBorders>
              <w:top w:val="nil"/>
              <w:left w:val="nil"/>
              <w:bottom w:val="single" w:sz="4" w:space="0" w:color="auto"/>
              <w:right w:val="single" w:sz="4" w:space="0" w:color="auto"/>
            </w:tcBorders>
            <w:shd w:val="clear" w:color="auto" w:fill="auto"/>
            <w:vAlign w:val="center"/>
            <w:hideMark/>
          </w:tcPr>
          <w:p w14:paraId="3943DC24"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7B61221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8,219</w:t>
            </w:r>
          </w:p>
        </w:tc>
        <w:tc>
          <w:tcPr>
            <w:tcW w:w="273" w:type="pct"/>
            <w:tcBorders>
              <w:top w:val="nil"/>
              <w:left w:val="nil"/>
              <w:bottom w:val="single" w:sz="4" w:space="0" w:color="auto"/>
              <w:right w:val="single" w:sz="4" w:space="0" w:color="auto"/>
            </w:tcBorders>
            <w:shd w:val="clear" w:color="auto" w:fill="auto"/>
            <w:vAlign w:val="center"/>
            <w:hideMark/>
          </w:tcPr>
          <w:p w14:paraId="58651A4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r>
      <w:tr w:rsidR="003C7992" w:rsidRPr="0096786A" w14:paraId="2EFE3EE0" w14:textId="77777777" w:rsidTr="006727EA">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071EB244" w14:textId="77777777" w:rsidR="00C80809" w:rsidRPr="0096786A" w:rsidRDefault="00C80809" w:rsidP="00C80809">
            <w:pPr>
              <w:autoSpaceDE/>
              <w:autoSpaceDN/>
              <w:spacing w:line="240" w:lineRule="auto"/>
              <w:ind w:firstLine="0"/>
              <w:jc w:val="left"/>
              <w:rPr>
                <w:color w:val="000000"/>
                <w:sz w:val="20"/>
                <w:szCs w:val="20"/>
                <w:lang w:bidi="ar-SA"/>
              </w:rPr>
            </w:pPr>
          </w:p>
        </w:tc>
        <w:tc>
          <w:tcPr>
            <w:tcW w:w="623" w:type="pct"/>
            <w:vMerge/>
            <w:tcBorders>
              <w:top w:val="nil"/>
              <w:left w:val="single" w:sz="4" w:space="0" w:color="auto"/>
              <w:bottom w:val="double" w:sz="6" w:space="0" w:color="000000"/>
              <w:right w:val="single" w:sz="4" w:space="0" w:color="auto"/>
            </w:tcBorders>
            <w:shd w:val="clear" w:color="auto" w:fill="auto"/>
            <w:vAlign w:val="center"/>
            <w:hideMark/>
          </w:tcPr>
          <w:p w14:paraId="3FA9A003" w14:textId="77777777" w:rsidR="00C80809" w:rsidRPr="0096786A" w:rsidRDefault="00C80809" w:rsidP="00C80809">
            <w:pPr>
              <w:autoSpaceDE/>
              <w:autoSpaceDN/>
              <w:spacing w:line="240" w:lineRule="auto"/>
              <w:ind w:firstLine="0"/>
              <w:jc w:val="left"/>
              <w:rPr>
                <w:color w:val="000000"/>
                <w:sz w:val="20"/>
                <w:szCs w:val="20"/>
                <w:lang w:bidi="ar-SA"/>
              </w:rPr>
            </w:pPr>
          </w:p>
        </w:tc>
        <w:tc>
          <w:tcPr>
            <w:tcW w:w="623" w:type="pct"/>
            <w:tcBorders>
              <w:top w:val="nil"/>
              <w:left w:val="nil"/>
              <w:bottom w:val="single" w:sz="4" w:space="0" w:color="auto"/>
              <w:right w:val="single" w:sz="4" w:space="0" w:color="auto"/>
            </w:tcBorders>
            <w:shd w:val="clear" w:color="auto" w:fill="auto"/>
            <w:vAlign w:val="center"/>
            <w:hideMark/>
          </w:tcPr>
          <w:p w14:paraId="696C6D9A"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71" w:type="pct"/>
            <w:tcBorders>
              <w:top w:val="nil"/>
              <w:left w:val="nil"/>
              <w:bottom w:val="single" w:sz="4" w:space="0" w:color="auto"/>
              <w:right w:val="single" w:sz="4" w:space="0" w:color="auto"/>
            </w:tcBorders>
            <w:shd w:val="clear" w:color="auto" w:fill="auto"/>
            <w:vAlign w:val="center"/>
            <w:hideMark/>
          </w:tcPr>
          <w:p w14:paraId="7FB596F7"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65" w:type="pct"/>
            <w:tcBorders>
              <w:top w:val="nil"/>
              <w:left w:val="nil"/>
              <w:bottom w:val="single" w:sz="4" w:space="0" w:color="auto"/>
              <w:right w:val="single" w:sz="4" w:space="0" w:color="auto"/>
            </w:tcBorders>
            <w:shd w:val="clear" w:color="auto" w:fill="auto"/>
            <w:vAlign w:val="center"/>
            <w:hideMark/>
          </w:tcPr>
          <w:p w14:paraId="746D82C1"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0,005</w:t>
            </w:r>
          </w:p>
        </w:tc>
        <w:tc>
          <w:tcPr>
            <w:tcW w:w="305" w:type="pct"/>
            <w:tcBorders>
              <w:top w:val="nil"/>
              <w:left w:val="nil"/>
              <w:bottom w:val="single" w:sz="4" w:space="0" w:color="auto"/>
              <w:right w:val="single" w:sz="4" w:space="0" w:color="auto"/>
            </w:tcBorders>
            <w:shd w:val="clear" w:color="auto" w:fill="auto"/>
            <w:vAlign w:val="center"/>
            <w:hideMark/>
          </w:tcPr>
          <w:p w14:paraId="283E1E3A"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3,817</w:t>
            </w:r>
          </w:p>
        </w:tc>
        <w:tc>
          <w:tcPr>
            <w:tcW w:w="265" w:type="pct"/>
            <w:tcBorders>
              <w:top w:val="nil"/>
              <w:left w:val="nil"/>
              <w:bottom w:val="single" w:sz="4" w:space="0" w:color="auto"/>
              <w:right w:val="single" w:sz="4" w:space="0" w:color="auto"/>
            </w:tcBorders>
            <w:shd w:val="clear" w:color="auto" w:fill="auto"/>
            <w:vAlign w:val="center"/>
            <w:hideMark/>
          </w:tcPr>
          <w:p w14:paraId="721A512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0,069</w:t>
            </w:r>
          </w:p>
        </w:tc>
        <w:tc>
          <w:tcPr>
            <w:tcW w:w="265" w:type="pct"/>
            <w:tcBorders>
              <w:top w:val="nil"/>
              <w:left w:val="nil"/>
              <w:bottom w:val="single" w:sz="4" w:space="0" w:color="auto"/>
              <w:right w:val="single" w:sz="4" w:space="0" w:color="auto"/>
            </w:tcBorders>
            <w:shd w:val="clear" w:color="auto" w:fill="auto"/>
            <w:vAlign w:val="center"/>
            <w:hideMark/>
          </w:tcPr>
          <w:p w14:paraId="76A7A326"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1,356</w:t>
            </w:r>
          </w:p>
        </w:tc>
        <w:tc>
          <w:tcPr>
            <w:tcW w:w="305" w:type="pct"/>
            <w:tcBorders>
              <w:top w:val="nil"/>
              <w:left w:val="nil"/>
              <w:bottom w:val="single" w:sz="4" w:space="0" w:color="auto"/>
              <w:right w:val="single" w:sz="4" w:space="0" w:color="auto"/>
            </w:tcBorders>
            <w:shd w:val="clear" w:color="auto" w:fill="auto"/>
            <w:vAlign w:val="center"/>
            <w:hideMark/>
          </w:tcPr>
          <w:p w14:paraId="182AD754" w14:textId="5EFCAE57" w:rsidR="00C80809" w:rsidRPr="004C2C0A" w:rsidRDefault="00C80809" w:rsidP="00C80809">
            <w:pPr>
              <w:autoSpaceDE/>
              <w:autoSpaceDN/>
              <w:spacing w:line="240" w:lineRule="auto"/>
              <w:ind w:firstLine="0"/>
              <w:jc w:val="center"/>
              <w:rPr>
                <w:sz w:val="20"/>
              </w:rPr>
            </w:pPr>
            <w:r w:rsidRPr="00C80809">
              <w:rPr>
                <w:sz w:val="20"/>
                <w:szCs w:val="20"/>
                <w:lang w:bidi="ar-SA"/>
              </w:rPr>
              <w:t>0,982</w:t>
            </w:r>
          </w:p>
        </w:tc>
        <w:tc>
          <w:tcPr>
            <w:tcW w:w="305" w:type="pct"/>
            <w:gridSpan w:val="3"/>
            <w:tcBorders>
              <w:top w:val="nil"/>
              <w:left w:val="nil"/>
              <w:bottom w:val="single" w:sz="4" w:space="0" w:color="auto"/>
              <w:right w:val="single" w:sz="4" w:space="0" w:color="auto"/>
            </w:tcBorders>
            <w:shd w:val="clear" w:color="auto" w:fill="auto"/>
            <w:vAlign w:val="center"/>
            <w:hideMark/>
          </w:tcPr>
          <w:p w14:paraId="3E9361FF" w14:textId="1EB91720" w:rsidR="00C80809" w:rsidRPr="004C2C0A" w:rsidRDefault="00C80809" w:rsidP="00C80809">
            <w:pPr>
              <w:autoSpaceDE/>
              <w:autoSpaceDN/>
              <w:spacing w:line="240" w:lineRule="auto"/>
              <w:ind w:firstLine="0"/>
              <w:jc w:val="center"/>
              <w:rPr>
                <w:sz w:val="20"/>
              </w:rPr>
            </w:pPr>
            <w:r w:rsidRPr="00C80809">
              <w:rPr>
                <w:sz w:val="20"/>
                <w:szCs w:val="20"/>
                <w:lang w:bidi="ar-SA"/>
              </w:rPr>
              <w:t>4,962</w:t>
            </w:r>
          </w:p>
        </w:tc>
        <w:tc>
          <w:tcPr>
            <w:tcW w:w="265" w:type="pct"/>
            <w:tcBorders>
              <w:top w:val="nil"/>
              <w:left w:val="nil"/>
              <w:bottom w:val="single" w:sz="4" w:space="0" w:color="auto"/>
              <w:right w:val="single" w:sz="4" w:space="0" w:color="auto"/>
            </w:tcBorders>
            <w:shd w:val="clear" w:color="auto" w:fill="auto"/>
            <w:vAlign w:val="center"/>
            <w:hideMark/>
          </w:tcPr>
          <w:p w14:paraId="37233B1F" w14:textId="77777777" w:rsidR="00C80809" w:rsidRPr="004C2C0A" w:rsidRDefault="00C80809" w:rsidP="00C80809">
            <w:pPr>
              <w:autoSpaceDE/>
              <w:autoSpaceDN/>
              <w:spacing w:line="240" w:lineRule="auto"/>
              <w:ind w:firstLine="0"/>
              <w:jc w:val="center"/>
              <w:rPr>
                <w:color w:val="000000" w:themeColor="text1"/>
                <w:sz w:val="20"/>
              </w:rPr>
            </w:pPr>
            <w:r w:rsidRPr="004C2C0A">
              <w:rPr>
                <w:color w:val="000000" w:themeColor="text1"/>
                <w:sz w:val="20"/>
              </w:rPr>
              <w:t>0,000</w:t>
            </w:r>
          </w:p>
        </w:tc>
        <w:tc>
          <w:tcPr>
            <w:tcW w:w="265" w:type="pct"/>
            <w:tcBorders>
              <w:top w:val="nil"/>
              <w:left w:val="nil"/>
              <w:bottom w:val="single" w:sz="4" w:space="0" w:color="auto"/>
              <w:right w:val="single" w:sz="4" w:space="0" w:color="auto"/>
            </w:tcBorders>
            <w:shd w:val="clear" w:color="auto" w:fill="auto"/>
            <w:vAlign w:val="center"/>
            <w:hideMark/>
          </w:tcPr>
          <w:p w14:paraId="5D9FD2A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0,746</w:t>
            </w:r>
          </w:p>
        </w:tc>
        <w:tc>
          <w:tcPr>
            <w:tcW w:w="265" w:type="pct"/>
            <w:tcBorders>
              <w:top w:val="nil"/>
              <w:left w:val="nil"/>
              <w:bottom w:val="single" w:sz="4" w:space="0" w:color="auto"/>
              <w:right w:val="single" w:sz="4" w:space="0" w:color="auto"/>
            </w:tcBorders>
            <w:shd w:val="clear" w:color="auto" w:fill="auto"/>
            <w:vAlign w:val="center"/>
            <w:hideMark/>
          </w:tcPr>
          <w:p w14:paraId="57621C7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69EA4D4E"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0,989</w:t>
            </w:r>
          </w:p>
        </w:tc>
        <w:tc>
          <w:tcPr>
            <w:tcW w:w="273" w:type="pct"/>
            <w:tcBorders>
              <w:top w:val="nil"/>
              <w:left w:val="nil"/>
              <w:bottom w:val="single" w:sz="4" w:space="0" w:color="auto"/>
              <w:right w:val="single" w:sz="4" w:space="0" w:color="auto"/>
            </w:tcBorders>
            <w:shd w:val="clear" w:color="auto" w:fill="auto"/>
            <w:vAlign w:val="center"/>
            <w:hideMark/>
          </w:tcPr>
          <w:p w14:paraId="5CA487E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r>
      <w:tr w:rsidR="003C7992" w:rsidRPr="0096786A" w14:paraId="631FE86D" w14:textId="77777777" w:rsidTr="006727EA">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6ABED351" w14:textId="77777777" w:rsidR="00C80809" w:rsidRPr="0096786A" w:rsidRDefault="00C80809" w:rsidP="00C80809">
            <w:pPr>
              <w:autoSpaceDE/>
              <w:autoSpaceDN/>
              <w:spacing w:line="240" w:lineRule="auto"/>
              <w:ind w:firstLine="0"/>
              <w:jc w:val="left"/>
              <w:rPr>
                <w:color w:val="000000"/>
                <w:sz w:val="20"/>
                <w:szCs w:val="20"/>
                <w:lang w:bidi="ar-SA"/>
              </w:rPr>
            </w:pPr>
          </w:p>
        </w:tc>
        <w:tc>
          <w:tcPr>
            <w:tcW w:w="623" w:type="pct"/>
            <w:vMerge/>
            <w:tcBorders>
              <w:top w:val="nil"/>
              <w:left w:val="single" w:sz="4" w:space="0" w:color="auto"/>
              <w:bottom w:val="double" w:sz="6" w:space="0" w:color="000000"/>
              <w:right w:val="single" w:sz="4" w:space="0" w:color="auto"/>
            </w:tcBorders>
            <w:shd w:val="clear" w:color="auto" w:fill="auto"/>
            <w:vAlign w:val="center"/>
            <w:hideMark/>
          </w:tcPr>
          <w:p w14:paraId="35BDB041" w14:textId="77777777" w:rsidR="00C80809" w:rsidRPr="0096786A" w:rsidRDefault="00C80809" w:rsidP="00C80809">
            <w:pPr>
              <w:autoSpaceDE/>
              <w:autoSpaceDN/>
              <w:spacing w:line="240" w:lineRule="auto"/>
              <w:ind w:firstLine="0"/>
              <w:jc w:val="left"/>
              <w:rPr>
                <w:color w:val="000000"/>
                <w:sz w:val="20"/>
                <w:szCs w:val="20"/>
                <w:lang w:bidi="ar-SA"/>
              </w:rPr>
            </w:pPr>
          </w:p>
        </w:tc>
        <w:tc>
          <w:tcPr>
            <w:tcW w:w="623" w:type="pct"/>
            <w:tcBorders>
              <w:top w:val="nil"/>
              <w:left w:val="nil"/>
              <w:bottom w:val="double" w:sz="6" w:space="0" w:color="auto"/>
              <w:right w:val="single" w:sz="4" w:space="0" w:color="auto"/>
            </w:tcBorders>
            <w:shd w:val="clear" w:color="auto" w:fill="auto"/>
            <w:vAlign w:val="center"/>
            <w:hideMark/>
          </w:tcPr>
          <w:p w14:paraId="491F81AF" w14:textId="77777777" w:rsidR="00C80809" w:rsidRPr="0096786A" w:rsidRDefault="00C80809"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71" w:type="pct"/>
            <w:tcBorders>
              <w:top w:val="nil"/>
              <w:left w:val="nil"/>
              <w:bottom w:val="double" w:sz="6" w:space="0" w:color="auto"/>
              <w:right w:val="single" w:sz="4" w:space="0" w:color="auto"/>
            </w:tcBorders>
            <w:shd w:val="clear" w:color="auto" w:fill="auto"/>
            <w:vAlign w:val="center"/>
            <w:hideMark/>
          </w:tcPr>
          <w:p w14:paraId="58BEE8C5"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Гкал/</w:t>
            </w:r>
            <w:proofErr w:type="gramStart"/>
            <w:r w:rsidRPr="0096786A">
              <w:rPr>
                <w:b/>
                <w:bCs/>
                <w:color w:val="000000"/>
                <w:sz w:val="20"/>
                <w:szCs w:val="20"/>
                <w:lang w:bidi="ar-SA"/>
              </w:rPr>
              <w:t>ч</w:t>
            </w:r>
            <w:proofErr w:type="gramEnd"/>
          </w:p>
        </w:tc>
        <w:tc>
          <w:tcPr>
            <w:tcW w:w="265" w:type="pct"/>
            <w:tcBorders>
              <w:top w:val="nil"/>
              <w:left w:val="nil"/>
              <w:bottom w:val="double" w:sz="6" w:space="0" w:color="auto"/>
              <w:right w:val="single" w:sz="4" w:space="0" w:color="auto"/>
            </w:tcBorders>
            <w:shd w:val="clear" w:color="auto" w:fill="auto"/>
            <w:vAlign w:val="center"/>
            <w:hideMark/>
          </w:tcPr>
          <w:p w14:paraId="2EF4B15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0,537</w:t>
            </w:r>
          </w:p>
        </w:tc>
        <w:tc>
          <w:tcPr>
            <w:tcW w:w="305" w:type="pct"/>
            <w:tcBorders>
              <w:top w:val="nil"/>
              <w:left w:val="nil"/>
              <w:bottom w:val="double" w:sz="6" w:space="0" w:color="auto"/>
              <w:right w:val="single" w:sz="4" w:space="0" w:color="auto"/>
            </w:tcBorders>
            <w:shd w:val="clear" w:color="auto" w:fill="auto"/>
            <w:vAlign w:val="center"/>
            <w:hideMark/>
          </w:tcPr>
          <w:p w14:paraId="7C456140"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14,232</w:t>
            </w:r>
          </w:p>
        </w:tc>
        <w:tc>
          <w:tcPr>
            <w:tcW w:w="265" w:type="pct"/>
            <w:tcBorders>
              <w:top w:val="nil"/>
              <w:left w:val="nil"/>
              <w:bottom w:val="double" w:sz="6" w:space="0" w:color="auto"/>
              <w:right w:val="single" w:sz="4" w:space="0" w:color="auto"/>
            </w:tcBorders>
            <w:shd w:val="clear" w:color="auto" w:fill="auto"/>
            <w:vAlign w:val="center"/>
            <w:hideMark/>
          </w:tcPr>
          <w:p w14:paraId="0CB0C8FE"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1,409</w:t>
            </w:r>
          </w:p>
        </w:tc>
        <w:tc>
          <w:tcPr>
            <w:tcW w:w="265" w:type="pct"/>
            <w:tcBorders>
              <w:top w:val="nil"/>
              <w:left w:val="nil"/>
              <w:bottom w:val="double" w:sz="6" w:space="0" w:color="auto"/>
              <w:right w:val="single" w:sz="4" w:space="0" w:color="auto"/>
            </w:tcBorders>
            <w:shd w:val="clear" w:color="auto" w:fill="auto"/>
            <w:vAlign w:val="center"/>
            <w:hideMark/>
          </w:tcPr>
          <w:p w14:paraId="751B6BB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4,544</w:t>
            </w:r>
          </w:p>
        </w:tc>
        <w:tc>
          <w:tcPr>
            <w:tcW w:w="305" w:type="pct"/>
            <w:tcBorders>
              <w:top w:val="nil"/>
              <w:left w:val="nil"/>
              <w:bottom w:val="double" w:sz="6" w:space="0" w:color="auto"/>
              <w:right w:val="single" w:sz="4" w:space="0" w:color="auto"/>
            </w:tcBorders>
            <w:shd w:val="clear" w:color="auto" w:fill="auto"/>
            <w:vAlign w:val="center"/>
            <w:hideMark/>
          </w:tcPr>
          <w:p w14:paraId="3801766C" w14:textId="3DB8E018" w:rsidR="00C80809" w:rsidRPr="004C2C0A" w:rsidRDefault="00C80809" w:rsidP="00C80809">
            <w:pPr>
              <w:autoSpaceDE/>
              <w:autoSpaceDN/>
              <w:spacing w:line="240" w:lineRule="auto"/>
              <w:ind w:firstLine="0"/>
              <w:jc w:val="center"/>
              <w:rPr>
                <w:b/>
                <w:sz w:val="20"/>
              </w:rPr>
            </w:pPr>
            <w:r w:rsidRPr="00C80809">
              <w:rPr>
                <w:b/>
                <w:bCs/>
                <w:sz w:val="20"/>
                <w:szCs w:val="20"/>
                <w:lang w:bidi="ar-SA"/>
              </w:rPr>
              <w:t>14,803</w:t>
            </w:r>
          </w:p>
        </w:tc>
        <w:tc>
          <w:tcPr>
            <w:tcW w:w="305" w:type="pct"/>
            <w:gridSpan w:val="3"/>
            <w:tcBorders>
              <w:top w:val="nil"/>
              <w:left w:val="nil"/>
              <w:bottom w:val="double" w:sz="6" w:space="0" w:color="auto"/>
              <w:right w:val="single" w:sz="4" w:space="0" w:color="auto"/>
            </w:tcBorders>
            <w:shd w:val="clear" w:color="auto" w:fill="auto"/>
            <w:vAlign w:val="center"/>
            <w:hideMark/>
          </w:tcPr>
          <w:p w14:paraId="2B28E6C6" w14:textId="7879DEC5" w:rsidR="00C80809" w:rsidRPr="004C2C0A" w:rsidRDefault="00C80809" w:rsidP="00C80809">
            <w:pPr>
              <w:autoSpaceDE/>
              <w:autoSpaceDN/>
              <w:spacing w:line="240" w:lineRule="auto"/>
              <w:ind w:firstLine="0"/>
              <w:jc w:val="center"/>
              <w:rPr>
                <w:b/>
                <w:sz w:val="20"/>
              </w:rPr>
            </w:pPr>
            <w:r w:rsidRPr="00C80809">
              <w:rPr>
                <w:b/>
                <w:bCs/>
                <w:sz w:val="20"/>
                <w:szCs w:val="20"/>
                <w:lang w:bidi="ar-SA"/>
              </w:rPr>
              <w:t>24,297</w:t>
            </w:r>
          </w:p>
        </w:tc>
        <w:tc>
          <w:tcPr>
            <w:tcW w:w="265" w:type="pct"/>
            <w:tcBorders>
              <w:top w:val="nil"/>
              <w:left w:val="nil"/>
              <w:bottom w:val="double" w:sz="6" w:space="0" w:color="auto"/>
              <w:right w:val="single" w:sz="4" w:space="0" w:color="auto"/>
            </w:tcBorders>
            <w:shd w:val="clear" w:color="auto" w:fill="auto"/>
            <w:vAlign w:val="center"/>
            <w:hideMark/>
          </w:tcPr>
          <w:p w14:paraId="5B2A1617" w14:textId="77777777" w:rsidR="00C80809" w:rsidRPr="004C2C0A" w:rsidRDefault="00C80809" w:rsidP="00C80809">
            <w:pPr>
              <w:autoSpaceDE/>
              <w:autoSpaceDN/>
              <w:spacing w:line="240" w:lineRule="auto"/>
              <w:ind w:firstLine="0"/>
              <w:jc w:val="center"/>
              <w:rPr>
                <w:b/>
                <w:color w:val="000000" w:themeColor="text1"/>
                <w:sz w:val="20"/>
              </w:rPr>
            </w:pPr>
            <w:r w:rsidRPr="004C2C0A">
              <w:rPr>
                <w:b/>
                <w:color w:val="000000" w:themeColor="text1"/>
                <w:sz w:val="20"/>
              </w:rPr>
              <w:t>7,841</w:t>
            </w:r>
          </w:p>
        </w:tc>
        <w:tc>
          <w:tcPr>
            <w:tcW w:w="265" w:type="pct"/>
            <w:tcBorders>
              <w:top w:val="nil"/>
              <w:left w:val="nil"/>
              <w:bottom w:val="double" w:sz="6" w:space="0" w:color="auto"/>
              <w:right w:val="single" w:sz="4" w:space="0" w:color="auto"/>
            </w:tcBorders>
            <w:shd w:val="clear" w:color="auto" w:fill="auto"/>
            <w:vAlign w:val="center"/>
            <w:hideMark/>
          </w:tcPr>
          <w:p w14:paraId="789E5A3A"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6,901</w:t>
            </w:r>
          </w:p>
        </w:tc>
        <w:tc>
          <w:tcPr>
            <w:tcW w:w="265" w:type="pct"/>
            <w:tcBorders>
              <w:top w:val="nil"/>
              <w:left w:val="nil"/>
              <w:bottom w:val="double" w:sz="6" w:space="0" w:color="auto"/>
              <w:right w:val="single" w:sz="4" w:space="0" w:color="auto"/>
            </w:tcBorders>
            <w:shd w:val="clear" w:color="auto" w:fill="auto"/>
            <w:vAlign w:val="center"/>
            <w:hideMark/>
          </w:tcPr>
          <w:p w14:paraId="6DF8562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65" w:type="pct"/>
            <w:tcBorders>
              <w:top w:val="nil"/>
              <w:left w:val="nil"/>
              <w:bottom w:val="double" w:sz="6" w:space="0" w:color="auto"/>
              <w:right w:val="single" w:sz="4" w:space="0" w:color="auto"/>
            </w:tcBorders>
            <w:shd w:val="clear" w:color="auto" w:fill="auto"/>
            <w:vAlign w:val="center"/>
            <w:hideMark/>
          </w:tcPr>
          <w:p w14:paraId="6B0E3CB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9,208</w:t>
            </w:r>
          </w:p>
        </w:tc>
        <w:tc>
          <w:tcPr>
            <w:tcW w:w="273" w:type="pct"/>
            <w:tcBorders>
              <w:top w:val="nil"/>
              <w:left w:val="nil"/>
              <w:bottom w:val="double" w:sz="6" w:space="0" w:color="auto"/>
              <w:right w:val="single" w:sz="4" w:space="0" w:color="auto"/>
            </w:tcBorders>
            <w:shd w:val="clear" w:color="auto" w:fill="auto"/>
            <w:vAlign w:val="center"/>
            <w:hideMark/>
          </w:tcPr>
          <w:p w14:paraId="1C3CCA0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r>
      <w:tr w:rsidR="00C80809" w:rsidRPr="0096786A" w14:paraId="48764247" w14:textId="77777777" w:rsidTr="006727EA">
        <w:trPr>
          <w:trHeight w:val="20"/>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49508" w14:textId="77777777" w:rsidR="00C80809" w:rsidRPr="006727EA" w:rsidRDefault="00C80809" w:rsidP="00C80809">
            <w:pPr>
              <w:autoSpaceDE/>
              <w:autoSpaceDN/>
              <w:spacing w:line="240" w:lineRule="auto"/>
              <w:ind w:firstLine="0"/>
              <w:jc w:val="center"/>
              <w:rPr>
                <w:b/>
                <w:sz w:val="20"/>
              </w:rPr>
            </w:pPr>
            <w:r w:rsidRPr="006727EA">
              <w:rPr>
                <w:b/>
                <w:sz w:val="20"/>
              </w:rPr>
              <w:t>ООО «Свет»»</w:t>
            </w:r>
          </w:p>
        </w:tc>
      </w:tr>
      <w:tr w:rsidR="006727EA" w:rsidRPr="0096786A" w14:paraId="09CF5E98" w14:textId="77777777" w:rsidTr="006727EA">
        <w:trPr>
          <w:trHeight w:val="20"/>
        </w:trPr>
        <w:tc>
          <w:tcPr>
            <w:tcW w:w="240"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7BD9669F"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2</w:t>
            </w:r>
          </w:p>
        </w:tc>
        <w:tc>
          <w:tcPr>
            <w:tcW w:w="623" w:type="pct"/>
            <w:vMerge w:val="restart"/>
            <w:tcBorders>
              <w:top w:val="nil"/>
              <w:left w:val="single" w:sz="4" w:space="0" w:color="auto"/>
              <w:bottom w:val="double" w:sz="6" w:space="0" w:color="000000"/>
              <w:right w:val="single" w:sz="4" w:space="0" w:color="auto"/>
            </w:tcBorders>
            <w:shd w:val="clear" w:color="auto" w:fill="auto"/>
            <w:vAlign w:val="center"/>
            <w:hideMark/>
          </w:tcPr>
          <w:p w14:paraId="5E42D0E1" w14:textId="77777777" w:rsidR="006727EA" w:rsidRPr="0096786A" w:rsidRDefault="006727EA"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ул. Куйбышева, д. 77</w:t>
            </w:r>
          </w:p>
        </w:tc>
        <w:tc>
          <w:tcPr>
            <w:tcW w:w="623" w:type="pct"/>
            <w:tcBorders>
              <w:top w:val="nil"/>
              <w:left w:val="nil"/>
              <w:bottom w:val="single" w:sz="4" w:space="0" w:color="auto"/>
              <w:right w:val="single" w:sz="4" w:space="0" w:color="auto"/>
            </w:tcBorders>
            <w:shd w:val="clear" w:color="auto" w:fill="auto"/>
            <w:vAlign w:val="center"/>
            <w:hideMark/>
          </w:tcPr>
          <w:p w14:paraId="44542FF7" w14:textId="77777777" w:rsidR="006727EA" w:rsidRPr="0096786A" w:rsidRDefault="006727EA"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71" w:type="pct"/>
            <w:tcBorders>
              <w:top w:val="nil"/>
              <w:left w:val="nil"/>
              <w:bottom w:val="single" w:sz="4" w:space="0" w:color="auto"/>
              <w:right w:val="single" w:sz="4" w:space="0" w:color="auto"/>
            </w:tcBorders>
            <w:shd w:val="clear" w:color="auto" w:fill="auto"/>
            <w:vAlign w:val="center"/>
            <w:hideMark/>
          </w:tcPr>
          <w:p w14:paraId="6CC0E39B"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65" w:type="pct"/>
            <w:tcBorders>
              <w:top w:val="nil"/>
              <w:left w:val="nil"/>
              <w:bottom w:val="single" w:sz="4" w:space="0" w:color="auto"/>
              <w:right w:val="single" w:sz="4" w:space="0" w:color="auto"/>
            </w:tcBorders>
            <w:shd w:val="clear" w:color="auto" w:fill="auto"/>
            <w:vAlign w:val="center"/>
            <w:hideMark/>
          </w:tcPr>
          <w:p w14:paraId="3EE89916"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0,061</w:t>
            </w:r>
          </w:p>
        </w:tc>
        <w:tc>
          <w:tcPr>
            <w:tcW w:w="305" w:type="pct"/>
            <w:tcBorders>
              <w:top w:val="nil"/>
              <w:left w:val="nil"/>
              <w:bottom w:val="single" w:sz="4" w:space="0" w:color="auto"/>
              <w:right w:val="single" w:sz="4" w:space="0" w:color="auto"/>
            </w:tcBorders>
            <w:shd w:val="clear" w:color="auto" w:fill="auto"/>
            <w:vAlign w:val="center"/>
            <w:hideMark/>
          </w:tcPr>
          <w:p w14:paraId="7C45AA7E"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0,210</w:t>
            </w:r>
          </w:p>
        </w:tc>
        <w:tc>
          <w:tcPr>
            <w:tcW w:w="265" w:type="pct"/>
            <w:tcBorders>
              <w:top w:val="nil"/>
              <w:left w:val="nil"/>
              <w:bottom w:val="single" w:sz="4" w:space="0" w:color="auto"/>
              <w:right w:val="single" w:sz="4" w:space="0" w:color="auto"/>
            </w:tcBorders>
            <w:shd w:val="clear" w:color="auto" w:fill="auto"/>
            <w:vAlign w:val="center"/>
            <w:hideMark/>
          </w:tcPr>
          <w:p w14:paraId="17AAAB3F"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097852F4"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05" w:type="pct"/>
            <w:tcBorders>
              <w:top w:val="nil"/>
              <w:left w:val="nil"/>
              <w:bottom w:val="single" w:sz="4" w:space="0" w:color="auto"/>
              <w:right w:val="single" w:sz="4" w:space="0" w:color="auto"/>
            </w:tcBorders>
            <w:shd w:val="clear" w:color="auto" w:fill="auto"/>
            <w:vAlign w:val="center"/>
            <w:hideMark/>
          </w:tcPr>
          <w:p w14:paraId="6812FD8E" w14:textId="77777777" w:rsidR="006727EA" w:rsidRPr="00C80809" w:rsidRDefault="006727EA" w:rsidP="00C80809">
            <w:pPr>
              <w:autoSpaceDE/>
              <w:autoSpaceDN/>
              <w:spacing w:line="240" w:lineRule="auto"/>
              <w:ind w:firstLine="0"/>
              <w:jc w:val="center"/>
              <w:rPr>
                <w:sz w:val="20"/>
                <w:szCs w:val="20"/>
                <w:lang w:bidi="ar-SA"/>
              </w:rPr>
            </w:pPr>
            <w:r w:rsidRPr="00C80809">
              <w:rPr>
                <w:sz w:val="20"/>
                <w:szCs w:val="20"/>
                <w:lang w:bidi="ar-SA"/>
              </w:rPr>
              <w:t>0,000</w:t>
            </w:r>
          </w:p>
        </w:tc>
        <w:tc>
          <w:tcPr>
            <w:tcW w:w="278" w:type="pct"/>
            <w:gridSpan w:val="2"/>
            <w:tcBorders>
              <w:top w:val="single" w:sz="4" w:space="0" w:color="auto"/>
              <w:left w:val="nil"/>
              <w:bottom w:val="single" w:sz="4" w:space="0" w:color="auto"/>
              <w:right w:val="single" w:sz="4" w:space="0" w:color="auto"/>
            </w:tcBorders>
            <w:shd w:val="clear" w:color="auto" w:fill="auto"/>
            <w:vAlign w:val="center"/>
          </w:tcPr>
          <w:p w14:paraId="782526D3" w14:textId="201DE767" w:rsidR="006727EA" w:rsidRPr="0096786A" w:rsidRDefault="006727EA" w:rsidP="00C80809">
            <w:pPr>
              <w:autoSpaceDE/>
              <w:autoSpaceDN/>
              <w:spacing w:line="240" w:lineRule="auto"/>
              <w:ind w:firstLine="0"/>
              <w:jc w:val="center"/>
              <w:rPr>
                <w:color w:val="000000"/>
                <w:sz w:val="20"/>
                <w:szCs w:val="20"/>
                <w:lang w:bidi="ar-SA"/>
              </w:rPr>
            </w:pPr>
            <w:r w:rsidRPr="00C80809">
              <w:rPr>
                <w:sz w:val="20"/>
                <w:szCs w:val="20"/>
                <w:lang w:bidi="ar-SA"/>
              </w:rPr>
              <w:t>0,000</w:t>
            </w:r>
          </w:p>
        </w:tc>
        <w:tc>
          <w:tcPr>
            <w:tcW w:w="1360" w:type="pct"/>
            <w:gridSpan w:val="6"/>
            <w:vMerge w:val="restart"/>
            <w:tcBorders>
              <w:top w:val="nil"/>
              <w:left w:val="nil"/>
              <w:right w:val="single" w:sz="4" w:space="0" w:color="auto"/>
            </w:tcBorders>
            <w:shd w:val="clear" w:color="auto" w:fill="auto"/>
            <w:vAlign w:val="center"/>
          </w:tcPr>
          <w:p w14:paraId="3B962327" w14:textId="69692030" w:rsidR="006727EA" w:rsidRPr="0096786A" w:rsidRDefault="006727EA" w:rsidP="00C80809">
            <w:pPr>
              <w:autoSpaceDE/>
              <w:autoSpaceDN/>
              <w:spacing w:line="240" w:lineRule="auto"/>
              <w:ind w:firstLine="0"/>
              <w:jc w:val="center"/>
              <w:rPr>
                <w:color w:val="000000"/>
                <w:sz w:val="20"/>
                <w:szCs w:val="20"/>
                <w:lang w:bidi="ar-SA"/>
              </w:rPr>
            </w:pPr>
            <w:r>
              <w:rPr>
                <w:color w:val="000000"/>
                <w:sz w:val="20"/>
                <w:szCs w:val="20"/>
                <w:lang w:bidi="ar-SA"/>
              </w:rPr>
              <w:t>Вывод из эксплуатации в сентябре 2025 года</w:t>
            </w:r>
          </w:p>
        </w:tc>
      </w:tr>
      <w:tr w:rsidR="006727EA" w:rsidRPr="0096786A" w14:paraId="65F5BBA5" w14:textId="77777777" w:rsidTr="006727EA">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736CB55F"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vMerge/>
            <w:tcBorders>
              <w:top w:val="nil"/>
              <w:left w:val="single" w:sz="4" w:space="0" w:color="auto"/>
              <w:bottom w:val="double" w:sz="6" w:space="0" w:color="000000"/>
              <w:right w:val="single" w:sz="4" w:space="0" w:color="auto"/>
            </w:tcBorders>
            <w:shd w:val="clear" w:color="auto" w:fill="auto"/>
            <w:vAlign w:val="center"/>
            <w:hideMark/>
          </w:tcPr>
          <w:p w14:paraId="2C76FAA5"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tcBorders>
              <w:top w:val="nil"/>
              <w:left w:val="nil"/>
              <w:bottom w:val="single" w:sz="4" w:space="0" w:color="auto"/>
              <w:right w:val="single" w:sz="4" w:space="0" w:color="auto"/>
            </w:tcBorders>
            <w:shd w:val="clear" w:color="auto" w:fill="auto"/>
            <w:vAlign w:val="center"/>
            <w:hideMark/>
          </w:tcPr>
          <w:p w14:paraId="6B7A4C9A" w14:textId="77777777" w:rsidR="006727EA" w:rsidRPr="0096786A" w:rsidRDefault="006727EA"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71" w:type="pct"/>
            <w:tcBorders>
              <w:top w:val="nil"/>
              <w:left w:val="nil"/>
              <w:bottom w:val="single" w:sz="4" w:space="0" w:color="auto"/>
              <w:right w:val="single" w:sz="4" w:space="0" w:color="auto"/>
            </w:tcBorders>
            <w:shd w:val="clear" w:color="auto" w:fill="auto"/>
            <w:vAlign w:val="center"/>
            <w:hideMark/>
          </w:tcPr>
          <w:p w14:paraId="4DD9A6C8"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65" w:type="pct"/>
            <w:tcBorders>
              <w:top w:val="nil"/>
              <w:left w:val="nil"/>
              <w:bottom w:val="single" w:sz="4" w:space="0" w:color="auto"/>
              <w:right w:val="single" w:sz="4" w:space="0" w:color="auto"/>
            </w:tcBorders>
            <w:shd w:val="clear" w:color="auto" w:fill="auto"/>
            <w:vAlign w:val="center"/>
            <w:hideMark/>
          </w:tcPr>
          <w:p w14:paraId="31E023CB"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0,002</w:t>
            </w:r>
          </w:p>
        </w:tc>
        <w:tc>
          <w:tcPr>
            <w:tcW w:w="305" w:type="pct"/>
            <w:tcBorders>
              <w:top w:val="nil"/>
              <w:left w:val="nil"/>
              <w:bottom w:val="single" w:sz="4" w:space="0" w:color="auto"/>
              <w:right w:val="single" w:sz="4" w:space="0" w:color="auto"/>
            </w:tcBorders>
            <w:shd w:val="clear" w:color="auto" w:fill="auto"/>
            <w:vAlign w:val="center"/>
            <w:hideMark/>
          </w:tcPr>
          <w:p w14:paraId="7EC9F41D"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0,074</w:t>
            </w:r>
          </w:p>
        </w:tc>
        <w:tc>
          <w:tcPr>
            <w:tcW w:w="265" w:type="pct"/>
            <w:tcBorders>
              <w:top w:val="nil"/>
              <w:left w:val="nil"/>
              <w:bottom w:val="single" w:sz="4" w:space="0" w:color="auto"/>
              <w:right w:val="single" w:sz="4" w:space="0" w:color="auto"/>
            </w:tcBorders>
            <w:shd w:val="clear" w:color="auto" w:fill="auto"/>
            <w:vAlign w:val="center"/>
            <w:hideMark/>
          </w:tcPr>
          <w:p w14:paraId="24A706C8"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36BBDF14"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05" w:type="pct"/>
            <w:tcBorders>
              <w:top w:val="nil"/>
              <w:left w:val="nil"/>
              <w:bottom w:val="single" w:sz="4" w:space="0" w:color="auto"/>
              <w:right w:val="single" w:sz="4" w:space="0" w:color="auto"/>
            </w:tcBorders>
            <w:shd w:val="clear" w:color="auto" w:fill="auto"/>
            <w:vAlign w:val="center"/>
            <w:hideMark/>
          </w:tcPr>
          <w:p w14:paraId="6069D37C" w14:textId="77777777" w:rsidR="006727EA" w:rsidRPr="006727EA" w:rsidRDefault="006727EA" w:rsidP="006727EA">
            <w:pPr>
              <w:autoSpaceDE/>
              <w:autoSpaceDN/>
              <w:spacing w:line="240" w:lineRule="auto"/>
              <w:ind w:firstLine="0"/>
              <w:jc w:val="center"/>
              <w:rPr>
                <w:sz w:val="20"/>
              </w:rPr>
            </w:pPr>
            <w:r w:rsidRPr="00C80809">
              <w:rPr>
                <w:sz w:val="20"/>
                <w:szCs w:val="20"/>
                <w:lang w:bidi="ar-SA"/>
              </w:rPr>
              <w:t>0,000</w:t>
            </w:r>
          </w:p>
        </w:tc>
        <w:tc>
          <w:tcPr>
            <w:tcW w:w="278" w:type="pct"/>
            <w:gridSpan w:val="2"/>
            <w:tcBorders>
              <w:top w:val="single" w:sz="4" w:space="0" w:color="auto"/>
              <w:left w:val="nil"/>
              <w:bottom w:val="single" w:sz="4" w:space="0" w:color="auto"/>
              <w:right w:val="single" w:sz="4" w:space="0" w:color="auto"/>
            </w:tcBorders>
            <w:shd w:val="clear" w:color="auto" w:fill="auto"/>
            <w:vAlign w:val="center"/>
          </w:tcPr>
          <w:p w14:paraId="37218ED6" w14:textId="36432845" w:rsidR="006727EA" w:rsidRPr="0096786A" w:rsidRDefault="006727EA" w:rsidP="006727EA">
            <w:pPr>
              <w:autoSpaceDE/>
              <w:autoSpaceDN/>
              <w:spacing w:line="240" w:lineRule="auto"/>
              <w:ind w:firstLine="0"/>
              <w:jc w:val="center"/>
              <w:rPr>
                <w:color w:val="000000"/>
                <w:sz w:val="20"/>
                <w:szCs w:val="20"/>
                <w:lang w:bidi="ar-SA"/>
              </w:rPr>
            </w:pPr>
            <w:r w:rsidRPr="00C80809">
              <w:rPr>
                <w:sz w:val="20"/>
                <w:szCs w:val="20"/>
                <w:lang w:bidi="ar-SA"/>
              </w:rPr>
              <w:t>0,000</w:t>
            </w:r>
          </w:p>
        </w:tc>
        <w:tc>
          <w:tcPr>
            <w:tcW w:w="1360" w:type="pct"/>
            <w:gridSpan w:val="6"/>
            <w:vMerge/>
            <w:tcBorders>
              <w:left w:val="nil"/>
              <w:right w:val="single" w:sz="4" w:space="0" w:color="auto"/>
            </w:tcBorders>
            <w:shd w:val="clear" w:color="auto" w:fill="auto"/>
            <w:vAlign w:val="center"/>
          </w:tcPr>
          <w:p w14:paraId="56E3385A" w14:textId="083D6A3E" w:rsidR="006727EA" w:rsidRPr="0096786A" w:rsidRDefault="006727EA" w:rsidP="00C80809">
            <w:pPr>
              <w:autoSpaceDE/>
              <w:autoSpaceDN/>
              <w:spacing w:line="240" w:lineRule="auto"/>
              <w:ind w:firstLine="0"/>
              <w:jc w:val="left"/>
              <w:rPr>
                <w:color w:val="000000"/>
                <w:sz w:val="20"/>
                <w:szCs w:val="20"/>
                <w:lang w:bidi="ar-SA"/>
              </w:rPr>
            </w:pPr>
          </w:p>
        </w:tc>
      </w:tr>
      <w:tr w:rsidR="006727EA" w:rsidRPr="0096786A" w14:paraId="09C0FEAD" w14:textId="77777777" w:rsidTr="006727EA">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1F2C98D0"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vMerge/>
            <w:tcBorders>
              <w:top w:val="nil"/>
              <w:left w:val="single" w:sz="4" w:space="0" w:color="auto"/>
              <w:bottom w:val="double" w:sz="6" w:space="0" w:color="000000"/>
              <w:right w:val="single" w:sz="4" w:space="0" w:color="auto"/>
            </w:tcBorders>
            <w:shd w:val="clear" w:color="auto" w:fill="auto"/>
            <w:vAlign w:val="center"/>
            <w:hideMark/>
          </w:tcPr>
          <w:p w14:paraId="0CEF1E4F"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tcBorders>
              <w:top w:val="nil"/>
              <w:left w:val="nil"/>
              <w:bottom w:val="double" w:sz="6" w:space="0" w:color="auto"/>
              <w:right w:val="single" w:sz="4" w:space="0" w:color="auto"/>
            </w:tcBorders>
            <w:shd w:val="clear" w:color="auto" w:fill="auto"/>
            <w:vAlign w:val="center"/>
            <w:hideMark/>
          </w:tcPr>
          <w:p w14:paraId="4C6A7FC2" w14:textId="77777777" w:rsidR="006727EA" w:rsidRPr="0096786A" w:rsidRDefault="006727EA"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71" w:type="pct"/>
            <w:tcBorders>
              <w:top w:val="nil"/>
              <w:left w:val="nil"/>
              <w:bottom w:val="double" w:sz="6" w:space="0" w:color="auto"/>
              <w:right w:val="single" w:sz="4" w:space="0" w:color="auto"/>
            </w:tcBorders>
            <w:shd w:val="clear" w:color="auto" w:fill="auto"/>
            <w:vAlign w:val="center"/>
            <w:hideMark/>
          </w:tcPr>
          <w:p w14:paraId="2CB4251F"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Гкал/</w:t>
            </w:r>
            <w:proofErr w:type="gramStart"/>
            <w:r w:rsidRPr="0096786A">
              <w:rPr>
                <w:b/>
                <w:bCs/>
                <w:color w:val="000000"/>
                <w:sz w:val="20"/>
                <w:szCs w:val="20"/>
                <w:lang w:bidi="ar-SA"/>
              </w:rPr>
              <w:t>ч</w:t>
            </w:r>
            <w:proofErr w:type="gramEnd"/>
          </w:p>
        </w:tc>
        <w:tc>
          <w:tcPr>
            <w:tcW w:w="265" w:type="pct"/>
            <w:tcBorders>
              <w:top w:val="nil"/>
              <w:left w:val="nil"/>
              <w:bottom w:val="double" w:sz="6" w:space="0" w:color="auto"/>
              <w:right w:val="single" w:sz="4" w:space="0" w:color="auto"/>
            </w:tcBorders>
            <w:shd w:val="clear" w:color="auto" w:fill="auto"/>
            <w:vAlign w:val="center"/>
            <w:hideMark/>
          </w:tcPr>
          <w:p w14:paraId="1600E277"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0,063</w:t>
            </w:r>
          </w:p>
        </w:tc>
        <w:tc>
          <w:tcPr>
            <w:tcW w:w="305" w:type="pct"/>
            <w:tcBorders>
              <w:top w:val="nil"/>
              <w:left w:val="nil"/>
              <w:bottom w:val="double" w:sz="6" w:space="0" w:color="auto"/>
              <w:right w:val="single" w:sz="4" w:space="0" w:color="auto"/>
            </w:tcBorders>
            <w:shd w:val="clear" w:color="auto" w:fill="auto"/>
            <w:vAlign w:val="center"/>
            <w:hideMark/>
          </w:tcPr>
          <w:p w14:paraId="3AFCBEA8"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0,284</w:t>
            </w:r>
          </w:p>
        </w:tc>
        <w:tc>
          <w:tcPr>
            <w:tcW w:w="265" w:type="pct"/>
            <w:tcBorders>
              <w:top w:val="nil"/>
              <w:left w:val="nil"/>
              <w:bottom w:val="double" w:sz="6" w:space="0" w:color="auto"/>
              <w:right w:val="single" w:sz="4" w:space="0" w:color="auto"/>
            </w:tcBorders>
            <w:shd w:val="clear" w:color="auto" w:fill="auto"/>
            <w:vAlign w:val="center"/>
            <w:hideMark/>
          </w:tcPr>
          <w:p w14:paraId="0D2AFB31"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65" w:type="pct"/>
            <w:tcBorders>
              <w:top w:val="nil"/>
              <w:left w:val="nil"/>
              <w:bottom w:val="double" w:sz="6" w:space="0" w:color="auto"/>
              <w:right w:val="single" w:sz="4" w:space="0" w:color="auto"/>
            </w:tcBorders>
            <w:shd w:val="clear" w:color="auto" w:fill="auto"/>
            <w:vAlign w:val="center"/>
            <w:hideMark/>
          </w:tcPr>
          <w:p w14:paraId="44F33734"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305" w:type="pct"/>
            <w:tcBorders>
              <w:top w:val="nil"/>
              <w:left w:val="nil"/>
              <w:bottom w:val="double" w:sz="6" w:space="0" w:color="auto"/>
              <w:right w:val="single" w:sz="4" w:space="0" w:color="auto"/>
            </w:tcBorders>
            <w:shd w:val="clear" w:color="auto" w:fill="auto"/>
            <w:vAlign w:val="center"/>
            <w:hideMark/>
          </w:tcPr>
          <w:p w14:paraId="4199ACC4" w14:textId="77777777" w:rsidR="006727EA" w:rsidRPr="006727EA" w:rsidRDefault="006727EA" w:rsidP="006727EA">
            <w:pPr>
              <w:autoSpaceDE/>
              <w:autoSpaceDN/>
              <w:spacing w:line="240" w:lineRule="auto"/>
              <w:ind w:firstLine="0"/>
              <w:jc w:val="center"/>
              <w:rPr>
                <w:sz w:val="20"/>
              </w:rPr>
            </w:pPr>
            <w:r w:rsidRPr="00C80809">
              <w:rPr>
                <w:b/>
                <w:bCs/>
                <w:sz w:val="20"/>
                <w:szCs w:val="20"/>
                <w:lang w:bidi="ar-SA"/>
              </w:rPr>
              <w:t>0,000</w:t>
            </w:r>
          </w:p>
        </w:tc>
        <w:tc>
          <w:tcPr>
            <w:tcW w:w="278" w:type="pct"/>
            <w:gridSpan w:val="2"/>
            <w:tcBorders>
              <w:top w:val="single" w:sz="4" w:space="0" w:color="auto"/>
              <w:left w:val="nil"/>
              <w:bottom w:val="double" w:sz="6" w:space="0" w:color="auto"/>
              <w:right w:val="single" w:sz="4" w:space="0" w:color="auto"/>
            </w:tcBorders>
            <w:shd w:val="clear" w:color="auto" w:fill="auto"/>
            <w:vAlign w:val="center"/>
          </w:tcPr>
          <w:p w14:paraId="5830F85A" w14:textId="496CAE57" w:rsidR="006727EA" w:rsidRPr="0096786A" w:rsidRDefault="006727EA" w:rsidP="006727EA">
            <w:pPr>
              <w:autoSpaceDE/>
              <w:autoSpaceDN/>
              <w:spacing w:line="240" w:lineRule="auto"/>
              <w:ind w:firstLine="0"/>
              <w:jc w:val="center"/>
              <w:rPr>
                <w:color w:val="000000"/>
                <w:sz w:val="20"/>
                <w:szCs w:val="20"/>
                <w:lang w:bidi="ar-SA"/>
              </w:rPr>
            </w:pPr>
            <w:r w:rsidRPr="00C80809">
              <w:rPr>
                <w:b/>
                <w:bCs/>
                <w:sz w:val="20"/>
                <w:szCs w:val="20"/>
                <w:lang w:bidi="ar-SA"/>
              </w:rPr>
              <w:t>0,000</w:t>
            </w:r>
          </w:p>
        </w:tc>
        <w:tc>
          <w:tcPr>
            <w:tcW w:w="1360" w:type="pct"/>
            <w:gridSpan w:val="6"/>
            <w:vMerge/>
            <w:tcBorders>
              <w:left w:val="nil"/>
              <w:bottom w:val="double" w:sz="6" w:space="0" w:color="auto"/>
              <w:right w:val="single" w:sz="4" w:space="0" w:color="auto"/>
            </w:tcBorders>
            <w:shd w:val="clear" w:color="auto" w:fill="auto"/>
            <w:vAlign w:val="center"/>
          </w:tcPr>
          <w:p w14:paraId="3F85C41A" w14:textId="4AC73B0B" w:rsidR="006727EA" w:rsidRPr="0096786A" w:rsidRDefault="006727EA" w:rsidP="00C80809">
            <w:pPr>
              <w:autoSpaceDE/>
              <w:autoSpaceDN/>
              <w:spacing w:line="240" w:lineRule="auto"/>
              <w:ind w:firstLine="0"/>
              <w:jc w:val="left"/>
              <w:rPr>
                <w:color w:val="000000"/>
                <w:sz w:val="20"/>
                <w:szCs w:val="20"/>
                <w:lang w:bidi="ar-SA"/>
              </w:rPr>
            </w:pPr>
          </w:p>
        </w:tc>
      </w:tr>
      <w:tr w:rsidR="006727EA" w:rsidRPr="0096786A" w14:paraId="5C365592" w14:textId="77777777" w:rsidTr="006727EA">
        <w:trPr>
          <w:trHeight w:val="20"/>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6F589" w14:textId="77777777" w:rsidR="006727EA" w:rsidRPr="006727EA" w:rsidRDefault="006727EA" w:rsidP="00C80809">
            <w:pPr>
              <w:autoSpaceDE/>
              <w:autoSpaceDN/>
              <w:spacing w:line="240" w:lineRule="auto"/>
              <w:ind w:firstLine="0"/>
              <w:jc w:val="center"/>
              <w:rPr>
                <w:b/>
                <w:sz w:val="20"/>
              </w:rPr>
            </w:pPr>
            <w:r w:rsidRPr="006727EA">
              <w:rPr>
                <w:b/>
                <w:sz w:val="20"/>
              </w:rPr>
              <w:t>АО «</w:t>
            </w:r>
            <w:proofErr w:type="spellStart"/>
            <w:r w:rsidRPr="006727EA">
              <w:rPr>
                <w:b/>
                <w:sz w:val="20"/>
              </w:rPr>
              <w:t>Реммаш</w:t>
            </w:r>
            <w:proofErr w:type="spellEnd"/>
            <w:r w:rsidRPr="006727EA">
              <w:rPr>
                <w:b/>
                <w:sz w:val="20"/>
              </w:rPr>
              <w:t>»</w:t>
            </w:r>
          </w:p>
        </w:tc>
      </w:tr>
      <w:tr w:rsidR="006727EA" w:rsidRPr="0096786A" w14:paraId="0B75C2B9" w14:textId="77777777" w:rsidTr="006727EA">
        <w:trPr>
          <w:trHeight w:val="344"/>
        </w:trPr>
        <w:tc>
          <w:tcPr>
            <w:tcW w:w="240"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B7DA2D9"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3</w:t>
            </w:r>
          </w:p>
        </w:tc>
        <w:tc>
          <w:tcPr>
            <w:tcW w:w="623" w:type="pct"/>
            <w:vMerge w:val="restart"/>
            <w:tcBorders>
              <w:top w:val="nil"/>
              <w:left w:val="single" w:sz="4" w:space="0" w:color="auto"/>
              <w:bottom w:val="double" w:sz="6" w:space="0" w:color="000000"/>
              <w:right w:val="single" w:sz="4" w:space="0" w:color="auto"/>
            </w:tcBorders>
            <w:shd w:val="clear" w:color="auto" w:fill="auto"/>
            <w:vAlign w:val="center"/>
            <w:hideMark/>
          </w:tcPr>
          <w:p w14:paraId="0DDD2C63" w14:textId="77777777" w:rsidR="006727EA" w:rsidRPr="0096786A" w:rsidRDefault="006727EA"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АО «</w:t>
            </w:r>
            <w:proofErr w:type="spellStart"/>
            <w:r w:rsidRPr="0096786A">
              <w:rPr>
                <w:color w:val="000000"/>
                <w:sz w:val="20"/>
                <w:szCs w:val="20"/>
                <w:lang w:bidi="ar-SA"/>
              </w:rPr>
              <w:t>Реммаш</w:t>
            </w:r>
            <w:proofErr w:type="spellEnd"/>
            <w:r w:rsidRPr="0096786A">
              <w:rPr>
                <w:color w:val="000000"/>
                <w:sz w:val="20"/>
                <w:szCs w:val="20"/>
                <w:lang w:bidi="ar-SA"/>
              </w:rPr>
              <w:t>», ул. Драгунова, д. 13</w:t>
            </w:r>
          </w:p>
        </w:tc>
        <w:tc>
          <w:tcPr>
            <w:tcW w:w="623" w:type="pct"/>
            <w:tcBorders>
              <w:top w:val="nil"/>
              <w:left w:val="nil"/>
              <w:bottom w:val="single" w:sz="4" w:space="0" w:color="auto"/>
              <w:right w:val="single" w:sz="4" w:space="0" w:color="auto"/>
            </w:tcBorders>
            <w:shd w:val="clear" w:color="auto" w:fill="auto"/>
            <w:vAlign w:val="center"/>
            <w:hideMark/>
          </w:tcPr>
          <w:p w14:paraId="78FC855D" w14:textId="77777777" w:rsidR="006727EA" w:rsidRPr="0096786A" w:rsidRDefault="006727EA"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71" w:type="pct"/>
            <w:tcBorders>
              <w:top w:val="nil"/>
              <w:left w:val="nil"/>
              <w:bottom w:val="single" w:sz="4" w:space="0" w:color="auto"/>
              <w:right w:val="single" w:sz="4" w:space="0" w:color="auto"/>
            </w:tcBorders>
            <w:shd w:val="clear" w:color="auto" w:fill="auto"/>
            <w:vAlign w:val="center"/>
            <w:hideMark/>
          </w:tcPr>
          <w:p w14:paraId="0A9531DB"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65" w:type="pct"/>
            <w:tcBorders>
              <w:top w:val="nil"/>
              <w:left w:val="nil"/>
              <w:bottom w:val="single" w:sz="4" w:space="0" w:color="auto"/>
              <w:right w:val="single" w:sz="4" w:space="0" w:color="auto"/>
            </w:tcBorders>
            <w:shd w:val="clear" w:color="auto" w:fill="auto"/>
            <w:vAlign w:val="center"/>
            <w:hideMark/>
          </w:tcPr>
          <w:p w14:paraId="18A655C9"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05" w:type="pct"/>
            <w:tcBorders>
              <w:top w:val="nil"/>
              <w:left w:val="nil"/>
              <w:bottom w:val="single" w:sz="4" w:space="0" w:color="auto"/>
              <w:right w:val="single" w:sz="4" w:space="0" w:color="auto"/>
            </w:tcBorders>
            <w:shd w:val="clear" w:color="auto" w:fill="auto"/>
            <w:vAlign w:val="center"/>
            <w:hideMark/>
          </w:tcPr>
          <w:p w14:paraId="4035AE7A"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0,759</w:t>
            </w:r>
          </w:p>
        </w:tc>
        <w:tc>
          <w:tcPr>
            <w:tcW w:w="265" w:type="pct"/>
            <w:tcBorders>
              <w:top w:val="nil"/>
              <w:left w:val="nil"/>
              <w:bottom w:val="single" w:sz="4" w:space="0" w:color="auto"/>
              <w:right w:val="single" w:sz="4" w:space="0" w:color="auto"/>
            </w:tcBorders>
            <w:shd w:val="clear" w:color="auto" w:fill="auto"/>
            <w:vAlign w:val="center"/>
            <w:hideMark/>
          </w:tcPr>
          <w:p w14:paraId="66734979"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6FD687E9"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16" w:type="pct"/>
            <w:gridSpan w:val="2"/>
            <w:tcBorders>
              <w:top w:val="nil"/>
              <w:left w:val="nil"/>
              <w:bottom w:val="single" w:sz="4" w:space="0" w:color="auto"/>
              <w:right w:val="single" w:sz="4" w:space="0" w:color="auto"/>
            </w:tcBorders>
            <w:shd w:val="clear" w:color="auto" w:fill="auto"/>
            <w:vAlign w:val="center"/>
            <w:hideMark/>
          </w:tcPr>
          <w:p w14:paraId="1428F780" w14:textId="77777777" w:rsidR="006727EA" w:rsidRPr="00C80809" w:rsidRDefault="006727EA" w:rsidP="00C80809">
            <w:pPr>
              <w:autoSpaceDE/>
              <w:autoSpaceDN/>
              <w:spacing w:line="240" w:lineRule="auto"/>
              <w:ind w:firstLine="0"/>
              <w:jc w:val="center"/>
              <w:rPr>
                <w:sz w:val="20"/>
                <w:szCs w:val="20"/>
                <w:lang w:bidi="ar-SA"/>
              </w:rPr>
            </w:pPr>
            <w:r w:rsidRPr="00C80809">
              <w:rPr>
                <w:sz w:val="20"/>
                <w:szCs w:val="20"/>
                <w:lang w:bidi="ar-SA"/>
              </w:rPr>
              <w:t>0,000</w:t>
            </w:r>
          </w:p>
        </w:tc>
        <w:tc>
          <w:tcPr>
            <w:tcW w:w="267" w:type="pct"/>
            <w:tcBorders>
              <w:top w:val="single" w:sz="4" w:space="0" w:color="auto"/>
              <w:left w:val="nil"/>
              <w:bottom w:val="single" w:sz="4" w:space="0" w:color="auto"/>
              <w:right w:val="single" w:sz="4" w:space="0" w:color="auto"/>
            </w:tcBorders>
            <w:shd w:val="clear" w:color="auto" w:fill="auto"/>
            <w:vAlign w:val="center"/>
          </w:tcPr>
          <w:p w14:paraId="5986CD46" w14:textId="3F6958BC" w:rsidR="006727EA" w:rsidRPr="0096786A" w:rsidRDefault="006727EA" w:rsidP="00C80809">
            <w:pPr>
              <w:autoSpaceDE/>
              <w:autoSpaceDN/>
              <w:spacing w:line="240" w:lineRule="auto"/>
              <w:ind w:firstLine="0"/>
              <w:jc w:val="center"/>
              <w:rPr>
                <w:color w:val="000000"/>
                <w:sz w:val="20"/>
                <w:szCs w:val="20"/>
                <w:lang w:bidi="ar-SA"/>
              </w:rPr>
            </w:pPr>
            <w:r w:rsidRPr="00C80809">
              <w:rPr>
                <w:sz w:val="20"/>
                <w:szCs w:val="20"/>
                <w:lang w:bidi="ar-SA"/>
              </w:rPr>
              <w:t>0,000</w:t>
            </w:r>
          </w:p>
        </w:tc>
        <w:tc>
          <w:tcPr>
            <w:tcW w:w="1360" w:type="pct"/>
            <w:gridSpan w:val="6"/>
            <w:vMerge w:val="restart"/>
            <w:tcBorders>
              <w:top w:val="nil"/>
              <w:left w:val="nil"/>
              <w:right w:val="single" w:sz="4" w:space="0" w:color="auto"/>
            </w:tcBorders>
            <w:shd w:val="clear" w:color="auto" w:fill="auto"/>
            <w:vAlign w:val="center"/>
          </w:tcPr>
          <w:p w14:paraId="02AB94BD" w14:textId="5C55B411" w:rsidR="006727EA" w:rsidRPr="0096786A" w:rsidRDefault="006727EA" w:rsidP="00C80809">
            <w:pPr>
              <w:autoSpaceDE/>
              <w:autoSpaceDN/>
              <w:spacing w:line="240" w:lineRule="auto"/>
              <w:ind w:firstLine="0"/>
              <w:jc w:val="center"/>
              <w:rPr>
                <w:color w:val="000000"/>
                <w:sz w:val="20"/>
                <w:szCs w:val="20"/>
                <w:lang w:bidi="ar-SA"/>
              </w:rPr>
            </w:pPr>
            <w:r>
              <w:rPr>
                <w:color w:val="000000"/>
                <w:sz w:val="20"/>
                <w:szCs w:val="20"/>
                <w:lang w:bidi="ar-SA"/>
              </w:rPr>
              <w:t>Отключение внешних потребителей в сентябре 2025 года</w:t>
            </w:r>
          </w:p>
        </w:tc>
      </w:tr>
      <w:tr w:rsidR="006727EA" w:rsidRPr="0096786A" w14:paraId="4083E6F5" w14:textId="77777777" w:rsidTr="006727EA">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3FBBDF31"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vMerge/>
            <w:tcBorders>
              <w:top w:val="nil"/>
              <w:left w:val="single" w:sz="4" w:space="0" w:color="auto"/>
              <w:bottom w:val="double" w:sz="6" w:space="0" w:color="000000"/>
              <w:right w:val="single" w:sz="4" w:space="0" w:color="auto"/>
            </w:tcBorders>
            <w:shd w:val="clear" w:color="auto" w:fill="auto"/>
            <w:vAlign w:val="center"/>
            <w:hideMark/>
          </w:tcPr>
          <w:p w14:paraId="256E3D2D"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tcBorders>
              <w:top w:val="nil"/>
              <w:left w:val="nil"/>
              <w:bottom w:val="single" w:sz="4" w:space="0" w:color="auto"/>
              <w:right w:val="single" w:sz="4" w:space="0" w:color="auto"/>
            </w:tcBorders>
            <w:shd w:val="clear" w:color="auto" w:fill="auto"/>
            <w:vAlign w:val="center"/>
            <w:hideMark/>
          </w:tcPr>
          <w:p w14:paraId="112D9E80" w14:textId="77777777" w:rsidR="006727EA" w:rsidRPr="0096786A" w:rsidRDefault="006727EA"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71" w:type="pct"/>
            <w:tcBorders>
              <w:top w:val="nil"/>
              <w:left w:val="nil"/>
              <w:bottom w:val="single" w:sz="4" w:space="0" w:color="auto"/>
              <w:right w:val="single" w:sz="4" w:space="0" w:color="auto"/>
            </w:tcBorders>
            <w:shd w:val="clear" w:color="auto" w:fill="auto"/>
            <w:vAlign w:val="center"/>
            <w:hideMark/>
          </w:tcPr>
          <w:p w14:paraId="1E263BFD"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65" w:type="pct"/>
            <w:tcBorders>
              <w:top w:val="nil"/>
              <w:left w:val="nil"/>
              <w:bottom w:val="single" w:sz="4" w:space="0" w:color="auto"/>
              <w:right w:val="single" w:sz="4" w:space="0" w:color="auto"/>
            </w:tcBorders>
            <w:shd w:val="clear" w:color="auto" w:fill="auto"/>
            <w:vAlign w:val="center"/>
            <w:hideMark/>
          </w:tcPr>
          <w:p w14:paraId="3BD8282F"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05" w:type="pct"/>
            <w:tcBorders>
              <w:top w:val="nil"/>
              <w:left w:val="nil"/>
              <w:bottom w:val="single" w:sz="4" w:space="0" w:color="auto"/>
              <w:right w:val="single" w:sz="4" w:space="0" w:color="auto"/>
            </w:tcBorders>
            <w:shd w:val="clear" w:color="auto" w:fill="auto"/>
            <w:vAlign w:val="center"/>
            <w:hideMark/>
          </w:tcPr>
          <w:p w14:paraId="6E8A73A7"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5083D30A"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6C440CC2"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16" w:type="pct"/>
            <w:gridSpan w:val="2"/>
            <w:tcBorders>
              <w:top w:val="nil"/>
              <w:left w:val="nil"/>
              <w:bottom w:val="single" w:sz="4" w:space="0" w:color="auto"/>
              <w:right w:val="single" w:sz="4" w:space="0" w:color="auto"/>
            </w:tcBorders>
            <w:shd w:val="clear" w:color="auto" w:fill="auto"/>
            <w:vAlign w:val="center"/>
            <w:hideMark/>
          </w:tcPr>
          <w:p w14:paraId="09AA5E6C" w14:textId="77777777" w:rsidR="006727EA" w:rsidRPr="006727EA" w:rsidRDefault="006727EA" w:rsidP="006727EA">
            <w:pPr>
              <w:autoSpaceDE/>
              <w:autoSpaceDN/>
              <w:spacing w:line="240" w:lineRule="auto"/>
              <w:ind w:firstLine="0"/>
              <w:jc w:val="center"/>
              <w:rPr>
                <w:sz w:val="20"/>
              </w:rPr>
            </w:pPr>
            <w:r w:rsidRPr="00C80809">
              <w:rPr>
                <w:sz w:val="20"/>
                <w:szCs w:val="20"/>
                <w:lang w:bidi="ar-SA"/>
              </w:rPr>
              <w:t>0,000</w:t>
            </w:r>
          </w:p>
        </w:tc>
        <w:tc>
          <w:tcPr>
            <w:tcW w:w="267" w:type="pct"/>
            <w:tcBorders>
              <w:top w:val="single" w:sz="4" w:space="0" w:color="auto"/>
              <w:left w:val="nil"/>
              <w:bottom w:val="single" w:sz="4" w:space="0" w:color="auto"/>
              <w:right w:val="single" w:sz="4" w:space="0" w:color="auto"/>
            </w:tcBorders>
            <w:shd w:val="clear" w:color="auto" w:fill="auto"/>
            <w:vAlign w:val="center"/>
          </w:tcPr>
          <w:p w14:paraId="4B5D4655" w14:textId="477E0C4C" w:rsidR="006727EA" w:rsidRPr="0096786A" w:rsidRDefault="006727EA" w:rsidP="006727EA">
            <w:pPr>
              <w:autoSpaceDE/>
              <w:autoSpaceDN/>
              <w:spacing w:line="240" w:lineRule="auto"/>
              <w:ind w:firstLine="0"/>
              <w:jc w:val="center"/>
              <w:rPr>
                <w:color w:val="000000"/>
                <w:sz w:val="20"/>
                <w:szCs w:val="20"/>
                <w:lang w:bidi="ar-SA"/>
              </w:rPr>
            </w:pPr>
            <w:r w:rsidRPr="00C80809">
              <w:rPr>
                <w:sz w:val="20"/>
                <w:szCs w:val="20"/>
                <w:lang w:bidi="ar-SA"/>
              </w:rPr>
              <w:t>0,000</w:t>
            </w:r>
          </w:p>
        </w:tc>
        <w:tc>
          <w:tcPr>
            <w:tcW w:w="1360" w:type="pct"/>
            <w:gridSpan w:val="6"/>
            <w:vMerge/>
            <w:tcBorders>
              <w:left w:val="nil"/>
              <w:right w:val="single" w:sz="4" w:space="0" w:color="auto"/>
            </w:tcBorders>
            <w:shd w:val="clear" w:color="auto" w:fill="auto"/>
            <w:vAlign w:val="center"/>
          </w:tcPr>
          <w:p w14:paraId="67F51718" w14:textId="2B1E7AE4" w:rsidR="006727EA" w:rsidRPr="0096786A" w:rsidRDefault="006727EA" w:rsidP="00C80809">
            <w:pPr>
              <w:autoSpaceDE/>
              <w:autoSpaceDN/>
              <w:spacing w:line="240" w:lineRule="auto"/>
              <w:ind w:firstLine="0"/>
              <w:jc w:val="left"/>
              <w:rPr>
                <w:color w:val="000000"/>
                <w:sz w:val="20"/>
                <w:szCs w:val="20"/>
                <w:lang w:bidi="ar-SA"/>
              </w:rPr>
            </w:pPr>
          </w:p>
        </w:tc>
      </w:tr>
      <w:tr w:rsidR="006727EA" w:rsidRPr="0096786A" w14:paraId="1AA1D750" w14:textId="77777777" w:rsidTr="006727EA">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1F402CC8"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vMerge/>
            <w:tcBorders>
              <w:top w:val="nil"/>
              <w:left w:val="single" w:sz="4" w:space="0" w:color="auto"/>
              <w:bottom w:val="double" w:sz="6" w:space="0" w:color="000000"/>
              <w:right w:val="single" w:sz="4" w:space="0" w:color="auto"/>
            </w:tcBorders>
            <w:shd w:val="clear" w:color="auto" w:fill="auto"/>
            <w:vAlign w:val="center"/>
            <w:hideMark/>
          </w:tcPr>
          <w:p w14:paraId="7C02BE15"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tcBorders>
              <w:top w:val="nil"/>
              <w:left w:val="nil"/>
              <w:bottom w:val="double" w:sz="6" w:space="0" w:color="auto"/>
              <w:right w:val="single" w:sz="4" w:space="0" w:color="auto"/>
            </w:tcBorders>
            <w:shd w:val="clear" w:color="auto" w:fill="auto"/>
            <w:vAlign w:val="center"/>
            <w:hideMark/>
          </w:tcPr>
          <w:p w14:paraId="10432C22" w14:textId="77777777" w:rsidR="006727EA" w:rsidRPr="0096786A" w:rsidRDefault="006727EA"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71" w:type="pct"/>
            <w:tcBorders>
              <w:top w:val="nil"/>
              <w:left w:val="nil"/>
              <w:bottom w:val="double" w:sz="6" w:space="0" w:color="auto"/>
              <w:right w:val="single" w:sz="4" w:space="0" w:color="auto"/>
            </w:tcBorders>
            <w:shd w:val="clear" w:color="auto" w:fill="auto"/>
            <w:vAlign w:val="center"/>
            <w:hideMark/>
          </w:tcPr>
          <w:p w14:paraId="7C00DB9B"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Гкал/</w:t>
            </w:r>
            <w:proofErr w:type="gramStart"/>
            <w:r w:rsidRPr="0096786A">
              <w:rPr>
                <w:b/>
                <w:bCs/>
                <w:color w:val="000000"/>
                <w:sz w:val="20"/>
                <w:szCs w:val="20"/>
                <w:lang w:bidi="ar-SA"/>
              </w:rPr>
              <w:t>ч</w:t>
            </w:r>
            <w:proofErr w:type="gramEnd"/>
          </w:p>
        </w:tc>
        <w:tc>
          <w:tcPr>
            <w:tcW w:w="265" w:type="pct"/>
            <w:tcBorders>
              <w:top w:val="nil"/>
              <w:left w:val="nil"/>
              <w:bottom w:val="double" w:sz="6" w:space="0" w:color="auto"/>
              <w:right w:val="single" w:sz="4" w:space="0" w:color="auto"/>
            </w:tcBorders>
            <w:shd w:val="clear" w:color="auto" w:fill="auto"/>
            <w:vAlign w:val="center"/>
            <w:hideMark/>
          </w:tcPr>
          <w:p w14:paraId="47F5BF8C"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305" w:type="pct"/>
            <w:tcBorders>
              <w:top w:val="nil"/>
              <w:left w:val="nil"/>
              <w:bottom w:val="double" w:sz="6" w:space="0" w:color="auto"/>
              <w:right w:val="single" w:sz="4" w:space="0" w:color="auto"/>
            </w:tcBorders>
            <w:shd w:val="clear" w:color="auto" w:fill="auto"/>
            <w:vAlign w:val="center"/>
            <w:hideMark/>
          </w:tcPr>
          <w:p w14:paraId="39C2299D"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0,759</w:t>
            </w:r>
          </w:p>
        </w:tc>
        <w:tc>
          <w:tcPr>
            <w:tcW w:w="265" w:type="pct"/>
            <w:tcBorders>
              <w:top w:val="nil"/>
              <w:left w:val="nil"/>
              <w:bottom w:val="double" w:sz="6" w:space="0" w:color="auto"/>
              <w:right w:val="single" w:sz="4" w:space="0" w:color="auto"/>
            </w:tcBorders>
            <w:shd w:val="clear" w:color="auto" w:fill="auto"/>
            <w:vAlign w:val="center"/>
            <w:hideMark/>
          </w:tcPr>
          <w:p w14:paraId="68C33803"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65" w:type="pct"/>
            <w:tcBorders>
              <w:top w:val="nil"/>
              <w:left w:val="nil"/>
              <w:bottom w:val="double" w:sz="6" w:space="0" w:color="auto"/>
              <w:right w:val="single" w:sz="4" w:space="0" w:color="auto"/>
            </w:tcBorders>
            <w:shd w:val="clear" w:color="auto" w:fill="auto"/>
            <w:vAlign w:val="center"/>
            <w:hideMark/>
          </w:tcPr>
          <w:p w14:paraId="2448ABF9"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316" w:type="pct"/>
            <w:gridSpan w:val="2"/>
            <w:tcBorders>
              <w:top w:val="nil"/>
              <w:left w:val="nil"/>
              <w:bottom w:val="double" w:sz="6" w:space="0" w:color="auto"/>
              <w:right w:val="single" w:sz="4" w:space="0" w:color="auto"/>
            </w:tcBorders>
            <w:shd w:val="clear" w:color="auto" w:fill="auto"/>
            <w:vAlign w:val="center"/>
            <w:hideMark/>
          </w:tcPr>
          <w:p w14:paraId="12FA43FB" w14:textId="77777777" w:rsidR="006727EA" w:rsidRPr="006727EA" w:rsidRDefault="006727EA" w:rsidP="006727EA">
            <w:pPr>
              <w:autoSpaceDE/>
              <w:autoSpaceDN/>
              <w:spacing w:line="240" w:lineRule="auto"/>
              <w:ind w:firstLine="0"/>
              <w:jc w:val="center"/>
              <w:rPr>
                <w:sz w:val="20"/>
              </w:rPr>
            </w:pPr>
            <w:r w:rsidRPr="00C80809">
              <w:rPr>
                <w:b/>
                <w:bCs/>
                <w:sz w:val="20"/>
                <w:szCs w:val="20"/>
                <w:lang w:bidi="ar-SA"/>
              </w:rPr>
              <w:t>0,000</w:t>
            </w:r>
          </w:p>
        </w:tc>
        <w:tc>
          <w:tcPr>
            <w:tcW w:w="267" w:type="pct"/>
            <w:tcBorders>
              <w:top w:val="single" w:sz="4" w:space="0" w:color="auto"/>
              <w:left w:val="nil"/>
              <w:bottom w:val="double" w:sz="6" w:space="0" w:color="auto"/>
              <w:right w:val="single" w:sz="4" w:space="0" w:color="auto"/>
            </w:tcBorders>
            <w:shd w:val="clear" w:color="auto" w:fill="auto"/>
            <w:vAlign w:val="center"/>
          </w:tcPr>
          <w:p w14:paraId="526B8802" w14:textId="49AA9DF2" w:rsidR="006727EA" w:rsidRPr="0096786A" w:rsidRDefault="006727EA" w:rsidP="006727EA">
            <w:pPr>
              <w:autoSpaceDE/>
              <w:autoSpaceDN/>
              <w:spacing w:line="240" w:lineRule="auto"/>
              <w:ind w:firstLine="0"/>
              <w:jc w:val="center"/>
              <w:rPr>
                <w:color w:val="000000"/>
                <w:sz w:val="20"/>
                <w:szCs w:val="20"/>
                <w:lang w:bidi="ar-SA"/>
              </w:rPr>
            </w:pPr>
            <w:r w:rsidRPr="00C80809">
              <w:rPr>
                <w:b/>
                <w:bCs/>
                <w:sz w:val="20"/>
                <w:szCs w:val="20"/>
                <w:lang w:bidi="ar-SA"/>
              </w:rPr>
              <w:t>0,000</w:t>
            </w:r>
          </w:p>
        </w:tc>
        <w:tc>
          <w:tcPr>
            <w:tcW w:w="1360" w:type="pct"/>
            <w:gridSpan w:val="6"/>
            <w:vMerge/>
            <w:tcBorders>
              <w:left w:val="nil"/>
              <w:bottom w:val="double" w:sz="6" w:space="0" w:color="auto"/>
              <w:right w:val="single" w:sz="4" w:space="0" w:color="auto"/>
            </w:tcBorders>
            <w:shd w:val="clear" w:color="auto" w:fill="auto"/>
            <w:vAlign w:val="center"/>
          </w:tcPr>
          <w:p w14:paraId="260EA377" w14:textId="3E7CBD00" w:rsidR="006727EA" w:rsidRPr="0096786A" w:rsidRDefault="006727EA" w:rsidP="00C80809">
            <w:pPr>
              <w:autoSpaceDE/>
              <w:autoSpaceDN/>
              <w:spacing w:line="240" w:lineRule="auto"/>
              <w:ind w:firstLine="0"/>
              <w:jc w:val="left"/>
              <w:rPr>
                <w:color w:val="000000"/>
                <w:sz w:val="20"/>
                <w:szCs w:val="20"/>
                <w:lang w:bidi="ar-SA"/>
              </w:rPr>
            </w:pPr>
          </w:p>
        </w:tc>
      </w:tr>
      <w:tr w:rsidR="006727EA" w:rsidRPr="0096786A" w14:paraId="6B0BFE8B" w14:textId="77777777" w:rsidTr="006727EA">
        <w:trPr>
          <w:trHeight w:val="20"/>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DCBB0"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ООО «</w:t>
            </w:r>
            <w:proofErr w:type="spellStart"/>
            <w:r w:rsidRPr="0096786A">
              <w:rPr>
                <w:b/>
                <w:bCs/>
                <w:color w:val="000000"/>
                <w:sz w:val="20"/>
                <w:szCs w:val="20"/>
                <w:lang w:bidi="ar-SA"/>
              </w:rPr>
              <w:t>КомЭнерго</w:t>
            </w:r>
            <w:proofErr w:type="spellEnd"/>
            <w:r w:rsidRPr="0096786A">
              <w:rPr>
                <w:b/>
                <w:bCs/>
                <w:color w:val="000000"/>
                <w:sz w:val="20"/>
                <w:szCs w:val="20"/>
                <w:lang w:bidi="ar-SA"/>
              </w:rPr>
              <w:t>»</w:t>
            </w:r>
          </w:p>
        </w:tc>
      </w:tr>
      <w:tr w:rsidR="006727EA" w:rsidRPr="0096786A" w14:paraId="50CBEA84" w14:textId="77777777" w:rsidTr="006727EA">
        <w:trPr>
          <w:trHeight w:val="20"/>
        </w:trPr>
        <w:tc>
          <w:tcPr>
            <w:tcW w:w="24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6311202"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4</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638CA5C6" w14:textId="77777777" w:rsidR="006727EA" w:rsidRPr="0096786A" w:rsidRDefault="006727EA"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№3 «</w:t>
            </w:r>
            <w:proofErr w:type="spellStart"/>
            <w:r w:rsidRPr="0096786A">
              <w:rPr>
                <w:color w:val="000000"/>
                <w:sz w:val="20"/>
                <w:szCs w:val="20"/>
                <w:lang w:bidi="ar-SA"/>
              </w:rPr>
              <w:t>Глазовская</w:t>
            </w:r>
            <w:proofErr w:type="spellEnd"/>
            <w:r w:rsidRPr="0096786A">
              <w:rPr>
                <w:color w:val="000000"/>
                <w:sz w:val="20"/>
                <w:szCs w:val="20"/>
                <w:lang w:bidi="ar-SA"/>
              </w:rPr>
              <w:t>» ООО «</w:t>
            </w:r>
            <w:proofErr w:type="spellStart"/>
            <w:r w:rsidRPr="0096786A">
              <w:rPr>
                <w:color w:val="000000"/>
                <w:sz w:val="20"/>
                <w:szCs w:val="20"/>
                <w:lang w:bidi="ar-SA"/>
              </w:rPr>
              <w:t>КомЭнерго</w:t>
            </w:r>
            <w:proofErr w:type="spellEnd"/>
            <w:r w:rsidRPr="0096786A">
              <w:rPr>
                <w:color w:val="000000"/>
                <w:sz w:val="20"/>
                <w:szCs w:val="20"/>
                <w:lang w:bidi="ar-SA"/>
              </w:rPr>
              <w:t>», ул. Удмуртская, д. 63</w:t>
            </w:r>
          </w:p>
        </w:tc>
        <w:tc>
          <w:tcPr>
            <w:tcW w:w="623" w:type="pct"/>
            <w:tcBorders>
              <w:top w:val="nil"/>
              <w:left w:val="nil"/>
              <w:bottom w:val="single" w:sz="4" w:space="0" w:color="auto"/>
              <w:right w:val="single" w:sz="4" w:space="0" w:color="auto"/>
            </w:tcBorders>
            <w:shd w:val="clear" w:color="auto" w:fill="auto"/>
            <w:vAlign w:val="center"/>
            <w:hideMark/>
          </w:tcPr>
          <w:p w14:paraId="25C08EF9" w14:textId="77777777" w:rsidR="006727EA" w:rsidRPr="0096786A" w:rsidRDefault="006727EA"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71" w:type="pct"/>
            <w:tcBorders>
              <w:top w:val="nil"/>
              <w:left w:val="nil"/>
              <w:bottom w:val="single" w:sz="4" w:space="0" w:color="auto"/>
              <w:right w:val="single" w:sz="4" w:space="0" w:color="auto"/>
            </w:tcBorders>
            <w:shd w:val="clear" w:color="auto" w:fill="auto"/>
            <w:vAlign w:val="center"/>
            <w:hideMark/>
          </w:tcPr>
          <w:p w14:paraId="6739AB77"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65" w:type="pct"/>
            <w:tcBorders>
              <w:top w:val="nil"/>
              <w:left w:val="nil"/>
              <w:bottom w:val="single" w:sz="4" w:space="0" w:color="auto"/>
              <w:right w:val="single" w:sz="4" w:space="0" w:color="auto"/>
            </w:tcBorders>
            <w:shd w:val="clear" w:color="auto" w:fill="auto"/>
            <w:vAlign w:val="center"/>
            <w:hideMark/>
          </w:tcPr>
          <w:p w14:paraId="2A73D93C"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05" w:type="pct"/>
            <w:tcBorders>
              <w:top w:val="nil"/>
              <w:left w:val="nil"/>
              <w:bottom w:val="single" w:sz="4" w:space="0" w:color="auto"/>
              <w:right w:val="single" w:sz="4" w:space="0" w:color="auto"/>
            </w:tcBorders>
            <w:shd w:val="clear" w:color="auto" w:fill="auto"/>
            <w:vAlign w:val="center"/>
            <w:hideMark/>
          </w:tcPr>
          <w:p w14:paraId="3961A6F1"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0,240</w:t>
            </w:r>
          </w:p>
        </w:tc>
        <w:tc>
          <w:tcPr>
            <w:tcW w:w="265" w:type="pct"/>
            <w:tcBorders>
              <w:top w:val="nil"/>
              <w:left w:val="nil"/>
              <w:bottom w:val="single" w:sz="4" w:space="0" w:color="auto"/>
              <w:right w:val="single" w:sz="4" w:space="0" w:color="auto"/>
            </w:tcBorders>
            <w:shd w:val="clear" w:color="auto" w:fill="auto"/>
            <w:vAlign w:val="center"/>
            <w:hideMark/>
          </w:tcPr>
          <w:p w14:paraId="724E44B6"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3FAF002A"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0,993</w:t>
            </w:r>
          </w:p>
        </w:tc>
        <w:tc>
          <w:tcPr>
            <w:tcW w:w="305" w:type="pct"/>
            <w:tcBorders>
              <w:top w:val="nil"/>
              <w:left w:val="nil"/>
              <w:bottom w:val="single" w:sz="4" w:space="0" w:color="auto"/>
              <w:right w:val="single" w:sz="4" w:space="0" w:color="auto"/>
            </w:tcBorders>
            <w:shd w:val="clear" w:color="auto" w:fill="auto"/>
            <w:vAlign w:val="center"/>
            <w:hideMark/>
          </w:tcPr>
          <w:p w14:paraId="37A62373"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05" w:type="pct"/>
            <w:gridSpan w:val="3"/>
            <w:tcBorders>
              <w:top w:val="nil"/>
              <w:left w:val="nil"/>
              <w:bottom w:val="single" w:sz="4" w:space="0" w:color="auto"/>
              <w:right w:val="single" w:sz="4" w:space="0" w:color="auto"/>
            </w:tcBorders>
            <w:shd w:val="clear" w:color="auto" w:fill="auto"/>
            <w:vAlign w:val="center"/>
            <w:hideMark/>
          </w:tcPr>
          <w:p w14:paraId="7BAAC499"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0,240</w:t>
            </w:r>
          </w:p>
        </w:tc>
        <w:tc>
          <w:tcPr>
            <w:tcW w:w="265" w:type="pct"/>
            <w:tcBorders>
              <w:top w:val="nil"/>
              <w:left w:val="nil"/>
              <w:bottom w:val="single" w:sz="4" w:space="0" w:color="auto"/>
              <w:right w:val="single" w:sz="4" w:space="0" w:color="auto"/>
            </w:tcBorders>
            <w:shd w:val="clear" w:color="auto" w:fill="auto"/>
            <w:vAlign w:val="center"/>
            <w:hideMark/>
          </w:tcPr>
          <w:p w14:paraId="614508E8"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0,113</w:t>
            </w:r>
          </w:p>
        </w:tc>
        <w:tc>
          <w:tcPr>
            <w:tcW w:w="265" w:type="pct"/>
            <w:tcBorders>
              <w:top w:val="nil"/>
              <w:left w:val="nil"/>
              <w:bottom w:val="single" w:sz="4" w:space="0" w:color="auto"/>
              <w:right w:val="single" w:sz="4" w:space="0" w:color="auto"/>
            </w:tcBorders>
            <w:shd w:val="clear" w:color="auto" w:fill="auto"/>
            <w:vAlign w:val="center"/>
            <w:hideMark/>
          </w:tcPr>
          <w:p w14:paraId="307398B4"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5DB604DC"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5,213</w:t>
            </w:r>
          </w:p>
        </w:tc>
        <w:tc>
          <w:tcPr>
            <w:tcW w:w="265" w:type="pct"/>
            <w:tcBorders>
              <w:top w:val="nil"/>
              <w:left w:val="nil"/>
              <w:bottom w:val="single" w:sz="4" w:space="0" w:color="auto"/>
              <w:right w:val="single" w:sz="4" w:space="0" w:color="auto"/>
            </w:tcBorders>
            <w:shd w:val="clear" w:color="auto" w:fill="auto"/>
            <w:vAlign w:val="center"/>
            <w:hideMark/>
          </w:tcPr>
          <w:p w14:paraId="2AE5531A"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73" w:type="pct"/>
            <w:tcBorders>
              <w:top w:val="nil"/>
              <w:left w:val="nil"/>
              <w:bottom w:val="single" w:sz="4" w:space="0" w:color="auto"/>
              <w:right w:val="single" w:sz="4" w:space="0" w:color="auto"/>
            </w:tcBorders>
            <w:shd w:val="clear" w:color="auto" w:fill="auto"/>
            <w:vAlign w:val="center"/>
            <w:hideMark/>
          </w:tcPr>
          <w:p w14:paraId="3AB1C47E"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r>
      <w:tr w:rsidR="006727EA" w:rsidRPr="0096786A" w14:paraId="2D439942" w14:textId="77777777" w:rsidTr="006727EA">
        <w:trPr>
          <w:trHeight w:val="20"/>
        </w:trPr>
        <w:tc>
          <w:tcPr>
            <w:tcW w:w="240" w:type="pct"/>
            <w:vMerge/>
            <w:tcBorders>
              <w:top w:val="nil"/>
              <w:left w:val="single" w:sz="4" w:space="0" w:color="auto"/>
              <w:bottom w:val="single" w:sz="4" w:space="0" w:color="auto"/>
              <w:right w:val="single" w:sz="4" w:space="0" w:color="auto"/>
            </w:tcBorders>
            <w:shd w:val="clear" w:color="auto" w:fill="auto"/>
            <w:vAlign w:val="center"/>
            <w:hideMark/>
          </w:tcPr>
          <w:p w14:paraId="39F0B480"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vMerge/>
            <w:tcBorders>
              <w:top w:val="nil"/>
              <w:left w:val="single" w:sz="4" w:space="0" w:color="auto"/>
              <w:bottom w:val="single" w:sz="4" w:space="0" w:color="auto"/>
              <w:right w:val="single" w:sz="4" w:space="0" w:color="auto"/>
            </w:tcBorders>
            <w:shd w:val="clear" w:color="auto" w:fill="auto"/>
            <w:vAlign w:val="center"/>
            <w:hideMark/>
          </w:tcPr>
          <w:p w14:paraId="62497794"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tcBorders>
              <w:top w:val="nil"/>
              <w:left w:val="nil"/>
              <w:bottom w:val="single" w:sz="4" w:space="0" w:color="auto"/>
              <w:right w:val="single" w:sz="4" w:space="0" w:color="auto"/>
            </w:tcBorders>
            <w:shd w:val="clear" w:color="auto" w:fill="auto"/>
            <w:vAlign w:val="center"/>
            <w:hideMark/>
          </w:tcPr>
          <w:p w14:paraId="377D43E1" w14:textId="77777777" w:rsidR="006727EA" w:rsidRPr="0096786A" w:rsidRDefault="006727EA"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71" w:type="pct"/>
            <w:tcBorders>
              <w:top w:val="nil"/>
              <w:left w:val="nil"/>
              <w:bottom w:val="single" w:sz="4" w:space="0" w:color="auto"/>
              <w:right w:val="single" w:sz="4" w:space="0" w:color="auto"/>
            </w:tcBorders>
            <w:shd w:val="clear" w:color="auto" w:fill="auto"/>
            <w:vAlign w:val="center"/>
            <w:hideMark/>
          </w:tcPr>
          <w:p w14:paraId="5BA1E3C8"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65" w:type="pct"/>
            <w:tcBorders>
              <w:top w:val="nil"/>
              <w:left w:val="nil"/>
              <w:bottom w:val="single" w:sz="4" w:space="0" w:color="auto"/>
              <w:right w:val="single" w:sz="4" w:space="0" w:color="auto"/>
            </w:tcBorders>
            <w:shd w:val="clear" w:color="auto" w:fill="auto"/>
            <w:vAlign w:val="center"/>
            <w:hideMark/>
          </w:tcPr>
          <w:p w14:paraId="6CAC4FB6"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05" w:type="pct"/>
            <w:tcBorders>
              <w:top w:val="nil"/>
              <w:left w:val="nil"/>
              <w:bottom w:val="single" w:sz="4" w:space="0" w:color="auto"/>
              <w:right w:val="single" w:sz="4" w:space="0" w:color="auto"/>
            </w:tcBorders>
            <w:shd w:val="clear" w:color="auto" w:fill="auto"/>
            <w:vAlign w:val="center"/>
            <w:hideMark/>
          </w:tcPr>
          <w:p w14:paraId="297AF414"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6CF25996"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2863C3C8"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0,041</w:t>
            </w:r>
          </w:p>
        </w:tc>
        <w:tc>
          <w:tcPr>
            <w:tcW w:w="305" w:type="pct"/>
            <w:tcBorders>
              <w:top w:val="nil"/>
              <w:left w:val="nil"/>
              <w:bottom w:val="single" w:sz="4" w:space="0" w:color="auto"/>
              <w:right w:val="single" w:sz="4" w:space="0" w:color="auto"/>
            </w:tcBorders>
            <w:shd w:val="clear" w:color="auto" w:fill="auto"/>
            <w:vAlign w:val="center"/>
            <w:hideMark/>
          </w:tcPr>
          <w:p w14:paraId="165AA5E7"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05" w:type="pct"/>
            <w:gridSpan w:val="3"/>
            <w:tcBorders>
              <w:top w:val="nil"/>
              <w:left w:val="nil"/>
              <w:bottom w:val="single" w:sz="4" w:space="0" w:color="auto"/>
              <w:right w:val="single" w:sz="4" w:space="0" w:color="auto"/>
            </w:tcBorders>
            <w:shd w:val="clear" w:color="auto" w:fill="auto"/>
            <w:vAlign w:val="center"/>
            <w:hideMark/>
          </w:tcPr>
          <w:p w14:paraId="2E9B4505"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15B389D7"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23BBB95A"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73C266AB"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0,627</w:t>
            </w:r>
          </w:p>
        </w:tc>
        <w:tc>
          <w:tcPr>
            <w:tcW w:w="265" w:type="pct"/>
            <w:tcBorders>
              <w:top w:val="nil"/>
              <w:left w:val="nil"/>
              <w:bottom w:val="single" w:sz="4" w:space="0" w:color="auto"/>
              <w:right w:val="single" w:sz="4" w:space="0" w:color="auto"/>
            </w:tcBorders>
            <w:shd w:val="clear" w:color="auto" w:fill="auto"/>
            <w:vAlign w:val="center"/>
            <w:hideMark/>
          </w:tcPr>
          <w:p w14:paraId="03E99813"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73" w:type="pct"/>
            <w:tcBorders>
              <w:top w:val="nil"/>
              <w:left w:val="nil"/>
              <w:bottom w:val="single" w:sz="4" w:space="0" w:color="auto"/>
              <w:right w:val="single" w:sz="4" w:space="0" w:color="auto"/>
            </w:tcBorders>
            <w:shd w:val="clear" w:color="auto" w:fill="auto"/>
            <w:vAlign w:val="center"/>
            <w:hideMark/>
          </w:tcPr>
          <w:p w14:paraId="337BBE63" w14:textId="77777777" w:rsidR="006727EA" w:rsidRPr="0096786A" w:rsidRDefault="006727E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r>
      <w:tr w:rsidR="006727EA" w:rsidRPr="0096786A" w14:paraId="36E6DA4C" w14:textId="77777777" w:rsidTr="006727EA">
        <w:trPr>
          <w:trHeight w:val="20"/>
        </w:trPr>
        <w:tc>
          <w:tcPr>
            <w:tcW w:w="240" w:type="pct"/>
            <w:vMerge/>
            <w:tcBorders>
              <w:top w:val="nil"/>
              <w:left w:val="single" w:sz="4" w:space="0" w:color="auto"/>
              <w:bottom w:val="single" w:sz="4" w:space="0" w:color="auto"/>
              <w:right w:val="single" w:sz="4" w:space="0" w:color="auto"/>
            </w:tcBorders>
            <w:shd w:val="clear" w:color="auto" w:fill="auto"/>
            <w:vAlign w:val="center"/>
            <w:hideMark/>
          </w:tcPr>
          <w:p w14:paraId="155B42C9"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vMerge/>
            <w:tcBorders>
              <w:top w:val="nil"/>
              <w:left w:val="single" w:sz="4" w:space="0" w:color="auto"/>
              <w:bottom w:val="single" w:sz="4" w:space="0" w:color="auto"/>
              <w:right w:val="single" w:sz="4" w:space="0" w:color="auto"/>
            </w:tcBorders>
            <w:shd w:val="clear" w:color="auto" w:fill="auto"/>
            <w:vAlign w:val="center"/>
            <w:hideMark/>
          </w:tcPr>
          <w:p w14:paraId="691DC945" w14:textId="77777777" w:rsidR="006727EA" w:rsidRPr="0096786A" w:rsidRDefault="006727EA" w:rsidP="00C80809">
            <w:pPr>
              <w:autoSpaceDE/>
              <w:autoSpaceDN/>
              <w:spacing w:line="240" w:lineRule="auto"/>
              <w:ind w:firstLine="0"/>
              <w:jc w:val="left"/>
              <w:rPr>
                <w:color w:val="000000"/>
                <w:sz w:val="20"/>
                <w:szCs w:val="20"/>
                <w:lang w:bidi="ar-SA"/>
              </w:rPr>
            </w:pPr>
          </w:p>
        </w:tc>
        <w:tc>
          <w:tcPr>
            <w:tcW w:w="623" w:type="pct"/>
            <w:tcBorders>
              <w:top w:val="nil"/>
              <w:left w:val="nil"/>
              <w:bottom w:val="single" w:sz="4" w:space="0" w:color="auto"/>
              <w:right w:val="single" w:sz="4" w:space="0" w:color="auto"/>
            </w:tcBorders>
            <w:shd w:val="clear" w:color="auto" w:fill="auto"/>
            <w:vAlign w:val="center"/>
            <w:hideMark/>
          </w:tcPr>
          <w:p w14:paraId="36BF5B5F" w14:textId="77777777" w:rsidR="006727EA" w:rsidRPr="0096786A" w:rsidRDefault="006727EA"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71" w:type="pct"/>
            <w:tcBorders>
              <w:top w:val="nil"/>
              <w:left w:val="nil"/>
              <w:bottom w:val="single" w:sz="4" w:space="0" w:color="auto"/>
              <w:right w:val="single" w:sz="4" w:space="0" w:color="auto"/>
            </w:tcBorders>
            <w:shd w:val="clear" w:color="auto" w:fill="auto"/>
            <w:vAlign w:val="center"/>
            <w:hideMark/>
          </w:tcPr>
          <w:p w14:paraId="6621164A"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Гкал/</w:t>
            </w:r>
            <w:proofErr w:type="gramStart"/>
            <w:r w:rsidRPr="0096786A">
              <w:rPr>
                <w:b/>
                <w:bCs/>
                <w:color w:val="000000"/>
                <w:sz w:val="20"/>
                <w:szCs w:val="20"/>
                <w:lang w:bidi="ar-SA"/>
              </w:rPr>
              <w:t>ч</w:t>
            </w:r>
            <w:proofErr w:type="gramEnd"/>
          </w:p>
        </w:tc>
        <w:tc>
          <w:tcPr>
            <w:tcW w:w="265" w:type="pct"/>
            <w:tcBorders>
              <w:top w:val="nil"/>
              <w:left w:val="nil"/>
              <w:bottom w:val="single" w:sz="4" w:space="0" w:color="auto"/>
              <w:right w:val="single" w:sz="4" w:space="0" w:color="auto"/>
            </w:tcBorders>
            <w:shd w:val="clear" w:color="auto" w:fill="auto"/>
            <w:vAlign w:val="center"/>
            <w:hideMark/>
          </w:tcPr>
          <w:p w14:paraId="1E60F95D"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305" w:type="pct"/>
            <w:tcBorders>
              <w:top w:val="nil"/>
              <w:left w:val="nil"/>
              <w:bottom w:val="single" w:sz="4" w:space="0" w:color="auto"/>
              <w:right w:val="single" w:sz="4" w:space="0" w:color="auto"/>
            </w:tcBorders>
            <w:shd w:val="clear" w:color="auto" w:fill="auto"/>
            <w:vAlign w:val="center"/>
            <w:hideMark/>
          </w:tcPr>
          <w:p w14:paraId="094B2E85"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0,240</w:t>
            </w:r>
          </w:p>
        </w:tc>
        <w:tc>
          <w:tcPr>
            <w:tcW w:w="265" w:type="pct"/>
            <w:tcBorders>
              <w:top w:val="nil"/>
              <w:left w:val="nil"/>
              <w:bottom w:val="single" w:sz="4" w:space="0" w:color="auto"/>
              <w:right w:val="single" w:sz="4" w:space="0" w:color="auto"/>
            </w:tcBorders>
            <w:shd w:val="clear" w:color="auto" w:fill="auto"/>
            <w:vAlign w:val="center"/>
            <w:hideMark/>
          </w:tcPr>
          <w:p w14:paraId="24444D9B"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6B61EA01"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1,034</w:t>
            </w:r>
          </w:p>
        </w:tc>
        <w:tc>
          <w:tcPr>
            <w:tcW w:w="305" w:type="pct"/>
            <w:tcBorders>
              <w:top w:val="nil"/>
              <w:left w:val="nil"/>
              <w:bottom w:val="single" w:sz="4" w:space="0" w:color="auto"/>
              <w:right w:val="single" w:sz="4" w:space="0" w:color="auto"/>
            </w:tcBorders>
            <w:shd w:val="clear" w:color="auto" w:fill="auto"/>
            <w:vAlign w:val="center"/>
            <w:hideMark/>
          </w:tcPr>
          <w:p w14:paraId="265B1922"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305" w:type="pct"/>
            <w:gridSpan w:val="3"/>
            <w:tcBorders>
              <w:top w:val="nil"/>
              <w:left w:val="nil"/>
              <w:bottom w:val="single" w:sz="4" w:space="0" w:color="auto"/>
              <w:right w:val="single" w:sz="4" w:space="0" w:color="auto"/>
            </w:tcBorders>
            <w:shd w:val="clear" w:color="auto" w:fill="auto"/>
            <w:vAlign w:val="center"/>
            <w:hideMark/>
          </w:tcPr>
          <w:p w14:paraId="0FDFEF11"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0,240</w:t>
            </w:r>
          </w:p>
        </w:tc>
        <w:tc>
          <w:tcPr>
            <w:tcW w:w="265" w:type="pct"/>
            <w:tcBorders>
              <w:top w:val="nil"/>
              <w:left w:val="nil"/>
              <w:bottom w:val="single" w:sz="4" w:space="0" w:color="auto"/>
              <w:right w:val="single" w:sz="4" w:space="0" w:color="auto"/>
            </w:tcBorders>
            <w:shd w:val="clear" w:color="auto" w:fill="auto"/>
            <w:vAlign w:val="center"/>
            <w:hideMark/>
          </w:tcPr>
          <w:p w14:paraId="1CE31E1E"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0,113</w:t>
            </w:r>
          </w:p>
        </w:tc>
        <w:tc>
          <w:tcPr>
            <w:tcW w:w="265" w:type="pct"/>
            <w:tcBorders>
              <w:top w:val="nil"/>
              <w:left w:val="nil"/>
              <w:bottom w:val="single" w:sz="4" w:space="0" w:color="auto"/>
              <w:right w:val="single" w:sz="4" w:space="0" w:color="auto"/>
            </w:tcBorders>
            <w:shd w:val="clear" w:color="auto" w:fill="auto"/>
            <w:vAlign w:val="center"/>
            <w:hideMark/>
          </w:tcPr>
          <w:p w14:paraId="50072E8D"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65" w:type="pct"/>
            <w:tcBorders>
              <w:top w:val="nil"/>
              <w:left w:val="nil"/>
              <w:bottom w:val="single" w:sz="4" w:space="0" w:color="auto"/>
              <w:right w:val="single" w:sz="4" w:space="0" w:color="auto"/>
            </w:tcBorders>
            <w:shd w:val="clear" w:color="auto" w:fill="auto"/>
            <w:vAlign w:val="center"/>
            <w:hideMark/>
          </w:tcPr>
          <w:p w14:paraId="3E91C644"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5,840</w:t>
            </w:r>
          </w:p>
        </w:tc>
        <w:tc>
          <w:tcPr>
            <w:tcW w:w="265" w:type="pct"/>
            <w:tcBorders>
              <w:top w:val="nil"/>
              <w:left w:val="nil"/>
              <w:bottom w:val="single" w:sz="4" w:space="0" w:color="auto"/>
              <w:right w:val="single" w:sz="4" w:space="0" w:color="auto"/>
            </w:tcBorders>
            <w:shd w:val="clear" w:color="auto" w:fill="auto"/>
            <w:vAlign w:val="center"/>
            <w:hideMark/>
          </w:tcPr>
          <w:p w14:paraId="796FFFE2"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73" w:type="pct"/>
            <w:tcBorders>
              <w:top w:val="nil"/>
              <w:left w:val="nil"/>
              <w:bottom w:val="single" w:sz="4" w:space="0" w:color="auto"/>
              <w:right w:val="single" w:sz="4" w:space="0" w:color="auto"/>
            </w:tcBorders>
            <w:shd w:val="clear" w:color="auto" w:fill="auto"/>
            <w:vAlign w:val="center"/>
            <w:hideMark/>
          </w:tcPr>
          <w:p w14:paraId="58B8717E" w14:textId="77777777" w:rsidR="006727EA" w:rsidRPr="0096786A" w:rsidRDefault="006727E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r>
    </w:tbl>
    <w:p w14:paraId="45456BF1" w14:textId="77777777" w:rsidR="00E50F5B" w:rsidRDefault="00E50F5B">
      <w:pPr>
        <w:widowControl w:val="0"/>
        <w:spacing w:line="240" w:lineRule="auto"/>
        <w:ind w:firstLine="0"/>
        <w:jc w:val="left"/>
        <w:rPr>
          <w:lang w:eastAsia="en-US" w:bidi="ar-SA"/>
        </w:rPr>
      </w:pPr>
    </w:p>
    <w:p w14:paraId="63003A5F" w14:textId="7AE2B2D3" w:rsidR="005761D8" w:rsidRPr="00FF3B1F" w:rsidRDefault="005761D8">
      <w:pPr>
        <w:widowControl w:val="0"/>
        <w:spacing w:line="240" w:lineRule="auto"/>
        <w:ind w:firstLine="0"/>
        <w:jc w:val="left"/>
        <w:rPr>
          <w:lang w:eastAsia="en-US" w:bidi="ar-SA"/>
        </w:rPr>
      </w:pPr>
      <w:r w:rsidRPr="00FF3B1F">
        <w:rPr>
          <w:lang w:eastAsia="en-US" w:bidi="ar-SA"/>
        </w:rPr>
        <w:br w:type="page"/>
      </w:r>
    </w:p>
    <w:p w14:paraId="511D7F08" w14:textId="6E85CBDF" w:rsidR="00892EE2" w:rsidRPr="00D833D5" w:rsidRDefault="00892EE2" w:rsidP="00892EE2">
      <w:pPr>
        <w:pStyle w:val="af4"/>
        <w:rPr>
          <w:lang w:eastAsia="en-US" w:bidi="ar-SA"/>
        </w:rPr>
      </w:pPr>
      <w:r w:rsidRPr="00D833D5">
        <w:lastRenderedPageBreak/>
        <w:t xml:space="preserve">Таблица </w:t>
      </w:r>
      <w:r w:rsidRPr="00D833D5">
        <w:fldChar w:fldCharType="begin"/>
      </w:r>
      <w:r w:rsidRPr="00D833D5">
        <w:instrText xml:space="preserve"> SEQ Таблица \* ARABIC </w:instrText>
      </w:r>
      <w:r w:rsidRPr="00D833D5">
        <w:fldChar w:fldCharType="separate"/>
      </w:r>
      <w:r w:rsidR="0073345B">
        <w:rPr>
          <w:noProof/>
        </w:rPr>
        <w:t>13</w:t>
      </w:r>
      <w:r w:rsidRPr="00D833D5">
        <w:fldChar w:fldCharType="end"/>
      </w:r>
      <w:r w:rsidRPr="00D833D5">
        <w:t xml:space="preserve">. </w:t>
      </w:r>
      <w:r w:rsidRPr="00D833D5">
        <w:rPr>
          <w:lang w:eastAsia="en-US" w:bidi="ar-SA"/>
        </w:rPr>
        <w:t>Перспективные тепловые нагрузки источников тепловой энергии на территории МО</w:t>
      </w:r>
      <w:r w:rsidR="0091060F">
        <w:rPr>
          <w:lang w:eastAsia="en-US" w:bidi="ar-SA"/>
        </w:rPr>
        <w:t xml:space="preserve"> «Городской округ</w:t>
      </w:r>
      <w:r w:rsidRPr="00D833D5">
        <w:rPr>
          <w:lang w:eastAsia="en-US" w:bidi="ar-SA"/>
        </w:rPr>
        <w:t> «Город </w:t>
      </w:r>
      <w:r w:rsidR="00D833D5" w:rsidRPr="00D833D5">
        <w:rPr>
          <w:lang w:eastAsia="en-US" w:bidi="ar-SA"/>
        </w:rPr>
        <w:t>Глазов</w:t>
      </w:r>
      <w:r w:rsidRPr="00D833D5">
        <w:rPr>
          <w:lang w:eastAsia="en-US" w:bidi="ar-SA"/>
        </w:rPr>
        <w:t xml:space="preserve">» </w:t>
      </w:r>
      <w:r w:rsidR="0091060F">
        <w:rPr>
          <w:lang w:eastAsia="en-US" w:bidi="ar-SA"/>
        </w:rPr>
        <w:t>Удмуртской Республики»</w:t>
      </w:r>
    </w:p>
    <w:tbl>
      <w:tblPr>
        <w:tblW w:w="5000" w:type="pct"/>
        <w:tblLook w:val="04A0" w:firstRow="1" w:lastRow="0" w:firstColumn="1" w:lastColumn="0" w:noHBand="0" w:noVBand="1"/>
      </w:tblPr>
      <w:tblGrid>
        <w:gridCol w:w="767"/>
        <w:gridCol w:w="1713"/>
        <w:gridCol w:w="1713"/>
        <w:gridCol w:w="1293"/>
        <w:gridCol w:w="946"/>
        <w:gridCol w:w="946"/>
        <w:gridCol w:w="946"/>
        <w:gridCol w:w="949"/>
        <w:gridCol w:w="949"/>
        <w:gridCol w:w="949"/>
        <w:gridCol w:w="949"/>
        <w:gridCol w:w="949"/>
        <w:gridCol w:w="949"/>
        <w:gridCol w:w="949"/>
        <w:gridCol w:w="955"/>
      </w:tblGrid>
      <w:tr w:rsidR="003C7992" w:rsidRPr="0096786A" w14:paraId="3FFE7D6B" w14:textId="77777777" w:rsidTr="00C80809">
        <w:trPr>
          <w:trHeight w:val="20"/>
          <w:tblHeader/>
        </w:trPr>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47165" w14:textId="5F9A4A5A"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 xml:space="preserve">№ </w:t>
            </w:r>
            <w:proofErr w:type="gramStart"/>
            <w:r w:rsidRPr="0096786A">
              <w:rPr>
                <w:b/>
                <w:bCs/>
                <w:color w:val="000000"/>
                <w:sz w:val="20"/>
                <w:szCs w:val="20"/>
                <w:lang w:bidi="ar-SA"/>
              </w:rPr>
              <w:t>п</w:t>
            </w:r>
            <w:proofErr w:type="gramEnd"/>
            <w:r w:rsidRPr="0096786A">
              <w:rPr>
                <w:b/>
                <w:bCs/>
                <w:color w:val="000000"/>
                <w:sz w:val="20"/>
                <w:szCs w:val="20"/>
                <w:lang w:bidi="ar-SA"/>
              </w:rPr>
              <w:t>/п</w:t>
            </w:r>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796F26F9"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источника, адрес</w:t>
            </w:r>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3837254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показателя</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369CFFC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Ед. измерения</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400CAAD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2020</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4101D8A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2021</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7EE0AE57"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2022</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0C8D4A9A"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2023</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2373A75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2024</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26E6E987"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2025</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0399B9B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2026</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3B77250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2027</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64D48589"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2028</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4813CC9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2029</w:t>
            </w:r>
          </w:p>
        </w:tc>
        <w:tc>
          <w:tcPr>
            <w:tcW w:w="300" w:type="pct"/>
            <w:tcBorders>
              <w:top w:val="single" w:sz="4" w:space="0" w:color="auto"/>
              <w:left w:val="nil"/>
              <w:bottom w:val="single" w:sz="4" w:space="0" w:color="auto"/>
              <w:right w:val="single" w:sz="4" w:space="0" w:color="auto"/>
            </w:tcBorders>
            <w:shd w:val="clear" w:color="auto" w:fill="auto"/>
            <w:vAlign w:val="center"/>
            <w:hideMark/>
          </w:tcPr>
          <w:p w14:paraId="3A9D4F7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2030</w:t>
            </w:r>
          </w:p>
        </w:tc>
      </w:tr>
      <w:tr w:rsidR="00C80809" w:rsidRPr="0096786A" w14:paraId="22C9D11A" w14:textId="77777777" w:rsidTr="0091060F">
        <w:trPr>
          <w:trHeight w:val="108"/>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E4F02"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АО «РИР»</w:t>
            </w:r>
          </w:p>
        </w:tc>
      </w:tr>
      <w:tr w:rsidR="003C7992" w:rsidRPr="0096786A" w14:paraId="58747595" w14:textId="77777777" w:rsidTr="00C80809">
        <w:trPr>
          <w:trHeight w:val="20"/>
        </w:trPr>
        <w:tc>
          <w:tcPr>
            <w:tcW w:w="24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33678FF6"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w:t>
            </w:r>
          </w:p>
        </w:tc>
        <w:tc>
          <w:tcPr>
            <w:tcW w:w="538" w:type="pct"/>
            <w:vMerge w:val="restart"/>
            <w:tcBorders>
              <w:top w:val="nil"/>
              <w:left w:val="single" w:sz="4" w:space="0" w:color="auto"/>
              <w:bottom w:val="double" w:sz="6" w:space="0" w:color="000000"/>
              <w:right w:val="single" w:sz="4" w:space="0" w:color="auto"/>
            </w:tcBorders>
            <w:shd w:val="clear" w:color="auto" w:fill="auto"/>
            <w:vAlign w:val="center"/>
            <w:hideMark/>
          </w:tcPr>
          <w:p w14:paraId="270AAF14"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ТЭЦ АО «РИР», ул. Белова, д. 7</w:t>
            </w:r>
          </w:p>
        </w:tc>
        <w:tc>
          <w:tcPr>
            <w:tcW w:w="538" w:type="pct"/>
            <w:tcBorders>
              <w:top w:val="nil"/>
              <w:left w:val="nil"/>
              <w:bottom w:val="single" w:sz="4" w:space="0" w:color="auto"/>
              <w:right w:val="single" w:sz="4" w:space="0" w:color="auto"/>
            </w:tcBorders>
            <w:shd w:val="clear" w:color="auto" w:fill="auto"/>
            <w:vAlign w:val="center"/>
            <w:hideMark/>
          </w:tcPr>
          <w:p w14:paraId="5FEB5C85"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06" w:type="pct"/>
            <w:tcBorders>
              <w:top w:val="nil"/>
              <w:left w:val="nil"/>
              <w:bottom w:val="single" w:sz="4" w:space="0" w:color="auto"/>
              <w:right w:val="single" w:sz="4" w:space="0" w:color="auto"/>
            </w:tcBorders>
            <w:shd w:val="clear" w:color="auto" w:fill="auto"/>
            <w:vAlign w:val="center"/>
            <w:hideMark/>
          </w:tcPr>
          <w:p w14:paraId="63493461"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97" w:type="pct"/>
            <w:tcBorders>
              <w:top w:val="nil"/>
              <w:left w:val="nil"/>
              <w:bottom w:val="single" w:sz="4" w:space="0" w:color="auto"/>
              <w:right w:val="single" w:sz="4" w:space="0" w:color="auto"/>
            </w:tcBorders>
            <w:shd w:val="clear" w:color="auto" w:fill="auto"/>
            <w:vAlign w:val="center"/>
            <w:hideMark/>
          </w:tcPr>
          <w:p w14:paraId="0A6B53D2"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211,513</w:t>
            </w:r>
          </w:p>
        </w:tc>
        <w:tc>
          <w:tcPr>
            <w:tcW w:w="297" w:type="pct"/>
            <w:tcBorders>
              <w:top w:val="nil"/>
              <w:left w:val="nil"/>
              <w:bottom w:val="single" w:sz="4" w:space="0" w:color="auto"/>
              <w:right w:val="single" w:sz="4" w:space="0" w:color="auto"/>
            </w:tcBorders>
            <w:shd w:val="clear" w:color="auto" w:fill="auto"/>
            <w:vAlign w:val="center"/>
            <w:hideMark/>
          </w:tcPr>
          <w:p w14:paraId="527B45F4"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221,928</w:t>
            </w:r>
          </w:p>
        </w:tc>
        <w:tc>
          <w:tcPr>
            <w:tcW w:w="297" w:type="pct"/>
            <w:tcBorders>
              <w:top w:val="nil"/>
              <w:left w:val="nil"/>
              <w:bottom w:val="single" w:sz="4" w:space="0" w:color="auto"/>
              <w:right w:val="single" w:sz="4" w:space="0" w:color="auto"/>
            </w:tcBorders>
            <w:shd w:val="clear" w:color="auto" w:fill="auto"/>
            <w:vAlign w:val="center"/>
            <w:hideMark/>
          </w:tcPr>
          <w:p w14:paraId="5E3770F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223,268</w:t>
            </w:r>
          </w:p>
        </w:tc>
        <w:tc>
          <w:tcPr>
            <w:tcW w:w="298" w:type="pct"/>
            <w:tcBorders>
              <w:top w:val="nil"/>
              <w:left w:val="nil"/>
              <w:bottom w:val="single" w:sz="4" w:space="0" w:color="auto"/>
              <w:right w:val="single" w:sz="4" w:space="0" w:color="auto"/>
            </w:tcBorders>
            <w:shd w:val="clear" w:color="auto" w:fill="auto"/>
            <w:vAlign w:val="center"/>
            <w:hideMark/>
          </w:tcPr>
          <w:p w14:paraId="0FF68177"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226,456</w:t>
            </w:r>
          </w:p>
        </w:tc>
        <w:tc>
          <w:tcPr>
            <w:tcW w:w="298" w:type="pct"/>
            <w:tcBorders>
              <w:top w:val="nil"/>
              <w:left w:val="nil"/>
              <w:bottom w:val="single" w:sz="4" w:space="0" w:color="auto"/>
              <w:right w:val="single" w:sz="4" w:space="0" w:color="auto"/>
            </w:tcBorders>
            <w:shd w:val="clear" w:color="auto" w:fill="auto"/>
            <w:vAlign w:val="center"/>
            <w:hideMark/>
          </w:tcPr>
          <w:p w14:paraId="7ED166C0" w14:textId="7664148A" w:rsidR="00C80809" w:rsidRPr="004C2C0A" w:rsidRDefault="00C80809" w:rsidP="00C80809">
            <w:pPr>
              <w:autoSpaceDE/>
              <w:autoSpaceDN/>
              <w:spacing w:line="240" w:lineRule="auto"/>
              <w:ind w:firstLine="0"/>
              <w:jc w:val="center"/>
              <w:rPr>
                <w:sz w:val="20"/>
              </w:rPr>
            </w:pPr>
            <w:r w:rsidRPr="00C80809">
              <w:rPr>
                <w:sz w:val="20"/>
                <w:szCs w:val="20"/>
                <w:lang w:bidi="ar-SA"/>
              </w:rPr>
              <w:t>240,277</w:t>
            </w:r>
          </w:p>
        </w:tc>
        <w:tc>
          <w:tcPr>
            <w:tcW w:w="298" w:type="pct"/>
            <w:tcBorders>
              <w:top w:val="nil"/>
              <w:left w:val="nil"/>
              <w:bottom w:val="single" w:sz="4" w:space="0" w:color="auto"/>
              <w:right w:val="single" w:sz="4" w:space="0" w:color="auto"/>
            </w:tcBorders>
            <w:shd w:val="clear" w:color="auto" w:fill="auto"/>
            <w:vAlign w:val="center"/>
            <w:hideMark/>
          </w:tcPr>
          <w:p w14:paraId="425FE09E" w14:textId="77777777" w:rsidR="00C80809" w:rsidRPr="004C2C0A" w:rsidRDefault="00C80809" w:rsidP="00C80809">
            <w:pPr>
              <w:autoSpaceDE/>
              <w:autoSpaceDN/>
              <w:spacing w:line="240" w:lineRule="auto"/>
              <w:ind w:firstLine="0"/>
              <w:jc w:val="center"/>
              <w:rPr>
                <w:sz w:val="20"/>
              </w:rPr>
            </w:pPr>
            <w:r w:rsidRPr="004C2C0A">
              <w:rPr>
                <w:sz w:val="20"/>
              </w:rPr>
              <w:t>259,612</w:t>
            </w:r>
          </w:p>
        </w:tc>
        <w:tc>
          <w:tcPr>
            <w:tcW w:w="298" w:type="pct"/>
            <w:tcBorders>
              <w:top w:val="nil"/>
              <w:left w:val="nil"/>
              <w:bottom w:val="single" w:sz="4" w:space="0" w:color="auto"/>
              <w:right w:val="single" w:sz="4" w:space="0" w:color="auto"/>
            </w:tcBorders>
            <w:shd w:val="clear" w:color="auto" w:fill="auto"/>
            <w:vAlign w:val="center"/>
            <w:hideMark/>
          </w:tcPr>
          <w:p w14:paraId="7338D374" w14:textId="77777777" w:rsidR="00C80809" w:rsidRPr="004C2C0A" w:rsidRDefault="00C80809" w:rsidP="00C80809">
            <w:pPr>
              <w:autoSpaceDE/>
              <w:autoSpaceDN/>
              <w:spacing w:line="240" w:lineRule="auto"/>
              <w:ind w:firstLine="0"/>
              <w:jc w:val="center"/>
              <w:rPr>
                <w:sz w:val="20"/>
              </w:rPr>
            </w:pPr>
            <w:r w:rsidRPr="004C2C0A">
              <w:rPr>
                <w:sz w:val="20"/>
              </w:rPr>
              <w:t>267,453</w:t>
            </w:r>
          </w:p>
        </w:tc>
        <w:tc>
          <w:tcPr>
            <w:tcW w:w="298" w:type="pct"/>
            <w:tcBorders>
              <w:top w:val="nil"/>
              <w:left w:val="nil"/>
              <w:bottom w:val="single" w:sz="4" w:space="0" w:color="auto"/>
              <w:right w:val="single" w:sz="4" w:space="0" w:color="auto"/>
            </w:tcBorders>
            <w:shd w:val="clear" w:color="auto" w:fill="auto"/>
            <w:vAlign w:val="center"/>
            <w:hideMark/>
          </w:tcPr>
          <w:p w14:paraId="661502F9"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273,608</w:t>
            </w:r>
          </w:p>
        </w:tc>
        <w:tc>
          <w:tcPr>
            <w:tcW w:w="298" w:type="pct"/>
            <w:tcBorders>
              <w:top w:val="nil"/>
              <w:left w:val="nil"/>
              <w:bottom w:val="single" w:sz="4" w:space="0" w:color="auto"/>
              <w:right w:val="single" w:sz="4" w:space="0" w:color="auto"/>
            </w:tcBorders>
            <w:shd w:val="clear" w:color="auto" w:fill="auto"/>
            <w:vAlign w:val="center"/>
            <w:hideMark/>
          </w:tcPr>
          <w:p w14:paraId="4F1FF1C8"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273,608</w:t>
            </w:r>
          </w:p>
        </w:tc>
        <w:tc>
          <w:tcPr>
            <w:tcW w:w="298" w:type="pct"/>
            <w:tcBorders>
              <w:top w:val="nil"/>
              <w:left w:val="nil"/>
              <w:bottom w:val="single" w:sz="4" w:space="0" w:color="auto"/>
              <w:right w:val="single" w:sz="4" w:space="0" w:color="auto"/>
            </w:tcBorders>
            <w:shd w:val="clear" w:color="auto" w:fill="auto"/>
            <w:vAlign w:val="center"/>
            <w:hideMark/>
          </w:tcPr>
          <w:p w14:paraId="178B7201"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281,827</w:t>
            </w:r>
          </w:p>
        </w:tc>
        <w:tc>
          <w:tcPr>
            <w:tcW w:w="300" w:type="pct"/>
            <w:tcBorders>
              <w:top w:val="nil"/>
              <w:left w:val="nil"/>
              <w:bottom w:val="single" w:sz="4" w:space="0" w:color="auto"/>
              <w:right w:val="single" w:sz="4" w:space="0" w:color="auto"/>
            </w:tcBorders>
            <w:shd w:val="clear" w:color="auto" w:fill="auto"/>
            <w:vAlign w:val="center"/>
            <w:hideMark/>
          </w:tcPr>
          <w:p w14:paraId="5BA15CD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281,827</w:t>
            </w:r>
          </w:p>
        </w:tc>
      </w:tr>
      <w:tr w:rsidR="003C7992" w:rsidRPr="0096786A" w14:paraId="04059960" w14:textId="77777777" w:rsidTr="00C80809">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06CFB32B" w14:textId="77777777" w:rsidR="00C80809" w:rsidRPr="0096786A" w:rsidRDefault="00C80809"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69192A85" w14:textId="77777777" w:rsidR="00C80809" w:rsidRPr="0096786A" w:rsidRDefault="00C80809" w:rsidP="00C80809">
            <w:pPr>
              <w:autoSpaceDE/>
              <w:autoSpaceDN/>
              <w:spacing w:line="240" w:lineRule="auto"/>
              <w:ind w:firstLine="0"/>
              <w:jc w:val="left"/>
              <w:rPr>
                <w:color w:val="000000"/>
                <w:sz w:val="20"/>
                <w:szCs w:val="20"/>
                <w:lang w:bidi="ar-SA"/>
              </w:rPr>
            </w:pPr>
          </w:p>
        </w:tc>
        <w:tc>
          <w:tcPr>
            <w:tcW w:w="538" w:type="pct"/>
            <w:tcBorders>
              <w:top w:val="nil"/>
              <w:left w:val="nil"/>
              <w:bottom w:val="single" w:sz="4" w:space="0" w:color="auto"/>
              <w:right w:val="single" w:sz="4" w:space="0" w:color="auto"/>
            </w:tcBorders>
            <w:shd w:val="clear" w:color="auto" w:fill="auto"/>
            <w:vAlign w:val="center"/>
            <w:hideMark/>
          </w:tcPr>
          <w:p w14:paraId="05812F79"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06" w:type="pct"/>
            <w:tcBorders>
              <w:top w:val="nil"/>
              <w:left w:val="nil"/>
              <w:bottom w:val="single" w:sz="4" w:space="0" w:color="auto"/>
              <w:right w:val="single" w:sz="4" w:space="0" w:color="auto"/>
            </w:tcBorders>
            <w:shd w:val="clear" w:color="auto" w:fill="auto"/>
            <w:vAlign w:val="center"/>
            <w:hideMark/>
          </w:tcPr>
          <w:p w14:paraId="4806F1CC"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97" w:type="pct"/>
            <w:tcBorders>
              <w:top w:val="nil"/>
              <w:left w:val="nil"/>
              <w:bottom w:val="single" w:sz="4" w:space="0" w:color="auto"/>
              <w:right w:val="single" w:sz="4" w:space="0" w:color="auto"/>
            </w:tcBorders>
            <w:shd w:val="clear" w:color="auto" w:fill="auto"/>
            <w:vAlign w:val="center"/>
            <w:hideMark/>
          </w:tcPr>
          <w:p w14:paraId="4D770BD4"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28,173</w:t>
            </w:r>
          </w:p>
        </w:tc>
        <w:tc>
          <w:tcPr>
            <w:tcW w:w="297" w:type="pct"/>
            <w:tcBorders>
              <w:top w:val="nil"/>
              <w:left w:val="nil"/>
              <w:bottom w:val="single" w:sz="4" w:space="0" w:color="auto"/>
              <w:right w:val="single" w:sz="4" w:space="0" w:color="auto"/>
            </w:tcBorders>
            <w:shd w:val="clear" w:color="auto" w:fill="auto"/>
            <w:vAlign w:val="center"/>
            <w:hideMark/>
          </w:tcPr>
          <w:p w14:paraId="6B0DB35B"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31,990</w:t>
            </w:r>
          </w:p>
        </w:tc>
        <w:tc>
          <w:tcPr>
            <w:tcW w:w="297" w:type="pct"/>
            <w:tcBorders>
              <w:top w:val="nil"/>
              <w:left w:val="nil"/>
              <w:bottom w:val="single" w:sz="4" w:space="0" w:color="auto"/>
              <w:right w:val="single" w:sz="4" w:space="0" w:color="auto"/>
            </w:tcBorders>
            <w:shd w:val="clear" w:color="auto" w:fill="auto"/>
            <w:vAlign w:val="center"/>
            <w:hideMark/>
          </w:tcPr>
          <w:p w14:paraId="07A6A71E"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32,059</w:t>
            </w:r>
          </w:p>
        </w:tc>
        <w:tc>
          <w:tcPr>
            <w:tcW w:w="298" w:type="pct"/>
            <w:tcBorders>
              <w:top w:val="nil"/>
              <w:left w:val="nil"/>
              <w:bottom w:val="single" w:sz="4" w:space="0" w:color="auto"/>
              <w:right w:val="single" w:sz="4" w:space="0" w:color="auto"/>
            </w:tcBorders>
            <w:shd w:val="clear" w:color="auto" w:fill="auto"/>
            <w:vAlign w:val="center"/>
            <w:hideMark/>
          </w:tcPr>
          <w:p w14:paraId="1F65E38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33,415</w:t>
            </w:r>
          </w:p>
        </w:tc>
        <w:tc>
          <w:tcPr>
            <w:tcW w:w="298" w:type="pct"/>
            <w:tcBorders>
              <w:top w:val="nil"/>
              <w:left w:val="nil"/>
              <w:bottom w:val="single" w:sz="4" w:space="0" w:color="auto"/>
              <w:right w:val="single" w:sz="4" w:space="0" w:color="auto"/>
            </w:tcBorders>
            <w:shd w:val="clear" w:color="auto" w:fill="auto"/>
            <w:vAlign w:val="center"/>
            <w:hideMark/>
          </w:tcPr>
          <w:p w14:paraId="22D632F2" w14:textId="7874DE67" w:rsidR="00C80809" w:rsidRPr="004C2C0A" w:rsidRDefault="00C80809" w:rsidP="00C80809">
            <w:pPr>
              <w:autoSpaceDE/>
              <w:autoSpaceDN/>
              <w:spacing w:line="240" w:lineRule="auto"/>
              <w:ind w:firstLine="0"/>
              <w:jc w:val="center"/>
              <w:rPr>
                <w:sz w:val="20"/>
              </w:rPr>
            </w:pPr>
            <w:r w:rsidRPr="00C80809">
              <w:rPr>
                <w:sz w:val="20"/>
                <w:szCs w:val="20"/>
                <w:lang w:bidi="ar-SA"/>
              </w:rPr>
              <w:t>34,397</w:t>
            </w:r>
          </w:p>
        </w:tc>
        <w:tc>
          <w:tcPr>
            <w:tcW w:w="298" w:type="pct"/>
            <w:tcBorders>
              <w:top w:val="nil"/>
              <w:left w:val="nil"/>
              <w:bottom w:val="single" w:sz="4" w:space="0" w:color="auto"/>
              <w:right w:val="single" w:sz="4" w:space="0" w:color="auto"/>
            </w:tcBorders>
            <w:shd w:val="clear" w:color="auto" w:fill="auto"/>
            <w:vAlign w:val="center"/>
            <w:hideMark/>
          </w:tcPr>
          <w:p w14:paraId="0E6D2849" w14:textId="77777777" w:rsidR="00C80809" w:rsidRPr="004C2C0A" w:rsidRDefault="00C80809" w:rsidP="00C80809">
            <w:pPr>
              <w:autoSpaceDE/>
              <w:autoSpaceDN/>
              <w:spacing w:line="240" w:lineRule="auto"/>
              <w:ind w:firstLine="0"/>
              <w:jc w:val="center"/>
              <w:rPr>
                <w:sz w:val="20"/>
              </w:rPr>
            </w:pPr>
            <w:r w:rsidRPr="004C2C0A">
              <w:rPr>
                <w:sz w:val="20"/>
              </w:rPr>
              <w:t>39,359</w:t>
            </w:r>
          </w:p>
        </w:tc>
        <w:tc>
          <w:tcPr>
            <w:tcW w:w="298" w:type="pct"/>
            <w:tcBorders>
              <w:top w:val="nil"/>
              <w:left w:val="nil"/>
              <w:bottom w:val="single" w:sz="4" w:space="0" w:color="auto"/>
              <w:right w:val="single" w:sz="4" w:space="0" w:color="auto"/>
            </w:tcBorders>
            <w:shd w:val="clear" w:color="auto" w:fill="auto"/>
            <w:vAlign w:val="center"/>
            <w:hideMark/>
          </w:tcPr>
          <w:p w14:paraId="0CAF3F1B" w14:textId="77777777" w:rsidR="00C80809" w:rsidRPr="004C2C0A" w:rsidRDefault="00C80809" w:rsidP="00C80809">
            <w:pPr>
              <w:autoSpaceDE/>
              <w:autoSpaceDN/>
              <w:spacing w:line="240" w:lineRule="auto"/>
              <w:ind w:firstLine="0"/>
              <w:jc w:val="center"/>
              <w:rPr>
                <w:sz w:val="20"/>
              </w:rPr>
            </w:pPr>
            <w:r w:rsidRPr="004C2C0A">
              <w:rPr>
                <w:sz w:val="20"/>
              </w:rPr>
              <w:t>39,359</w:t>
            </w:r>
          </w:p>
        </w:tc>
        <w:tc>
          <w:tcPr>
            <w:tcW w:w="298" w:type="pct"/>
            <w:tcBorders>
              <w:top w:val="nil"/>
              <w:left w:val="nil"/>
              <w:bottom w:val="single" w:sz="4" w:space="0" w:color="auto"/>
              <w:right w:val="single" w:sz="4" w:space="0" w:color="auto"/>
            </w:tcBorders>
            <w:shd w:val="clear" w:color="auto" w:fill="auto"/>
            <w:vAlign w:val="center"/>
            <w:hideMark/>
          </w:tcPr>
          <w:p w14:paraId="3A14A65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40,105</w:t>
            </w:r>
          </w:p>
        </w:tc>
        <w:tc>
          <w:tcPr>
            <w:tcW w:w="298" w:type="pct"/>
            <w:tcBorders>
              <w:top w:val="nil"/>
              <w:left w:val="nil"/>
              <w:bottom w:val="single" w:sz="4" w:space="0" w:color="auto"/>
              <w:right w:val="single" w:sz="4" w:space="0" w:color="auto"/>
            </w:tcBorders>
            <w:shd w:val="clear" w:color="auto" w:fill="auto"/>
            <w:vAlign w:val="center"/>
            <w:hideMark/>
          </w:tcPr>
          <w:p w14:paraId="453DD53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40,105</w:t>
            </w:r>
          </w:p>
        </w:tc>
        <w:tc>
          <w:tcPr>
            <w:tcW w:w="298" w:type="pct"/>
            <w:tcBorders>
              <w:top w:val="nil"/>
              <w:left w:val="nil"/>
              <w:bottom w:val="single" w:sz="4" w:space="0" w:color="auto"/>
              <w:right w:val="single" w:sz="4" w:space="0" w:color="auto"/>
            </w:tcBorders>
            <w:shd w:val="clear" w:color="auto" w:fill="auto"/>
            <w:vAlign w:val="center"/>
            <w:hideMark/>
          </w:tcPr>
          <w:p w14:paraId="70293349"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41,094</w:t>
            </w:r>
          </w:p>
        </w:tc>
        <w:tc>
          <w:tcPr>
            <w:tcW w:w="300" w:type="pct"/>
            <w:tcBorders>
              <w:top w:val="nil"/>
              <w:left w:val="nil"/>
              <w:bottom w:val="single" w:sz="4" w:space="0" w:color="auto"/>
              <w:right w:val="single" w:sz="4" w:space="0" w:color="auto"/>
            </w:tcBorders>
            <w:shd w:val="clear" w:color="auto" w:fill="auto"/>
            <w:vAlign w:val="center"/>
            <w:hideMark/>
          </w:tcPr>
          <w:p w14:paraId="77A159F9"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41,094</w:t>
            </w:r>
          </w:p>
        </w:tc>
      </w:tr>
      <w:tr w:rsidR="003C7992" w:rsidRPr="0096786A" w14:paraId="6D47E18A" w14:textId="77777777" w:rsidTr="00C80809">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65D9AB59" w14:textId="77777777" w:rsidR="00C80809" w:rsidRPr="0096786A" w:rsidRDefault="00C80809"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6A8F6D5D" w14:textId="77777777" w:rsidR="00C80809" w:rsidRPr="0096786A" w:rsidRDefault="00C80809" w:rsidP="00C80809">
            <w:pPr>
              <w:autoSpaceDE/>
              <w:autoSpaceDN/>
              <w:spacing w:line="240" w:lineRule="auto"/>
              <w:ind w:firstLine="0"/>
              <w:jc w:val="left"/>
              <w:rPr>
                <w:color w:val="000000"/>
                <w:sz w:val="20"/>
                <w:szCs w:val="20"/>
                <w:lang w:bidi="ar-SA"/>
              </w:rPr>
            </w:pPr>
          </w:p>
        </w:tc>
        <w:tc>
          <w:tcPr>
            <w:tcW w:w="538" w:type="pct"/>
            <w:tcBorders>
              <w:top w:val="nil"/>
              <w:left w:val="nil"/>
              <w:bottom w:val="double" w:sz="6" w:space="0" w:color="auto"/>
              <w:right w:val="single" w:sz="4" w:space="0" w:color="auto"/>
            </w:tcBorders>
            <w:shd w:val="clear" w:color="auto" w:fill="auto"/>
            <w:vAlign w:val="center"/>
            <w:hideMark/>
          </w:tcPr>
          <w:p w14:paraId="1B63888A" w14:textId="77777777" w:rsidR="00C80809" w:rsidRPr="0096786A" w:rsidRDefault="00C80809"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06" w:type="pct"/>
            <w:tcBorders>
              <w:top w:val="nil"/>
              <w:left w:val="nil"/>
              <w:bottom w:val="double" w:sz="6" w:space="0" w:color="auto"/>
              <w:right w:val="single" w:sz="4" w:space="0" w:color="auto"/>
            </w:tcBorders>
            <w:shd w:val="clear" w:color="auto" w:fill="auto"/>
            <w:vAlign w:val="center"/>
            <w:hideMark/>
          </w:tcPr>
          <w:p w14:paraId="5479E45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Гкал/</w:t>
            </w:r>
            <w:proofErr w:type="gramStart"/>
            <w:r w:rsidRPr="0096786A">
              <w:rPr>
                <w:b/>
                <w:bCs/>
                <w:color w:val="000000"/>
                <w:sz w:val="20"/>
                <w:szCs w:val="20"/>
                <w:lang w:bidi="ar-SA"/>
              </w:rPr>
              <w:t>ч</w:t>
            </w:r>
            <w:proofErr w:type="gramEnd"/>
          </w:p>
        </w:tc>
        <w:tc>
          <w:tcPr>
            <w:tcW w:w="297" w:type="pct"/>
            <w:tcBorders>
              <w:top w:val="nil"/>
              <w:left w:val="nil"/>
              <w:bottom w:val="double" w:sz="6" w:space="0" w:color="auto"/>
              <w:right w:val="single" w:sz="4" w:space="0" w:color="auto"/>
            </w:tcBorders>
            <w:shd w:val="clear" w:color="auto" w:fill="auto"/>
            <w:vAlign w:val="center"/>
            <w:hideMark/>
          </w:tcPr>
          <w:p w14:paraId="633A692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239,686</w:t>
            </w:r>
          </w:p>
        </w:tc>
        <w:tc>
          <w:tcPr>
            <w:tcW w:w="297" w:type="pct"/>
            <w:tcBorders>
              <w:top w:val="nil"/>
              <w:left w:val="nil"/>
              <w:bottom w:val="double" w:sz="6" w:space="0" w:color="auto"/>
              <w:right w:val="single" w:sz="4" w:space="0" w:color="auto"/>
            </w:tcBorders>
            <w:shd w:val="clear" w:color="auto" w:fill="auto"/>
            <w:vAlign w:val="center"/>
            <w:hideMark/>
          </w:tcPr>
          <w:p w14:paraId="52E1AF5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253,918</w:t>
            </w:r>
          </w:p>
        </w:tc>
        <w:tc>
          <w:tcPr>
            <w:tcW w:w="297" w:type="pct"/>
            <w:tcBorders>
              <w:top w:val="nil"/>
              <w:left w:val="nil"/>
              <w:bottom w:val="double" w:sz="6" w:space="0" w:color="auto"/>
              <w:right w:val="single" w:sz="4" w:space="0" w:color="auto"/>
            </w:tcBorders>
            <w:shd w:val="clear" w:color="auto" w:fill="auto"/>
            <w:vAlign w:val="center"/>
            <w:hideMark/>
          </w:tcPr>
          <w:p w14:paraId="370FE409"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255,327</w:t>
            </w:r>
          </w:p>
        </w:tc>
        <w:tc>
          <w:tcPr>
            <w:tcW w:w="298" w:type="pct"/>
            <w:tcBorders>
              <w:top w:val="nil"/>
              <w:left w:val="nil"/>
              <w:bottom w:val="double" w:sz="6" w:space="0" w:color="auto"/>
              <w:right w:val="single" w:sz="4" w:space="0" w:color="auto"/>
            </w:tcBorders>
            <w:shd w:val="clear" w:color="auto" w:fill="auto"/>
            <w:vAlign w:val="center"/>
            <w:hideMark/>
          </w:tcPr>
          <w:p w14:paraId="77AC01C9"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259,871</w:t>
            </w:r>
          </w:p>
        </w:tc>
        <w:tc>
          <w:tcPr>
            <w:tcW w:w="298" w:type="pct"/>
            <w:tcBorders>
              <w:top w:val="nil"/>
              <w:left w:val="nil"/>
              <w:bottom w:val="double" w:sz="6" w:space="0" w:color="auto"/>
              <w:right w:val="single" w:sz="4" w:space="0" w:color="auto"/>
            </w:tcBorders>
            <w:shd w:val="clear" w:color="auto" w:fill="auto"/>
            <w:vAlign w:val="center"/>
            <w:hideMark/>
          </w:tcPr>
          <w:p w14:paraId="1CCD7807" w14:textId="36850164" w:rsidR="00C80809" w:rsidRPr="004C2C0A" w:rsidRDefault="00C80809" w:rsidP="00C80809">
            <w:pPr>
              <w:autoSpaceDE/>
              <w:autoSpaceDN/>
              <w:spacing w:line="240" w:lineRule="auto"/>
              <w:ind w:firstLine="0"/>
              <w:jc w:val="center"/>
              <w:rPr>
                <w:b/>
                <w:sz w:val="20"/>
              </w:rPr>
            </w:pPr>
            <w:r w:rsidRPr="00C80809">
              <w:rPr>
                <w:b/>
                <w:bCs/>
                <w:sz w:val="20"/>
                <w:szCs w:val="20"/>
                <w:lang w:bidi="ar-SA"/>
              </w:rPr>
              <w:t>274,674</w:t>
            </w:r>
          </w:p>
        </w:tc>
        <w:tc>
          <w:tcPr>
            <w:tcW w:w="298" w:type="pct"/>
            <w:tcBorders>
              <w:top w:val="nil"/>
              <w:left w:val="nil"/>
              <w:bottom w:val="double" w:sz="6" w:space="0" w:color="auto"/>
              <w:right w:val="single" w:sz="4" w:space="0" w:color="auto"/>
            </w:tcBorders>
            <w:shd w:val="clear" w:color="auto" w:fill="auto"/>
            <w:vAlign w:val="center"/>
            <w:hideMark/>
          </w:tcPr>
          <w:p w14:paraId="11826FB3" w14:textId="77777777" w:rsidR="00C80809" w:rsidRPr="004C2C0A" w:rsidRDefault="00C80809" w:rsidP="00C80809">
            <w:pPr>
              <w:autoSpaceDE/>
              <w:autoSpaceDN/>
              <w:spacing w:line="240" w:lineRule="auto"/>
              <w:ind w:firstLine="0"/>
              <w:jc w:val="center"/>
              <w:rPr>
                <w:b/>
                <w:sz w:val="20"/>
              </w:rPr>
            </w:pPr>
            <w:r w:rsidRPr="004C2C0A">
              <w:rPr>
                <w:b/>
                <w:sz w:val="20"/>
              </w:rPr>
              <w:t>298,971</w:t>
            </w:r>
          </w:p>
        </w:tc>
        <w:tc>
          <w:tcPr>
            <w:tcW w:w="298" w:type="pct"/>
            <w:tcBorders>
              <w:top w:val="nil"/>
              <w:left w:val="nil"/>
              <w:bottom w:val="double" w:sz="6" w:space="0" w:color="auto"/>
              <w:right w:val="single" w:sz="4" w:space="0" w:color="auto"/>
            </w:tcBorders>
            <w:shd w:val="clear" w:color="auto" w:fill="auto"/>
            <w:vAlign w:val="center"/>
            <w:hideMark/>
          </w:tcPr>
          <w:p w14:paraId="5403E09F" w14:textId="77777777" w:rsidR="00C80809" w:rsidRPr="004C2C0A" w:rsidRDefault="00C80809" w:rsidP="00C80809">
            <w:pPr>
              <w:autoSpaceDE/>
              <w:autoSpaceDN/>
              <w:spacing w:line="240" w:lineRule="auto"/>
              <w:ind w:firstLine="0"/>
              <w:jc w:val="center"/>
              <w:rPr>
                <w:b/>
                <w:sz w:val="20"/>
              </w:rPr>
            </w:pPr>
            <w:r w:rsidRPr="004C2C0A">
              <w:rPr>
                <w:b/>
                <w:sz w:val="20"/>
              </w:rPr>
              <w:t>306,812</w:t>
            </w:r>
          </w:p>
        </w:tc>
        <w:tc>
          <w:tcPr>
            <w:tcW w:w="298" w:type="pct"/>
            <w:tcBorders>
              <w:top w:val="nil"/>
              <w:left w:val="nil"/>
              <w:bottom w:val="double" w:sz="6" w:space="0" w:color="auto"/>
              <w:right w:val="single" w:sz="4" w:space="0" w:color="auto"/>
            </w:tcBorders>
            <w:shd w:val="clear" w:color="auto" w:fill="auto"/>
            <w:vAlign w:val="center"/>
            <w:hideMark/>
          </w:tcPr>
          <w:p w14:paraId="33CD0F40"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313,713</w:t>
            </w:r>
          </w:p>
        </w:tc>
        <w:tc>
          <w:tcPr>
            <w:tcW w:w="298" w:type="pct"/>
            <w:tcBorders>
              <w:top w:val="nil"/>
              <w:left w:val="nil"/>
              <w:bottom w:val="double" w:sz="6" w:space="0" w:color="auto"/>
              <w:right w:val="single" w:sz="4" w:space="0" w:color="auto"/>
            </w:tcBorders>
            <w:shd w:val="clear" w:color="auto" w:fill="auto"/>
            <w:vAlign w:val="center"/>
            <w:hideMark/>
          </w:tcPr>
          <w:p w14:paraId="5CCEDBC5"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313,713</w:t>
            </w:r>
          </w:p>
        </w:tc>
        <w:tc>
          <w:tcPr>
            <w:tcW w:w="298" w:type="pct"/>
            <w:tcBorders>
              <w:top w:val="nil"/>
              <w:left w:val="nil"/>
              <w:bottom w:val="double" w:sz="6" w:space="0" w:color="auto"/>
              <w:right w:val="single" w:sz="4" w:space="0" w:color="auto"/>
            </w:tcBorders>
            <w:shd w:val="clear" w:color="auto" w:fill="auto"/>
            <w:vAlign w:val="center"/>
            <w:hideMark/>
          </w:tcPr>
          <w:p w14:paraId="06D2066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322,922</w:t>
            </w:r>
          </w:p>
        </w:tc>
        <w:tc>
          <w:tcPr>
            <w:tcW w:w="300" w:type="pct"/>
            <w:tcBorders>
              <w:top w:val="nil"/>
              <w:left w:val="nil"/>
              <w:bottom w:val="double" w:sz="6" w:space="0" w:color="auto"/>
              <w:right w:val="single" w:sz="4" w:space="0" w:color="auto"/>
            </w:tcBorders>
            <w:shd w:val="clear" w:color="auto" w:fill="auto"/>
            <w:vAlign w:val="center"/>
            <w:hideMark/>
          </w:tcPr>
          <w:p w14:paraId="424BB412"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322,922</w:t>
            </w:r>
          </w:p>
        </w:tc>
      </w:tr>
      <w:tr w:rsidR="00C80809" w:rsidRPr="0096786A" w14:paraId="32B0FFAF" w14:textId="77777777" w:rsidTr="00C80809">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46483" w14:textId="77777777" w:rsidR="00C80809" w:rsidRPr="0096786A" w:rsidRDefault="00C80809" w:rsidP="00C80809">
            <w:pPr>
              <w:autoSpaceDE/>
              <w:autoSpaceDN/>
              <w:spacing w:line="240" w:lineRule="auto"/>
              <w:ind w:firstLine="0"/>
              <w:jc w:val="center"/>
              <w:rPr>
                <w:b/>
                <w:bCs/>
                <w:color w:val="000000"/>
                <w:sz w:val="20"/>
                <w:szCs w:val="20"/>
                <w:lang w:bidi="ar-SA"/>
              </w:rPr>
            </w:pPr>
            <w:r>
              <w:rPr>
                <w:b/>
                <w:bCs/>
                <w:color w:val="000000"/>
                <w:sz w:val="20"/>
                <w:szCs w:val="20"/>
                <w:lang w:bidi="ar-SA"/>
              </w:rPr>
              <w:t>ООО «Свет</w:t>
            </w:r>
            <w:r w:rsidRPr="0096786A">
              <w:rPr>
                <w:b/>
                <w:bCs/>
                <w:color w:val="000000"/>
                <w:sz w:val="20"/>
                <w:szCs w:val="20"/>
                <w:lang w:bidi="ar-SA"/>
              </w:rPr>
              <w:t>»</w:t>
            </w:r>
          </w:p>
        </w:tc>
      </w:tr>
      <w:tr w:rsidR="00C20097" w:rsidRPr="0096786A" w14:paraId="0397AE94" w14:textId="77777777" w:rsidTr="00C20097">
        <w:trPr>
          <w:trHeight w:val="20"/>
        </w:trPr>
        <w:tc>
          <w:tcPr>
            <w:tcW w:w="24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4B4DAD6C"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2</w:t>
            </w:r>
          </w:p>
        </w:tc>
        <w:tc>
          <w:tcPr>
            <w:tcW w:w="538" w:type="pct"/>
            <w:vMerge w:val="restart"/>
            <w:tcBorders>
              <w:top w:val="nil"/>
              <w:left w:val="single" w:sz="4" w:space="0" w:color="auto"/>
              <w:bottom w:val="double" w:sz="6" w:space="0" w:color="000000"/>
              <w:right w:val="single" w:sz="4" w:space="0" w:color="auto"/>
            </w:tcBorders>
            <w:shd w:val="clear" w:color="auto" w:fill="auto"/>
            <w:vAlign w:val="center"/>
            <w:hideMark/>
          </w:tcPr>
          <w:p w14:paraId="7E02E1B2"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ул. Куйбышева, д. 77</w:t>
            </w:r>
          </w:p>
        </w:tc>
        <w:tc>
          <w:tcPr>
            <w:tcW w:w="538" w:type="pct"/>
            <w:tcBorders>
              <w:top w:val="nil"/>
              <w:left w:val="nil"/>
              <w:bottom w:val="single" w:sz="4" w:space="0" w:color="auto"/>
              <w:right w:val="single" w:sz="4" w:space="0" w:color="auto"/>
            </w:tcBorders>
            <w:shd w:val="clear" w:color="auto" w:fill="auto"/>
            <w:vAlign w:val="center"/>
            <w:hideMark/>
          </w:tcPr>
          <w:p w14:paraId="4F996538"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06" w:type="pct"/>
            <w:tcBorders>
              <w:top w:val="nil"/>
              <w:left w:val="nil"/>
              <w:bottom w:val="single" w:sz="4" w:space="0" w:color="auto"/>
              <w:right w:val="single" w:sz="4" w:space="0" w:color="auto"/>
            </w:tcBorders>
            <w:shd w:val="clear" w:color="auto" w:fill="auto"/>
            <w:vAlign w:val="center"/>
            <w:hideMark/>
          </w:tcPr>
          <w:p w14:paraId="4ACD036A"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97" w:type="pct"/>
            <w:tcBorders>
              <w:top w:val="nil"/>
              <w:left w:val="nil"/>
              <w:bottom w:val="single" w:sz="4" w:space="0" w:color="auto"/>
              <w:right w:val="single" w:sz="4" w:space="0" w:color="auto"/>
            </w:tcBorders>
            <w:shd w:val="clear" w:color="auto" w:fill="auto"/>
            <w:vAlign w:val="center"/>
            <w:hideMark/>
          </w:tcPr>
          <w:p w14:paraId="3608CCD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5,570</w:t>
            </w:r>
          </w:p>
        </w:tc>
        <w:tc>
          <w:tcPr>
            <w:tcW w:w="297" w:type="pct"/>
            <w:tcBorders>
              <w:top w:val="nil"/>
              <w:left w:val="nil"/>
              <w:bottom w:val="single" w:sz="4" w:space="0" w:color="auto"/>
              <w:right w:val="single" w:sz="4" w:space="0" w:color="auto"/>
            </w:tcBorders>
            <w:shd w:val="clear" w:color="auto" w:fill="auto"/>
            <w:vAlign w:val="center"/>
            <w:hideMark/>
          </w:tcPr>
          <w:p w14:paraId="0AA6BA42"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5,780</w:t>
            </w:r>
          </w:p>
        </w:tc>
        <w:tc>
          <w:tcPr>
            <w:tcW w:w="297" w:type="pct"/>
            <w:tcBorders>
              <w:top w:val="nil"/>
              <w:left w:val="nil"/>
              <w:bottom w:val="single" w:sz="4" w:space="0" w:color="auto"/>
              <w:right w:val="single" w:sz="4" w:space="0" w:color="auto"/>
            </w:tcBorders>
            <w:shd w:val="clear" w:color="auto" w:fill="auto"/>
            <w:vAlign w:val="center"/>
            <w:hideMark/>
          </w:tcPr>
          <w:p w14:paraId="3944364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5,780</w:t>
            </w:r>
          </w:p>
        </w:tc>
        <w:tc>
          <w:tcPr>
            <w:tcW w:w="298" w:type="pct"/>
            <w:tcBorders>
              <w:top w:val="nil"/>
              <w:left w:val="nil"/>
              <w:bottom w:val="single" w:sz="4" w:space="0" w:color="auto"/>
              <w:right w:val="single" w:sz="4" w:space="0" w:color="auto"/>
            </w:tcBorders>
            <w:shd w:val="clear" w:color="auto" w:fill="auto"/>
            <w:vAlign w:val="center"/>
            <w:hideMark/>
          </w:tcPr>
          <w:p w14:paraId="08E2A2B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5,780</w:t>
            </w:r>
          </w:p>
        </w:tc>
        <w:tc>
          <w:tcPr>
            <w:tcW w:w="2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887841" w14:textId="77777777" w:rsidR="00C20097" w:rsidRPr="00C80809" w:rsidRDefault="00C20097" w:rsidP="00C80809">
            <w:pPr>
              <w:autoSpaceDE/>
              <w:autoSpaceDN/>
              <w:spacing w:line="240" w:lineRule="auto"/>
              <w:ind w:firstLine="0"/>
              <w:jc w:val="center"/>
              <w:rPr>
                <w:sz w:val="20"/>
                <w:szCs w:val="20"/>
                <w:lang w:bidi="ar-SA"/>
              </w:rPr>
            </w:pPr>
            <w:r w:rsidRPr="00C80809">
              <w:rPr>
                <w:sz w:val="20"/>
                <w:szCs w:val="20"/>
                <w:lang w:bidi="ar-SA"/>
              </w:rPr>
              <w:t>5,780</w:t>
            </w:r>
          </w:p>
        </w:tc>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14:paraId="7B7FEA5A" w14:textId="1A6C4017" w:rsidR="00C20097" w:rsidRPr="0096786A" w:rsidRDefault="00C20097" w:rsidP="00C80809">
            <w:pPr>
              <w:autoSpaceDE/>
              <w:autoSpaceDN/>
              <w:spacing w:line="240" w:lineRule="auto"/>
              <w:ind w:firstLine="0"/>
              <w:jc w:val="center"/>
              <w:rPr>
                <w:color w:val="000000"/>
                <w:sz w:val="20"/>
                <w:szCs w:val="20"/>
                <w:lang w:bidi="ar-SA"/>
              </w:rPr>
            </w:pPr>
            <w:r w:rsidRPr="00C80809">
              <w:rPr>
                <w:sz w:val="20"/>
                <w:szCs w:val="20"/>
                <w:lang w:bidi="ar-SA"/>
              </w:rPr>
              <w:t>5,780</w:t>
            </w:r>
          </w:p>
        </w:tc>
        <w:tc>
          <w:tcPr>
            <w:tcW w:w="1492" w:type="pct"/>
            <w:gridSpan w:val="5"/>
            <w:vMerge w:val="restart"/>
            <w:tcBorders>
              <w:top w:val="single" w:sz="4" w:space="0" w:color="auto"/>
              <w:left w:val="single" w:sz="4" w:space="0" w:color="auto"/>
              <w:right w:val="single" w:sz="4" w:space="0" w:color="auto"/>
            </w:tcBorders>
            <w:shd w:val="clear" w:color="auto" w:fill="auto"/>
            <w:vAlign w:val="center"/>
          </w:tcPr>
          <w:p w14:paraId="037A3D8B" w14:textId="102E32FC" w:rsidR="00C20097" w:rsidRPr="0096786A" w:rsidRDefault="00C20097" w:rsidP="00C80809">
            <w:pPr>
              <w:autoSpaceDE/>
              <w:autoSpaceDN/>
              <w:spacing w:line="240" w:lineRule="auto"/>
              <w:ind w:firstLine="0"/>
              <w:jc w:val="center"/>
              <w:rPr>
                <w:color w:val="000000"/>
                <w:sz w:val="20"/>
                <w:szCs w:val="20"/>
                <w:lang w:bidi="ar-SA"/>
              </w:rPr>
            </w:pPr>
            <w:r>
              <w:rPr>
                <w:color w:val="000000"/>
                <w:sz w:val="20"/>
                <w:szCs w:val="20"/>
                <w:lang w:bidi="ar-SA"/>
              </w:rPr>
              <w:t>Вывод из эксплуатации в сентябре 2025 года</w:t>
            </w:r>
          </w:p>
        </w:tc>
      </w:tr>
      <w:tr w:rsidR="00C20097" w:rsidRPr="0096786A" w14:paraId="75159080" w14:textId="77777777" w:rsidTr="00C20097">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6D111644"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439018E0"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tcBorders>
              <w:top w:val="nil"/>
              <w:left w:val="nil"/>
              <w:bottom w:val="single" w:sz="4" w:space="0" w:color="auto"/>
              <w:right w:val="single" w:sz="4" w:space="0" w:color="auto"/>
            </w:tcBorders>
            <w:shd w:val="clear" w:color="auto" w:fill="auto"/>
            <w:vAlign w:val="center"/>
            <w:hideMark/>
          </w:tcPr>
          <w:p w14:paraId="0A17320E"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06" w:type="pct"/>
            <w:tcBorders>
              <w:top w:val="nil"/>
              <w:left w:val="nil"/>
              <w:bottom w:val="single" w:sz="4" w:space="0" w:color="auto"/>
              <w:right w:val="single" w:sz="4" w:space="0" w:color="auto"/>
            </w:tcBorders>
            <w:shd w:val="clear" w:color="auto" w:fill="auto"/>
            <w:vAlign w:val="center"/>
            <w:hideMark/>
          </w:tcPr>
          <w:p w14:paraId="36E7ED0C"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97" w:type="pct"/>
            <w:tcBorders>
              <w:top w:val="nil"/>
              <w:left w:val="nil"/>
              <w:bottom w:val="single" w:sz="4" w:space="0" w:color="auto"/>
              <w:right w:val="single" w:sz="4" w:space="0" w:color="auto"/>
            </w:tcBorders>
            <w:shd w:val="clear" w:color="auto" w:fill="auto"/>
            <w:vAlign w:val="center"/>
            <w:hideMark/>
          </w:tcPr>
          <w:p w14:paraId="7A7DB468"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1,677</w:t>
            </w:r>
          </w:p>
        </w:tc>
        <w:tc>
          <w:tcPr>
            <w:tcW w:w="297" w:type="pct"/>
            <w:tcBorders>
              <w:top w:val="nil"/>
              <w:left w:val="nil"/>
              <w:bottom w:val="single" w:sz="4" w:space="0" w:color="auto"/>
              <w:right w:val="single" w:sz="4" w:space="0" w:color="auto"/>
            </w:tcBorders>
            <w:shd w:val="clear" w:color="auto" w:fill="auto"/>
            <w:vAlign w:val="center"/>
            <w:hideMark/>
          </w:tcPr>
          <w:p w14:paraId="437EEBD2"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1,751</w:t>
            </w:r>
          </w:p>
        </w:tc>
        <w:tc>
          <w:tcPr>
            <w:tcW w:w="297" w:type="pct"/>
            <w:tcBorders>
              <w:top w:val="nil"/>
              <w:left w:val="nil"/>
              <w:bottom w:val="single" w:sz="4" w:space="0" w:color="auto"/>
              <w:right w:val="single" w:sz="4" w:space="0" w:color="auto"/>
            </w:tcBorders>
            <w:shd w:val="clear" w:color="auto" w:fill="auto"/>
            <w:vAlign w:val="center"/>
            <w:hideMark/>
          </w:tcPr>
          <w:p w14:paraId="7729C2CF"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1,751</w:t>
            </w:r>
          </w:p>
        </w:tc>
        <w:tc>
          <w:tcPr>
            <w:tcW w:w="298" w:type="pct"/>
            <w:tcBorders>
              <w:top w:val="nil"/>
              <w:left w:val="nil"/>
              <w:bottom w:val="single" w:sz="4" w:space="0" w:color="auto"/>
              <w:right w:val="single" w:sz="4" w:space="0" w:color="auto"/>
            </w:tcBorders>
            <w:shd w:val="clear" w:color="auto" w:fill="auto"/>
            <w:vAlign w:val="center"/>
            <w:hideMark/>
          </w:tcPr>
          <w:p w14:paraId="1823722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1,751</w:t>
            </w:r>
          </w:p>
        </w:tc>
        <w:tc>
          <w:tcPr>
            <w:tcW w:w="298" w:type="pct"/>
            <w:tcBorders>
              <w:top w:val="nil"/>
              <w:left w:val="nil"/>
              <w:bottom w:val="single" w:sz="4" w:space="0" w:color="auto"/>
              <w:right w:val="single" w:sz="4" w:space="0" w:color="auto"/>
            </w:tcBorders>
            <w:shd w:val="clear" w:color="auto" w:fill="auto"/>
            <w:vAlign w:val="center"/>
            <w:hideMark/>
          </w:tcPr>
          <w:p w14:paraId="22DE9B22" w14:textId="77777777" w:rsidR="00C20097" w:rsidRPr="00A838B1" w:rsidRDefault="00C20097" w:rsidP="00A838B1">
            <w:pPr>
              <w:autoSpaceDE/>
              <w:autoSpaceDN/>
              <w:spacing w:line="240" w:lineRule="auto"/>
              <w:ind w:firstLine="0"/>
              <w:jc w:val="center"/>
              <w:rPr>
                <w:sz w:val="20"/>
              </w:rPr>
            </w:pPr>
            <w:r w:rsidRPr="00C80809">
              <w:rPr>
                <w:sz w:val="20"/>
                <w:szCs w:val="20"/>
                <w:lang w:bidi="ar-SA"/>
              </w:rPr>
              <w:t>1,751</w:t>
            </w:r>
          </w:p>
        </w:tc>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14:paraId="5D3FC9CA" w14:textId="45E3806E" w:rsidR="00C20097" w:rsidRPr="0096786A" w:rsidRDefault="00C20097" w:rsidP="00C20097">
            <w:pPr>
              <w:autoSpaceDE/>
              <w:autoSpaceDN/>
              <w:spacing w:line="240" w:lineRule="auto"/>
              <w:ind w:firstLine="0"/>
              <w:jc w:val="center"/>
              <w:rPr>
                <w:color w:val="000000"/>
                <w:sz w:val="20"/>
                <w:szCs w:val="20"/>
                <w:lang w:bidi="ar-SA"/>
              </w:rPr>
            </w:pPr>
            <w:r w:rsidRPr="00C80809">
              <w:rPr>
                <w:sz w:val="20"/>
                <w:szCs w:val="20"/>
                <w:lang w:bidi="ar-SA"/>
              </w:rPr>
              <w:t>1,751</w:t>
            </w:r>
          </w:p>
        </w:tc>
        <w:tc>
          <w:tcPr>
            <w:tcW w:w="1492" w:type="pct"/>
            <w:gridSpan w:val="5"/>
            <w:vMerge/>
            <w:tcBorders>
              <w:left w:val="single" w:sz="4" w:space="0" w:color="auto"/>
              <w:right w:val="single" w:sz="4" w:space="0" w:color="auto"/>
            </w:tcBorders>
            <w:shd w:val="clear" w:color="auto" w:fill="auto"/>
            <w:vAlign w:val="center"/>
          </w:tcPr>
          <w:p w14:paraId="50F228D7" w14:textId="26F9EE82" w:rsidR="00C20097" w:rsidRPr="0096786A" w:rsidRDefault="00C20097" w:rsidP="00C80809">
            <w:pPr>
              <w:autoSpaceDE/>
              <w:autoSpaceDN/>
              <w:spacing w:line="240" w:lineRule="auto"/>
              <w:ind w:firstLine="0"/>
              <w:jc w:val="left"/>
              <w:rPr>
                <w:color w:val="000000"/>
                <w:sz w:val="20"/>
                <w:szCs w:val="20"/>
                <w:lang w:bidi="ar-SA"/>
              </w:rPr>
            </w:pPr>
          </w:p>
        </w:tc>
      </w:tr>
      <w:tr w:rsidR="00C20097" w:rsidRPr="0096786A" w14:paraId="6D9E636D" w14:textId="77777777" w:rsidTr="00C20097">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57557AE1"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0557F7A9"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tcBorders>
              <w:top w:val="nil"/>
              <w:left w:val="nil"/>
              <w:bottom w:val="double" w:sz="6" w:space="0" w:color="auto"/>
              <w:right w:val="single" w:sz="4" w:space="0" w:color="auto"/>
            </w:tcBorders>
            <w:shd w:val="clear" w:color="auto" w:fill="auto"/>
            <w:vAlign w:val="center"/>
            <w:hideMark/>
          </w:tcPr>
          <w:p w14:paraId="1AC4D3C8" w14:textId="77777777" w:rsidR="00C20097" w:rsidRPr="0096786A" w:rsidRDefault="00C20097"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06" w:type="pct"/>
            <w:tcBorders>
              <w:top w:val="nil"/>
              <w:left w:val="nil"/>
              <w:bottom w:val="double" w:sz="6" w:space="0" w:color="auto"/>
              <w:right w:val="single" w:sz="4" w:space="0" w:color="auto"/>
            </w:tcBorders>
            <w:shd w:val="clear" w:color="auto" w:fill="auto"/>
            <w:vAlign w:val="center"/>
            <w:hideMark/>
          </w:tcPr>
          <w:p w14:paraId="0BFD5AC7"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Гкал/</w:t>
            </w:r>
            <w:proofErr w:type="gramStart"/>
            <w:r w:rsidRPr="0096786A">
              <w:rPr>
                <w:b/>
                <w:bCs/>
                <w:color w:val="000000"/>
                <w:sz w:val="20"/>
                <w:szCs w:val="20"/>
                <w:lang w:bidi="ar-SA"/>
              </w:rPr>
              <w:t>ч</w:t>
            </w:r>
            <w:proofErr w:type="gramEnd"/>
          </w:p>
        </w:tc>
        <w:tc>
          <w:tcPr>
            <w:tcW w:w="297" w:type="pct"/>
            <w:tcBorders>
              <w:top w:val="nil"/>
              <w:left w:val="nil"/>
              <w:bottom w:val="double" w:sz="6" w:space="0" w:color="auto"/>
              <w:right w:val="single" w:sz="4" w:space="0" w:color="auto"/>
            </w:tcBorders>
            <w:shd w:val="clear" w:color="auto" w:fill="auto"/>
            <w:vAlign w:val="center"/>
            <w:hideMark/>
          </w:tcPr>
          <w:p w14:paraId="119043D6"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7,246</w:t>
            </w:r>
          </w:p>
        </w:tc>
        <w:tc>
          <w:tcPr>
            <w:tcW w:w="297" w:type="pct"/>
            <w:tcBorders>
              <w:top w:val="nil"/>
              <w:left w:val="nil"/>
              <w:bottom w:val="double" w:sz="6" w:space="0" w:color="auto"/>
              <w:right w:val="single" w:sz="4" w:space="0" w:color="auto"/>
            </w:tcBorders>
            <w:shd w:val="clear" w:color="auto" w:fill="auto"/>
            <w:vAlign w:val="center"/>
            <w:hideMark/>
          </w:tcPr>
          <w:p w14:paraId="66871D6A"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7,530</w:t>
            </w:r>
          </w:p>
        </w:tc>
        <w:tc>
          <w:tcPr>
            <w:tcW w:w="297" w:type="pct"/>
            <w:tcBorders>
              <w:top w:val="nil"/>
              <w:left w:val="nil"/>
              <w:bottom w:val="double" w:sz="6" w:space="0" w:color="auto"/>
              <w:right w:val="single" w:sz="4" w:space="0" w:color="auto"/>
            </w:tcBorders>
            <w:shd w:val="clear" w:color="auto" w:fill="auto"/>
            <w:vAlign w:val="center"/>
            <w:hideMark/>
          </w:tcPr>
          <w:p w14:paraId="68805FF2"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7,530</w:t>
            </w:r>
          </w:p>
        </w:tc>
        <w:tc>
          <w:tcPr>
            <w:tcW w:w="298" w:type="pct"/>
            <w:tcBorders>
              <w:top w:val="nil"/>
              <w:left w:val="nil"/>
              <w:bottom w:val="double" w:sz="6" w:space="0" w:color="auto"/>
              <w:right w:val="single" w:sz="4" w:space="0" w:color="auto"/>
            </w:tcBorders>
            <w:shd w:val="clear" w:color="auto" w:fill="auto"/>
            <w:vAlign w:val="center"/>
            <w:hideMark/>
          </w:tcPr>
          <w:p w14:paraId="1FEDAB18"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7,530</w:t>
            </w:r>
          </w:p>
        </w:tc>
        <w:tc>
          <w:tcPr>
            <w:tcW w:w="298" w:type="pct"/>
            <w:tcBorders>
              <w:top w:val="nil"/>
              <w:left w:val="nil"/>
              <w:bottom w:val="double" w:sz="6" w:space="0" w:color="auto"/>
              <w:right w:val="single" w:sz="4" w:space="0" w:color="auto"/>
            </w:tcBorders>
            <w:shd w:val="clear" w:color="auto" w:fill="auto"/>
            <w:vAlign w:val="center"/>
            <w:hideMark/>
          </w:tcPr>
          <w:p w14:paraId="7BC98BEF" w14:textId="77777777" w:rsidR="00C20097" w:rsidRPr="00A838B1" w:rsidRDefault="00C20097" w:rsidP="00A838B1">
            <w:pPr>
              <w:autoSpaceDE/>
              <w:autoSpaceDN/>
              <w:spacing w:line="240" w:lineRule="auto"/>
              <w:ind w:firstLine="0"/>
              <w:jc w:val="center"/>
              <w:rPr>
                <w:sz w:val="20"/>
              </w:rPr>
            </w:pPr>
            <w:r w:rsidRPr="00C80809">
              <w:rPr>
                <w:b/>
                <w:bCs/>
                <w:sz w:val="20"/>
                <w:szCs w:val="20"/>
                <w:lang w:bidi="ar-SA"/>
              </w:rPr>
              <w:t>7,530</w:t>
            </w:r>
          </w:p>
        </w:tc>
        <w:tc>
          <w:tcPr>
            <w:tcW w:w="298" w:type="pct"/>
            <w:tcBorders>
              <w:top w:val="single" w:sz="4" w:space="0" w:color="auto"/>
              <w:left w:val="single" w:sz="4" w:space="0" w:color="auto"/>
              <w:bottom w:val="double" w:sz="6" w:space="0" w:color="auto"/>
              <w:right w:val="single" w:sz="4" w:space="0" w:color="auto"/>
            </w:tcBorders>
            <w:shd w:val="clear" w:color="auto" w:fill="auto"/>
            <w:vAlign w:val="center"/>
          </w:tcPr>
          <w:p w14:paraId="09D9353E" w14:textId="43C2E024" w:rsidR="00C20097" w:rsidRPr="0096786A" w:rsidRDefault="00C20097" w:rsidP="00C20097">
            <w:pPr>
              <w:autoSpaceDE/>
              <w:autoSpaceDN/>
              <w:spacing w:line="240" w:lineRule="auto"/>
              <w:ind w:firstLine="0"/>
              <w:jc w:val="center"/>
              <w:rPr>
                <w:color w:val="000000"/>
                <w:sz w:val="20"/>
                <w:szCs w:val="20"/>
                <w:lang w:bidi="ar-SA"/>
              </w:rPr>
            </w:pPr>
            <w:r w:rsidRPr="00C80809">
              <w:rPr>
                <w:b/>
                <w:bCs/>
                <w:sz w:val="20"/>
                <w:szCs w:val="20"/>
                <w:lang w:bidi="ar-SA"/>
              </w:rPr>
              <w:t>7,530</w:t>
            </w:r>
          </w:p>
        </w:tc>
        <w:tc>
          <w:tcPr>
            <w:tcW w:w="1492" w:type="pct"/>
            <w:gridSpan w:val="5"/>
            <w:vMerge/>
            <w:tcBorders>
              <w:left w:val="single" w:sz="4" w:space="0" w:color="auto"/>
              <w:bottom w:val="double" w:sz="6" w:space="0" w:color="auto"/>
              <w:right w:val="single" w:sz="4" w:space="0" w:color="auto"/>
            </w:tcBorders>
            <w:shd w:val="clear" w:color="auto" w:fill="auto"/>
            <w:vAlign w:val="center"/>
          </w:tcPr>
          <w:p w14:paraId="7E0A5651" w14:textId="18F4FEA1" w:rsidR="00C20097" w:rsidRPr="0096786A" w:rsidRDefault="00C20097" w:rsidP="00C80809">
            <w:pPr>
              <w:autoSpaceDE/>
              <w:autoSpaceDN/>
              <w:spacing w:line="240" w:lineRule="auto"/>
              <w:ind w:firstLine="0"/>
              <w:jc w:val="left"/>
              <w:rPr>
                <w:color w:val="000000"/>
                <w:sz w:val="20"/>
                <w:szCs w:val="20"/>
                <w:lang w:bidi="ar-SA"/>
              </w:rPr>
            </w:pPr>
          </w:p>
        </w:tc>
      </w:tr>
      <w:tr w:rsidR="00C20097" w:rsidRPr="0096786A" w14:paraId="27FEDE9B" w14:textId="77777777" w:rsidTr="00C80809">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92C21" w14:textId="77777777" w:rsidR="00C20097" w:rsidRPr="00A838B1" w:rsidRDefault="00C20097" w:rsidP="00C80809">
            <w:pPr>
              <w:autoSpaceDE/>
              <w:autoSpaceDN/>
              <w:spacing w:line="240" w:lineRule="auto"/>
              <w:ind w:firstLine="0"/>
              <w:jc w:val="center"/>
              <w:rPr>
                <w:b/>
                <w:sz w:val="20"/>
              </w:rPr>
            </w:pPr>
            <w:r w:rsidRPr="00A838B1">
              <w:rPr>
                <w:b/>
                <w:sz w:val="20"/>
              </w:rPr>
              <w:t>АО «</w:t>
            </w:r>
            <w:proofErr w:type="spellStart"/>
            <w:r w:rsidRPr="00A838B1">
              <w:rPr>
                <w:b/>
                <w:sz w:val="20"/>
              </w:rPr>
              <w:t>Реммаш</w:t>
            </w:r>
            <w:proofErr w:type="spellEnd"/>
            <w:r w:rsidRPr="00A838B1">
              <w:rPr>
                <w:b/>
                <w:sz w:val="20"/>
              </w:rPr>
              <w:t>»</w:t>
            </w:r>
          </w:p>
        </w:tc>
      </w:tr>
      <w:tr w:rsidR="00C20097" w:rsidRPr="0096786A" w14:paraId="09043713" w14:textId="77777777" w:rsidTr="00C20097">
        <w:trPr>
          <w:trHeight w:val="20"/>
        </w:trPr>
        <w:tc>
          <w:tcPr>
            <w:tcW w:w="24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77AEBA72"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3</w:t>
            </w:r>
          </w:p>
        </w:tc>
        <w:tc>
          <w:tcPr>
            <w:tcW w:w="538" w:type="pct"/>
            <w:vMerge w:val="restart"/>
            <w:tcBorders>
              <w:top w:val="nil"/>
              <w:left w:val="single" w:sz="4" w:space="0" w:color="auto"/>
              <w:bottom w:val="double" w:sz="6" w:space="0" w:color="000000"/>
              <w:right w:val="single" w:sz="4" w:space="0" w:color="auto"/>
            </w:tcBorders>
            <w:shd w:val="clear" w:color="auto" w:fill="auto"/>
            <w:vAlign w:val="center"/>
            <w:hideMark/>
          </w:tcPr>
          <w:p w14:paraId="053394F7"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АО «</w:t>
            </w:r>
            <w:proofErr w:type="spellStart"/>
            <w:r w:rsidRPr="0096786A">
              <w:rPr>
                <w:color w:val="000000"/>
                <w:sz w:val="20"/>
                <w:szCs w:val="20"/>
                <w:lang w:bidi="ar-SA"/>
              </w:rPr>
              <w:t>Реммаш</w:t>
            </w:r>
            <w:proofErr w:type="spellEnd"/>
            <w:r w:rsidRPr="0096786A">
              <w:rPr>
                <w:color w:val="000000"/>
                <w:sz w:val="20"/>
                <w:szCs w:val="20"/>
                <w:lang w:bidi="ar-SA"/>
              </w:rPr>
              <w:t>», ул. Драгунова, д. 13</w:t>
            </w:r>
          </w:p>
        </w:tc>
        <w:tc>
          <w:tcPr>
            <w:tcW w:w="538" w:type="pct"/>
            <w:tcBorders>
              <w:top w:val="nil"/>
              <w:left w:val="nil"/>
              <w:bottom w:val="single" w:sz="4" w:space="0" w:color="auto"/>
              <w:right w:val="single" w:sz="4" w:space="0" w:color="auto"/>
            </w:tcBorders>
            <w:shd w:val="clear" w:color="auto" w:fill="auto"/>
            <w:vAlign w:val="center"/>
            <w:hideMark/>
          </w:tcPr>
          <w:p w14:paraId="26E66A6D"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06" w:type="pct"/>
            <w:tcBorders>
              <w:top w:val="nil"/>
              <w:left w:val="nil"/>
              <w:bottom w:val="single" w:sz="4" w:space="0" w:color="auto"/>
              <w:right w:val="single" w:sz="4" w:space="0" w:color="auto"/>
            </w:tcBorders>
            <w:shd w:val="clear" w:color="auto" w:fill="auto"/>
            <w:vAlign w:val="center"/>
            <w:hideMark/>
          </w:tcPr>
          <w:p w14:paraId="708D8EE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97" w:type="pct"/>
            <w:tcBorders>
              <w:top w:val="nil"/>
              <w:left w:val="nil"/>
              <w:bottom w:val="single" w:sz="4" w:space="0" w:color="auto"/>
              <w:right w:val="single" w:sz="4" w:space="0" w:color="auto"/>
            </w:tcBorders>
            <w:shd w:val="clear" w:color="auto" w:fill="auto"/>
            <w:vAlign w:val="center"/>
            <w:hideMark/>
          </w:tcPr>
          <w:p w14:paraId="01AFC2FC"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2,460</w:t>
            </w:r>
          </w:p>
        </w:tc>
        <w:tc>
          <w:tcPr>
            <w:tcW w:w="297" w:type="pct"/>
            <w:tcBorders>
              <w:top w:val="nil"/>
              <w:left w:val="nil"/>
              <w:bottom w:val="single" w:sz="4" w:space="0" w:color="auto"/>
              <w:right w:val="single" w:sz="4" w:space="0" w:color="auto"/>
            </w:tcBorders>
            <w:shd w:val="clear" w:color="auto" w:fill="auto"/>
            <w:vAlign w:val="center"/>
            <w:hideMark/>
          </w:tcPr>
          <w:p w14:paraId="4ED7DE4A"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3,219</w:t>
            </w:r>
          </w:p>
        </w:tc>
        <w:tc>
          <w:tcPr>
            <w:tcW w:w="297" w:type="pct"/>
            <w:tcBorders>
              <w:top w:val="nil"/>
              <w:left w:val="nil"/>
              <w:bottom w:val="single" w:sz="4" w:space="0" w:color="auto"/>
              <w:right w:val="single" w:sz="4" w:space="0" w:color="auto"/>
            </w:tcBorders>
            <w:shd w:val="clear" w:color="auto" w:fill="auto"/>
            <w:vAlign w:val="center"/>
            <w:hideMark/>
          </w:tcPr>
          <w:p w14:paraId="4A77A52F"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3,219</w:t>
            </w:r>
          </w:p>
        </w:tc>
        <w:tc>
          <w:tcPr>
            <w:tcW w:w="298" w:type="pct"/>
            <w:tcBorders>
              <w:top w:val="nil"/>
              <w:left w:val="nil"/>
              <w:bottom w:val="single" w:sz="4" w:space="0" w:color="auto"/>
              <w:right w:val="single" w:sz="4" w:space="0" w:color="auto"/>
            </w:tcBorders>
            <w:shd w:val="clear" w:color="auto" w:fill="auto"/>
            <w:vAlign w:val="center"/>
            <w:hideMark/>
          </w:tcPr>
          <w:p w14:paraId="6B08E6EB"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3,219</w:t>
            </w:r>
          </w:p>
        </w:tc>
        <w:tc>
          <w:tcPr>
            <w:tcW w:w="2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8FC652" w14:textId="77777777" w:rsidR="00C20097" w:rsidRPr="00C80809" w:rsidRDefault="00C20097" w:rsidP="00C80809">
            <w:pPr>
              <w:autoSpaceDE/>
              <w:autoSpaceDN/>
              <w:spacing w:line="240" w:lineRule="auto"/>
              <w:ind w:firstLine="0"/>
              <w:jc w:val="center"/>
              <w:rPr>
                <w:sz w:val="20"/>
                <w:szCs w:val="20"/>
                <w:lang w:bidi="ar-SA"/>
              </w:rPr>
            </w:pPr>
            <w:r w:rsidRPr="00C80809">
              <w:rPr>
                <w:sz w:val="20"/>
                <w:szCs w:val="20"/>
                <w:lang w:bidi="ar-SA"/>
              </w:rPr>
              <w:t>3,219</w:t>
            </w:r>
          </w:p>
        </w:tc>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14:paraId="4344E268" w14:textId="29E0E0D4" w:rsidR="00C20097" w:rsidRPr="0096786A" w:rsidRDefault="00C20097" w:rsidP="00C80809">
            <w:pPr>
              <w:autoSpaceDE/>
              <w:autoSpaceDN/>
              <w:spacing w:line="240" w:lineRule="auto"/>
              <w:ind w:firstLine="0"/>
              <w:jc w:val="center"/>
              <w:rPr>
                <w:color w:val="000000"/>
                <w:sz w:val="20"/>
                <w:szCs w:val="20"/>
                <w:lang w:bidi="ar-SA"/>
              </w:rPr>
            </w:pPr>
            <w:r w:rsidRPr="00C80809">
              <w:rPr>
                <w:sz w:val="20"/>
                <w:szCs w:val="20"/>
                <w:lang w:bidi="ar-SA"/>
              </w:rPr>
              <w:t>3,219</w:t>
            </w:r>
          </w:p>
        </w:tc>
        <w:tc>
          <w:tcPr>
            <w:tcW w:w="1492" w:type="pct"/>
            <w:gridSpan w:val="5"/>
            <w:vMerge w:val="restart"/>
            <w:tcBorders>
              <w:top w:val="single" w:sz="4" w:space="0" w:color="auto"/>
              <w:left w:val="single" w:sz="4" w:space="0" w:color="auto"/>
              <w:right w:val="single" w:sz="4" w:space="0" w:color="auto"/>
            </w:tcBorders>
            <w:shd w:val="clear" w:color="auto" w:fill="auto"/>
            <w:vAlign w:val="center"/>
          </w:tcPr>
          <w:p w14:paraId="59B828DB" w14:textId="6719738E" w:rsidR="00C20097" w:rsidRPr="0096786A" w:rsidRDefault="00C20097" w:rsidP="00C80809">
            <w:pPr>
              <w:autoSpaceDE/>
              <w:autoSpaceDN/>
              <w:spacing w:line="240" w:lineRule="auto"/>
              <w:ind w:firstLine="0"/>
              <w:jc w:val="center"/>
              <w:rPr>
                <w:color w:val="000000"/>
                <w:sz w:val="20"/>
                <w:szCs w:val="20"/>
                <w:lang w:bidi="ar-SA"/>
              </w:rPr>
            </w:pPr>
            <w:r>
              <w:rPr>
                <w:color w:val="000000"/>
                <w:sz w:val="20"/>
                <w:szCs w:val="20"/>
                <w:lang w:bidi="ar-SA"/>
              </w:rPr>
              <w:t>Отключение внешних потребителей в сентябре  2025 года</w:t>
            </w:r>
          </w:p>
        </w:tc>
      </w:tr>
      <w:tr w:rsidR="00C20097" w:rsidRPr="0096786A" w14:paraId="7E1389B3" w14:textId="77777777" w:rsidTr="00C20097">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01C17B65"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76A77A99"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tcBorders>
              <w:top w:val="nil"/>
              <w:left w:val="nil"/>
              <w:bottom w:val="single" w:sz="4" w:space="0" w:color="auto"/>
              <w:right w:val="single" w:sz="4" w:space="0" w:color="auto"/>
            </w:tcBorders>
            <w:shd w:val="clear" w:color="auto" w:fill="auto"/>
            <w:vAlign w:val="center"/>
            <w:hideMark/>
          </w:tcPr>
          <w:p w14:paraId="12174689"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06" w:type="pct"/>
            <w:tcBorders>
              <w:top w:val="nil"/>
              <w:left w:val="nil"/>
              <w:bottom w:val="single" w:sz="4" w:space="0" w:color="auto"/>
              <w:right w:val="single" w:sz="4" w:space="0" w:color="auto"/>
            </w:tcBorders>
            <w:shd w:val="clear" w:color="auto" w:fill="auto"/>
            <w:vAlign w:val="center"/>
            <w:hideMark/>
          </w:tcPr>
          <w:p w14:paraId="21F99F0F"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97" w:type="pct"/>
            <w:tcBorders>
              <w:top w:val="nil"/>
              <w:left w:val="nil"/>
              <w:bottom w:val="single" w:sz="4" w:space="0" w:color="auto"/>
              <w:right w:val="single" w:sz="4" w:space="0" w:color="auto"/>
            </w:tcBorders>
            <w:shd w:val="clear" w:color="auto" w:fill="auto"/>
            <w:vAlign w:val="center"/>
            <w:hideMark/>
          </w:tcPr>
          <w:p w14:paraId="0057B927"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1,089</w:t>
            </w:r>
          </w:p>
        </w:tc>
        <w:tc>
          <w:tcPr>
            <w:tcW w:w="297" w:type="pct"/>
            <w:tcBorders>
              <w:top w:val="nil"/>
              <w:left w:val="nil"/>
              <w:bottom w:val="single" w:sz="4" w:space="0" w:color="auto"/>
              <w:right w:val="single" w:sz="4" w:space="0" w:color="auto"/>
            </w:tcBorders>
            <w:shd w:val="clear" w:color="auto" w:fill="auto"/>
            <w:vAlign w:val="center"/>
            <w:hideMark/>
          </w:tcPr>
          <w:p w14:paraId="4066B135"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1,089</w:t>
            </w:r>
          </w:p>
        </w:tc>
        <w:tc>
          <w:tcPr>
            <w:tcW w:w="297" w:type="pct"/>
            <w:tcBorders>
              <w:top w:val="nil"/>
              <w:left w:val="nil"/>
              <w:bottom w:val="single" w:sz="4" w:space="0" w:color="auto"/>
              <w:right w:val="single" w:sz="4" w:space="0" w:color="auto"/>
            </w:tcBorders>
            <w:shd w:val="clear" w:color="auto" w:fill="auto"/>
            <w:vAlign w:val="center"/>
            <w:hideMark/>
          </w:tcPr>
          <w:p w14:paraId="3EA92642"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1,089</w:t>
            </w:r>
          </w:p>
        </w:tc>
        <w:tc>
          <w:tcPr>
            <w:tcW w:w="298" w:type="pct"/>
            <w:tcBorders>
              <w:top w:val="nil"/>
              <w:left w:val="nil"/>
              <w:bottom w:val="single" w:sz="4" w:space="0" w:color="auto"/>
              <w:right w:val="single" w:sz="4" w:space="0" w:color="auto"/>
            </w:tcBorders>
            <w:shd w:val="clear" w:color="auto" w:fill="auto"/>
            <w:vAlign w:val="center"/>
            <w:hideMark/>
          </w:tcPr>
          <w:p w14:paraId="7A2D7855"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1,089</w:t>
            </w:r>
          </w:p>
        </w:tc>
        <w:tc>
          <w:tcPr>
            <w:tcW w:w="298" w:type="pct"/>
            <w:tcBorders>
              <w:top w:val="nil"/>
              <w:left w:val="nil"/>
              <w:bottom w:val="single" w:sz="4" w:space="0" w:color="auto"/>
              <w:right w:val="single" w:sz="4" w:space="0" w:color="auto"/>
            </w:tcBorders>
            <w:shd w:val="clear" w:color="auto" w:fill="auto"/>
            <w:vAlign w:val="center"/>
            <w:hideMark/>
          </w:tcPr>
          <w:p w14:paraId="3D6E4439" w14:textId="77777777" w:rsidR="00C20097" w:rsidRPr="00A838B1" w:rsidRDefault="00C20097" w:rsidP="00A838B1">
            <w:pPr>
              <w:autoSpaceDE/>
              <w:autoSpaceDN/>
              <w:spacing w:line="240" w:lineRule="auto"/>
              <w:ind w:firstLine="0"/>
              <w:jc w:val="center"/>
              <w:rPr>
                <w:sz w:val="20"/>
              </w:rPr>
            </w:pPr>
            <w:r w:rsidRPr="00C80809">
              <w:rPr>
                <w:sz w:val="20"/>
                <w:szCs w:val="20"/>
                <w:lang w:bidi="ar-SA"/>
              </w:rPr>
              <w:t>1,089</w:t>
            </w:r>
          </w:p>
        </w:tc>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14:paraId="06875361" w14:textId="331DEA07" w:rsidR="00C20097" w:rsidRPr="0096786A" w:rsidRDefault="00C20097" w:rsidP="00C20097">
            <w:pPr>
              <w:autoSpaceDE/>
              <w:autoSpaceDN/>
              <w:spacing w:line="240" w:lineRule="auto"/>
              <w:ind w:firstLine="0"/>
              <w:jc w:val="center"/>
              <w:rPr>
                <w:color w:val="000000"/>
                <w:sz w:val="20"/>
                <w:szCs w:val="20"/>
                <w:lang w:bidi="ar-SA"/>
              </w:rPr>
            </w:pPr>
            <w:r w:rsidRPr="00C80809">
              <w:rPr>
                <w:sz w:val="20"/>
                <w:szCs w:val="20"/>
                <w:lang w:bidi="ar-SA"/>
              </w:rPr>
              <w:t>1,089</w:t>
            </w:r>
          </w:p>
        </w:tc>
        <w:tc>
          <w:tcPr>
            <w:tcW w:w="1492" w:type="pct"/>
            <w:gridSpan w:val="5"/>
            <w:vMerge/>
            <w:tcBorders>
              <w:left w:val="single" w:sz="4" w:space="0" w:color="auto"/>
              <w:right w:val="single" w:sz="4" w:space="0" w:color="auto"/>
            </w:tcBorders>
            <w:shd w:val="clear" w:color="auto" w:fill="auto"/>
            <w:vAlign w:val="center"/>
          </w:tcPr>
          <w:p w14:paraId="4A3C158C" w14:textId="1FF7F539" w:rsidR="00C20097" w:rsidRPr="0096786A" w:rsidRDefault="00C20097" w:rsidP="00C80809">
            <w:pPr>
              <w:autoSpaceDE/>
              <w:autoSpaceDN/>
              <w:spacing w:line="240" w:lineRule="auto"/>
              <w:ind w:firstLine="0"/>
              <w:jc w:val="left"/>
              <w:rPr>
                <w:color w:val="000000"/>
                <w:sz w:val="20"/>
                <w:szCs w:val="20"/>
                <w:lang w:bidi="ar-SA"/>
              </w:rPr>
            </w:pPr>
          </w:p>
        </w:tc>
      </w:tr>
      <w:tr w:rsidR="00C20097" w:rsidRPr="0096786A" w14:paraId="1A144B69" w14:textId="77777777" w:rsidTr="00C20097">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4E96A32B"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03FE8E4E"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tcBorders>
              <w:top w:val="nil"/>
              <w:left w:val="nil"/>
              <w:bottom w:val="double" w:sz="6" w:space="0" w:color="auto"/>
              <w:right w:val="single" w:sz="4" w:space="0" w:color="auto"/>
            </w:tcBorders>
            <w:shd w:val="clear" w:color="auto" w:fill="auto"/>
            <w:vAlign w:val="center"/>
            <w:hideMark/>
          </w:tcPr>
          <w:p w14:paraId="57A5E61B" w14:textId="77777777" w:rsidR="00C20097" w:rsidRPr="0096786A" w:rsidRDefault="00C20097"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06" w:type="pct"/>
            <w:tcBorders>
              <w:top w:val="nil"/>
              <w:left w:val="nil"/>
              <w:bottom w:val="double" w:sz="6" w:space="0" w:color="auto"/>
              <w:right w:val="single" w:sz="4" w:space="0" w:color="auto"/>
            </w:tcBorders>
            <w:shd w:val="clear" w:color="auto" w:fill="auto"/>
            <w:vAlign w:val="center"/>
            <w:hideMark/>
          </w:tcPr>
          <w:p w14:paraId="12797440"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Гкал/</w:t>
            </w:r>
            <w:proofErr w:type="gramStart"/>
            <w:r w:rsidRPr="0096786A">
              <w:rPr>
                <w:b/>
                <w:bCs/>
                <w:color w:val="000000"/>
                <w:sz w:val="20"/>
                <w:szCs w:val="20"/>
                <w:lang w:bidi="ar-SA"/>
              </w:rPr>
              <w:t>ч</w:t>
            </w:r>
            <w:proofErr w:type="gramEnd"/>
          </w:p>
        </w:tc>
        <w:tc>
          <w:tcPr>
            <w:tcW w:w="297" w:type="pct"/>
            <w:tcBorders>
              <w:top w:val="nil"/>
              <w:left w:val="nil"/>
              <w:bottom w:val="double" w:sz="6" w:space="0" w:color="auto"/>
              <w:right w:val="single" w:sz="4" w:space="0" w:color="auto"/>
            </w:tcBorders>
            <w:shd w:val="clear" w:color="auto" w:fill="auto"/>
            <w:vAlign w:val="center"/>
            <w:hideMark/>
          </w:tcPr>
          <w:p w14:paraId="586D77F1"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3,550</w:t>
            </w:r>
          </w:p>
        </w:tc>
        <w:tc>
          <w:tcPr>
            <w:tcW w:w="297" w:type="pct"/>
            <w:tcBorders>
              <w:top w:val="nil"/>
              <w:left w:val="nil"/>
              <w:bottom w:val="double" w:sz="6" w:space="0" w:color="auto"/>
              <w:right w:val="single" w:sz="4" w:space="0" w:color="auto"/>
            </w:tcBorders>
            <w:shd w:val="clear" w:color="auto" w:fill="auto"/>
            <w:vAlign w:val="center"/>
            <w:hideMark/>
          </w:tcPr>
          <w:p w14:paraId="7A9F3755"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4,309</w:t>
            </w:r>
          </w:p>
        </w:tc>
        <w:tc>
          <w:tcPr>
            <w:tcW w:w="297" w:type="pct"/>
            <w:tcBorders>
              <w:top w:val="nil"/>
              <w:left w:val="nil"/>
              <w:bottom w:val="double" w:sz="6" w:space="0" w:color="auto"/>
              <w:right w:val="single" w:sz="4" w:space="0" w:color="auto"/>
            </w:tcBorders>
            <w:shd w:val="clear" w:color="auto" w:fill="auto"/>
            <w:vAlign w:val="center"/>
            <w:hideMark/>
          </w:tcPr>
          <w:p w14:paraId="491AAF77"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4,309</w:t>
            </w:r>
          </w:p>
        </w:tc>
        <w:tc>
          <w:tcPr>
            <w:tcW w:w="298" w:type="pct"/>
            <w:tcBorders>
              <w:top w:val="nil"/>
              <w:left w:val="nil"/>
              <w:bottom w:val="double" w:sz="6" w:space="0" w:color="auto"/>
              <w:right w:val="single" w:sz="4" w:space="0" w:color="auto"/>
            </w:tcBorders>
            <w:shd w:val="clear" w:color="auto" w:fill="auto"/>
            <w:vAlign w:val="center"/>
            <w:hideMark/>
          </w:tcPr>
          <w:p w14:paraId="1FCA3E2D"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4,309</w:t>
            </w:r>
          </w:p>
        </w:tc>
        <w:tc>
          <w:tcPr>
            <w:tcW w:w="298" w:type="pct"/>
            <w:tcBorders>
              <w:top w:val="nil"/>
              <w:left w:val="nil"/>
              <w:bottom w:val="double" w:sz="6" w:space="0" w:color="auto"/>
              <w:right w:val="single" w:sz="4" w:space="0" w:color="auto"/>
            </w:tcBorders>
            <w:shd w:val="clear" w:color="auto" w:fill="auto"/>
            <w:vAlign w:val="center"/>
            <w:hideMark/>
          </w:tcPr>
          <w:p w14:paraId="2CC004F0" w14:textId="77777777" w:rsidR="00C20097" w:rsidRPr="00A838B1" w:rsidRDefault="00C20097" w:rsidP="00A838B1">
            <w:pPr>
              <w:autoSpaceDE/>
              <w:autoSpaceDN/>
              <w:spacing w:line="240" w:lineRule="auto"/>
              <w:ind w:firstLine="0"/>
              <w:jc w:val="center"/>
              <w:rPr>
                <w:sz w:val="20"/>
              </w:rPr>
            </w:pPr>
            <w:r w:rsidRPr="00C80809">
              <w:rPr>
                <w:b/>
                <w:bCs/>
                <w:sz w:val="20"/>
                <w:szCs w:val="20"/>
                <w:lang w:bidi="ar-SA"/>
              </w:rPr>
              <w:t>4,309</w:t>
            </w:r>
          </w:p>
        </w:tc>
        <w:tc>
          <w:tcPr>
            <w:tcW w:w="298" w:type="pct"/>
            <w:tcBorders>
              <w:top w:val="single" w:sz="4" w:space="0" w:color="auto"/>
              <w:left w:val="single" w:sz="4" w:space="0" w:color="auto"/>
              <w:bottom w:val="double" w:sz="6" w:space="0" w:color="auto"/>
              <w:right w:val="single" w:sz="4" w:space="0" w:color="auto"/>
            </w:tcBorders>
            <w:shd w:val="clear" w:color="auto" w:fill="auto"/>
            <w:vAlign w:val="center"/>
          </w:tcPr>
          <w:p w14:paraId="0FAED83D" w14:textId="1DA7CD2F" w:rsidR="00C20097" w:rsidRPr="0096786A" w:rsidRDefault="00C20097" w:rsidP="00C20097">
            <w:pPr>
              <w:autoSpaceDE/>
              <w:autoSpaceDN/>
              <w:spacing w:line="240" w:lineRule="auto"/>
              <w:ind w:firstLine="0"/>
              <w:jc w:val="center"/>
              <w:rPr>
                <w:color w:val="000000"/>
                <w:sz w:val="20"/>
                <w:szCs w:val="20"/>
                <w:lang w:bidi="ar-SA"/>
              </w:rPr>
            </w:pPr>
            <w:r w:rsidRPr="00C80809">
              <w:rPr>
                <w:b/>
                <w:bCs/>
                <w:sz w:val="20"/>
                <w:szCs w:val="20"/>
                <w:lang w:bidi="ar-SA"/>
              </w:rPr>
              <w:t>4,309</w:t>
            </w:r>
          </w:p>
        </w:tc>
        <w:tc>
          <w:tcPr>
            <w:tcW w:w="1492" w:type="pct"/>
            <w:gridSpan w:val="5"/>
            <w:vMerge/>
            <w:tcBorders>
              <w:left w:val="single" w:sz="4" w:space="0" w:color="auto"/>
              <w:bottom w:val="double" w:sz="6" w:space="0" w:color="auto"/>
              <w:right w:val="single" w:sz="4" w:space="0" w:color="auto"/>
            </w:tcBorders>
            <w:shd w:val="clear" w:color="auto" w:fill="auto"/>
            <w:vAlign w:val="center"/>
          </w:tcPr>
          <w:p w14:paraId="5D8A34B1" w14:textId="5DDD5911" w:rsidR="00C20097" w:rsidRPr="0096786A" w:rsidRDefault="00C20097" w:rsidP="00C80809">
            <w:pPr>
              <w:autoSpaceDE/>
              <w:autoSpaceDN/>
              <w:spacing w:line="240" w:lineRule="auto"/>
              <w:ind w:firstLine="0"/>
              <w:jc w:val="left"/>
              <w:rPr>
                <w:color w:val="000000"/>
                <w:sz w:val="20"/>
                <w:szCs w:val="20"/>
                <w:lang w:bidi="ar-SA"/>
              </w:rPr>
            </w:pPr>
          </w:p>
        </w:tc>
      </w:tr>
      <w:tr w:rsidR="00C20097" w:rsidRPr="0096786A" w14:paraId="1996C089" w14:textId="77777777" w:rsidTr="00C80809">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DBE35"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ООО «</w:t>
            </w:r>
            <w:proofErr w:type="spellStart"/>
            <w:r w:rsidRPr="0096786A">
              <w:rPr>
                <w:b/>
                <w:bCs/>
                <w:color w:val="000000"/>
                <w:sz w:val="20"/>
                <w:szCs w:val="20"/>
                <w:lang w:bidi="ar-SA"/>
              </w:rPr>
              <w:t>КомЭнерго</w:t>
            </w:r>
            <w:proofErr w:type="spellEnd"/>
            <w:r w:rsidRPr="0096786A">
              <w:rPr>
                <w:b/>
                <w:bCs/>
                <w:color w:val="000000"/>
                <w:sz w:val="20"/>
                <w:szCs w:val="20"/>
                <w:lang w:bidi="ar-SA"/>
              </w:rPr>
              <w:t>»</w:t>
            </w:r>
          </w:p>
        </w:tc>
      </w:tr>
      <w:tr w:rsidR="00C20097" w:rsidRPr="0096786A" w14:paraId="0022AB15" w14:textId="77777777" w:rsidTr="00C80809">
        <w:trPr>
          <w:trHeight w:val="2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76513F9"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4</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14:paraId="0BBC06E2"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№3 «</w:t>
            </w:r>
            <w:proofErr w:type="spellStart"/>
            <w:r w:rsidRPr="0096786A">
              <w:rPr>
                <w:color w:val="000000"/>
                <w:sz w:val="20"/>
                <w:szCs w:val="20"/>
                <w:lang w:bidi="ar-SA"/>
              </w:rPr>
              <w:t>Глазовская</w:t>
            </w:r>
            <w:proofErr w:type="spellEnd"/>
            <w:r w:rsidRPr="0096786A">
              <w:rPr>
                <w:color w:val="000000"/>
                <w:sz w:val="20"/>
                <w:szCs w:val="20"/>
                <w:lang w:bidi="ar-SA"/>
              </w:rPr>
              <w:t>» ООО «</w:t>
            </w:r>
            <w:proofErr w:type="spellStart"/>
            <w:r w:rsidRPr="0096786A">
              <w:rPr>
                <w:color w:val="000000"/>
                <w:sz w:val="20"/>
                <w:szCs w:val="20"/>
                <w:lang w:bidi="ar-SA"/>
              </w:rPr>
              <w:t>КомЭнерго</w:t>
            </w:r>
            <w:proofErr w:type="spellEnd"/>
            <w:r w:rsidRPr="0096786A">
              <w:rPr>
                <w:color w:val="000000"/>
                <w:sz w:val="20"/>
                <w:szCs w:val="20"/>
                <w:lang w:bidi="ar-SA"/>
              </w:rPr>
              <w:t>», ул. Удмуртская, д. 63</w:t>
            </w:r>
          </w:p>
        </w:tc>
        <w:tc>
          <w:tcPr>
            <w:tcW w:w="538" w:type="pct"/>
            <w:tcBorders>
              <w:top w:val="nil"/>
              <w:left w:val="nil"/>
              <w:bottom w:val="single" w:sz="4" w:space="0" w:color="auto"/>
              <w:right w:val="single" w:sz="4" w:space="0" w:color="auto"/>
            </w:tcBorders>
            <w:shd w:val="clear" w:color="auto" w:fill="auto"/>
            <w:vAlign w:val="center"/>
            <w:hideMark/>
          </w:tcPr>
          <w:p w14:paraId="4760D442"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06" w:type="pct"/>
            <w:tcBorders>
              <w:top w:val="nil"/>
              <w:left w:val="nil"/>
              <w:bottom w:val="single" w:sz="4" w:space="0" w:color="auto"/>
              <w:right w:val="single" w:sz="4" w:space="0" w:color="auto"/>
            </w:tcBorders>
            <w:shd w:val="clear" w:color="auto" w:fill="auto"/>
            <w:vAlign w:val="center"/>
            <w:hideMark/>
          </w:tcPr>
          <w:p w14:paraId="68BBBEBE"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97" w:type="pct"/>
            <w:tcBorders>
              <w:top w:val="nil"/>
              <w:left w:val="nil"/>
              <w:bottom w:val="single" w:sz="4" w:space="0" w:color="auto"/>
              <w:right w:val="single" w:sz="4" w:space="0" w:color="auto"/>
            </w:tcBorders>
            <w:shd w:val="clear" w:color="auto" w:fill="auto"/>
            <w:vAlign w:val="center"/>
            <w:hideMark/>
          </w:tcPr>
          <w:p w14:paraId="059165E7"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8,117</w:t>
            </w:r>
          </w:p>
        </w:tc>
        <w:tc>
          <w:tcPr>
            <w:tcW w:w="297" w:type="pct"/>
            <w:tcBorders>
              <w:top w:val="nil"/>
              <w:left w:val="nil"/>
              <w:bottom w:val="single" w:sz="4" w:space="0" w:color="auto"/>
              <w:right w:val="single" w:sz="4" w:space="0" w:color="auto"/>
            </w:tcBorders>
            <w:shd w:val="clear" w:color="auto" w:fill="auto"/>
            <w:vAlign w:val="center"/>
            <w:hideMark/>
          </w:tcPr>
          <w:p w14:paraId="35FF1175"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8,357</w:t>
            </w:r>
          </w:p>
        </w:tc>
        <w:tc>
          <w:tcPr>
            <w:tcW w:w="297" w:type="pct"/>
            <w:tcBorders>
              <w:top w:val="nil"/>
              <w:left w:val="nil"/>
              <w:bottom w:val="single" w:sz="4" w:space="0" w:color="auto"/>
              <w:right w:val="single" w:sz="4" w:space="0" w:color="auto"/>
            </w:tcBorders>
            <w:shd w:val="clear" w:color="auto" w:fill="auto"/>
            <w:vAlign w:val="center"/>
            <w:hideMark/>
          </w:tcPr>
          <w:p w14:paraId="154D745F"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8,357</w:t>
            </w:r>
          </w:p>
        </w:tc>
        <w:tc>
          <w:tcPr>
            <w:tcW w:w="298" w:type="pct"/>
            <w:tcBorders>
              <w:top w:val="nil"/>
              <w:left w:val="nil"/>
              <w:bottom w:val="single" w:sz="4" w:space="0" w:color="auto"/>
              <w:right w:val="single" w:sz="4" w:space="0" w:color="auto"/>
            </w:tcBorders>
            <w:shd w:val="clear" w:color="auto" w:fill="auto"/>
            <w:vAlign w:val="center"/>
            <w:hideMark/>
          </w:tcPr>
          <w:p w14:paraId="57762332"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9,350</w:t>
            </w:r>
          </w:p>
        </w:tc>
        <w:tc>
          <w:tcPr>
            <w:tcW w:w="298" w:type="pct"/>
            <w:tcBorders>
              <w:top w:val="nil"/>
              <w:left w:val="nil"/>
              <w:bottom w:val="single" w:sz="4" w:space="0" w:color="auto"/>
              <w:right w:val="single" w:sz="4" w:space="0" w:color="auto"/>
            </w:tcBorders>
            <w:shd w:val="clear" w:color="auto" w:fill="auto"/>
            <w:vAlign w:val="center"/>
            <w:hideMark/>
          </w:tcPr>
          <w:p w14:paraId="6A31285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9,350</w:t>
            </w:r>
          </w:p>
        </w:tc>
        <w:tc>
          <w:tcPr>
            <w:tcW w:w="298" w:type="pct"/>
            <w:tcBorders>
              <w:top w:val="nil"/>
              <w:left w:val="nil"/>
              <w:bottom w:val="single" w:sz="4" w:space="0" w:color="auto"/>
              <w:right w:val="single" w:sz="4" w:space="0" w:color="auto"/>
            </w:tcBorders>
            <w:shd w:val="clear" w:color="auto" w:fill="auto"/>
            <w:vAlign w:val="center"/>
            <w:hideMark/>
          </w:tcPr>
          <w:p w14:paraId="7AE4FF52"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9,590</w:t>
            </w:r>
          </w:p>
        </w:tc>
        <w:tc>
          <w:tcPr>
            <w:tcW w:w="298" w:type="pct"/>
            <w:tcBorders>
              <w:top w:val="nil"/>
              <w:left w:val="nil"/>
              <w:bottom w:val="single" w:sz="4" w:space="0" w:color="auto"/>
              <w:right w:val="single" w:sz="4" w:space="0" w:color="auto"/>
            </w:tcBorders>
            <w:shd w:val="clear" w:color="auto" w:fill="auto"/>
            <w:vAlign w:val="center"/>
            <w:hideMark/>
          </w:tcPr>
          <w:p w14:paraId="3E23E0B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9,703</w:t>
            </w:r>
          </w:p>
        </w:tc>
        <w:tc>
          <w:tcPr>
            <w:tcW w:w="298" w:type="pct"/>
            <w:tcBorders>
              <w:top w:val="nil"/>
              <w:left w:val="nil"/>
              <w:bottom w:val="single" w:sz="4" w:space="0" w:color="auto"/>
              <w:right w:val="single" w:sz="4" w:space="0" w:color="auto"/>
            </w:tcBorders>
            <w:shd w:val="clear" w:color="auto" w:fill="auto"/>
            <w:vAlign w:val="center"/>
            <w:hideMark/>
          </w:tcPr>
          <w:p w14:paraId="0170333C"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9,703</w:t>
            </w:r>
          </w:p>
        </w:tc>
        <w:tc>
          <w:tcPr>
            <w:tcW w:w="298" w:type="pct"/>
            <w:tcBorders>
              <w:top w:val="nil"/>
              <w:left w:val="nil"/>
              <w:bottom w:val="single" w:sz="4" w:space="0" w:color="auto"/>
              <w:right w:val="single" w:sz="4" w:space="0" w:color="auto"/>
            </w:tcBorders>
            <w:shd w:val="clear" w:color="auto" w:fill="auto"/>
            <w:vAlign w:val="center"/>
            <w:hideMark/>
          </w:tcPr>
          <w:p w14:paraId="486A301B"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14,916</w:t>
            </w:r>
          </w:p>
        </w:tc>
        <w:tc>
          <w:tcPr>
            <w:tcW w:w="298" w:type="pct"/>
            <w:tcBorders>
              <w:top w:val="nil"/>
              <w:left w:val="nil"/>
              <w:bottom w:val="single" w:sz="4" w:space="0" w:color="auto"/>
              <w:right w:val="single" w:sz="4" w:space="0" w:color="auto"/>
            </w:tcBorders>
            <w:shd w:val="clear" w:color="auto" w:fill="auto"/>
            <w:vAlign w:val="center"/>
            <w:hideMark/>
          </w:tcPr>
          <w:p w14:paraId="2CC45533"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14,916</w:t>
            </w:r>
          </w:p>
        </w:tc>
        <w:tc>
          <w:tcPr>
            <w:tcW w:w="300" w:type="pct"/>
            <w:tcBorders>
              <w:top w:val="nil"/>
              <w:left w:val="nil"/>
              <w:bottom w:val="single" w:sz="4" w:space="0" w:color="auto"/>
              <w:right w:val="single" w:sz="4" w:space="0" w:color="auto"/>
            </w:tcBorders>
            <w:shd w:val="clear" w:color="auto" w:fill="auto"/>
            <w:vAlign w:val="center"/>
            <w:hideMark/>
          </w:tcPr>
          <w:p w14:paraId="03055F38"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14,916</w:t>
            </w:r>
          </w:p>
        </w:tc>
      </w:tr>
      <w:tr w:rsidR="00C20097" w:rsidRPr="0096786A" w14:paraId="5DDAC571" w14:textId="77777777" w:rsidTr="00C80809">
        <w:trPr>
          <w:trHeight w:val="20"/>
        </w:trPr>
        <w:tc>
          <w:tcPr>
            <w:tcW w:w="241" w:type="pct"/>
            <w:vMerge/>
            <w:tcBorders>
              <w:top w:val="nil"/>
              <w:left w:val="single" w:sz="4" w:space="0" w:color="auto"/>
              <w:bottom w:val="single" w:sz="4" w:space="0" w:color="auto"/>
              <w:right w:val="single" w:sz="4" w:space="0" w:color="auto"/>
            </w:tcBorders>
            <w:shd w:val="clear" w:color="auto" w:fill="auto"/>
            <w:vAlign w:val="center"/>
            <w:hideMark/>
          </w:tcPr>
          <w:p w14:paraId="4D09FFE6"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single" w:sz="4" w:space="0" w:color="auto"/>
              <w:right w:val="single" w:sz="4" w:space="0" w:color="auto"/>
            </w:tcBorders>
            <w:shd w:val="clear" w:color="auto" w:fill="auto"/>
            <w:vAlign w:val="center"/>
            <w:hideMark/>
          </w:tcPr>
          <w:p w14:paraId="13AAFF08"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tcBorders>
              <w:top w:val="nil"/>
              <w:left w:val="nil"/>
              <w:bottom w:val="single" w:sz="4" w:space="0" w:color="auto"/>
              <w:right w:val="single" w:sz="4" w:space="0" w:color="auto"/>
            </w:tcBorders>
            <w:shd w:val="clear" w:color="auto" w:fill="auto"/>
            <w:vAlign w:val="center"/>
            <w:hideMark/>
          </w:tcPr>
          <w:p w14:paraId="22068F61"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06" w:type="pct"/>
            <w:tcBorders>
              <w:top w:val="nil"/>
              <w:left w:val="nil"/>
              <w:bottom w:val="single" w:sz="4" w:space="0" w:color="auto"/>
              <w:right w:val="single" w:sz="4" w:space="0" w:color="auto"/>
            </w:tcBorders>
            <w:shd w:val="clear" w:color="auto" w:fill="auto"/>
            <w:vAlign w:val="center"/>
            <w:hideMark/>
          </w:tcPr>
          <w:p w14:paraId="70B73BED"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Гкал/</w:t>
            </w:r>
            <w:proofErr w:type="gramStart"/>
            <w:r w:rsidRPr="0096786A">
              <w:rPr>
                <w:color w:val="000000"/>
                <w:sz w:val="20"/>
                <w:szCs w:val="20"/>
                <w:lang w:bidi="ar-SA"/>
              </w:rPr>
              <w:t>ч</w:t>
            </w:r>
            <w:proofErr w:type="gramEnd"/>
          </w:p>
        </w:tc>
        <w:tc>
          <w:tcPr>
            <w:tcW w:w="297" w:type="pct"/>
            <w:tcBorders>
              <w:top w:val="nil"/>
              <w:left w:val="nil"/>
              <w:bottom w:val="single" w:sz="4" w:space="0" w:color="auto"/>
              <w:right w:val="single" w:sz="4" w:space="0" w:color="auto"/>
            </w:tcBorders>
            <w:shd w:val="clear" w:color="auto" w:fill="auto"/>
            <w:vAlign w:val="center"/>
            <w:hideMark/>
          </w:tcPr>
          <w:p w14:paraId="4082DC13"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0,849</w:t>
            </w:r>
          </w:p>
        </w:tc>
        <w:tc>
          <w:tcPr>
            <w:tcW w:w="297" w:type="pct"/>
            <w:tcBorders>
              <w:top w:val="nil"/>
              <w:left w:val="nil"/>
              <w:bottom w:val="single" w:sz="4" w:space="0" w:color="auto"/>
              <w:right w:val="single" w:sz="4" w:space="0" w:color="auto"/>
            </w:tcBorders>
            <w:shd w:val="clear" w:color="auto" w:fill="auto"/>
            <w:vAlign w:val="center"/>
            <w:hideMark/>
          </w:tcPr>
          <w:p w14:paraId="77418ACF"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0,849</w:t>
            </w:r>
          </w:p>
        </w:tc>
        <w:tc>
          <w:tcPr>
            <w:tcW w:w="297" w:type="pct"/>
            <w:tcBorders>
              <w:top w:val="nil"/>
              <w:left w:val="nil"/>
              <w:bottom w:val="single" w:sz="4" w:space="0" w:color="auto"/>
              <w:right w:val="single" w:sz="4" w:space="0" w:color="auto"/>
            </w:tcBorders>
            <w:shd w:val="clear" w:color="auto" w:fill="auto"/>
            <w:vAlign w:val="center"/>
            <w:hideMark/>
          </w:tcPr>
          <w:p w14:paraId="28771319"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0,849</w:t>
            </w:r>
          </w:p>
        </w:tc>
        <w:tc>
          <w:tcPr>
            <w:tcW w:w="298" w:type="pct"/>
            <w:tcBorders>
              <w:top w:val="nil"/>
              <w:left w:val="nil"/>
              <w:bottom w:val="single" w:sz="4" w:space="0" w:color="auto"/>
              <w:right w:val="single" w:sz="4" w:space="0" w:color="auto"/>
            </w:tcBorders>
            <w:shd w:val="clear" w:color="auto" w:fill="auto"/>
            <w:vAlign w:val="center"/>
            <w:hideMark/>
          </w:tcPr>
          <w:p w14:paraId="7B246F22"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0,890</w:t>
            </w:r>
          </w:p>
        </w:tc>
        <w:tc>
          <w:tcPr>
            <w:tcW w:w="298" w:type="pct"/>
            <w:tcBorders>
              <w:top w:val="nil"/>
              <w:left w:val="nil"/>
              <w:bottom w:val="single" w:sz="4" w:space="0" w:color="auto"/>
              <w:right w:val="single" w:sz="4" w:space="0" w:color="auto"/>
            </w:tcBorders>
            <w:shd w:val="clear" w:color="auto" w:fill="auto"/>
            <w:vAlign w:val="center"/>
            <w:hideMark/>
          </w:tcPr>
          <w:p w14:paraId="3FC86F60"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0,890</w:t>
            </w:r>
          </w:p>
        </w:tc>
        <w:tc>
          <w:tcPr>
            <w:tcW w:w="298" w:type="pct"/>
            <w:tcBorders>
              <w:top w:val="nil"/>
              <w:left w:val="nil"/>
              <w:bottom w:val="single" w:sz="4" w:space="0" w:color="auto"/>
              <w:right w:val="single" w:sz="4" w:space="0" w:color="auto"/>
            </w:tcBorders>
            <w:shd w:val="clear" w:color="auto" w:fill="auto"/>
            <w:vAlign w:val="center"/>
            <w:hideMark/>
          </w:tcPr>
          <w:p w14:paraId="076591D1"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0,890</w:t>
            </w:r>
          </w:p>
        </w:tc>
        <w:tc>
          <w:tcPr>
            <w:tcW w:w="298" w:type="pct"/>
            <w:tcBorders>
              <w:top w:val="nil"/>
              <w:left w:val="nil"/>
              <w:bottom w:val="single" w:sz="4" w:space="0" w:color="auto"/>
              <w:right w:val="single" w:sz="4" w:space="0" w:color="auto"/>
            </w:tcBorders>
            <w:shd w:val="clear" w:color="auto" w:fill="auto"/>
            <w:vAlign w:val="center"/>
            <w:hideMark/>
          </w:tcPr>
          <w:p w14:paraId="5E97AD88"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0,890</w:t>
            </w:r>
          </w:p>
        </w:tc>
        <w:tc>
          <w:tcPr>
            <w:tcW w:w="298" w:type="pct"/>
            <w:tcBorders>
              <w:top w:val="nil"/>
              <w:left w:val="nil"/>
              <w:bottom w:val="single" w:sz="4" w:space="0" w:color="auto"/>
              <w:right w:val="single" w:sz="4" w:space="0" w:color="auto"/>
            </w:tcBorders>
            <w:shd w:val="clear" w:color="auto" w:fill="auto"/>
            <w:vAlign w:val="center"/>
            <w:hideMark/>
          </w:tcPr>
          <w:p w14:paraId="7BE9137E"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0,890</w:t>
            </w:r>
          </w:p>
        </w:tc>
        <w:tc>
          <w:tcPr>
            <w:tcW w:w="298" w:type="pct"/>
            <w:tcBorders>
              <w:top w:val="nil"/>
              <w:left w:val="nil"/>
              <w:bottom w:val="single" w:sz="4" w:space="0" w:color="auto"/>
              <w:right w:val="single" w:sz="4" w:space="0" w:color="auto"/>
            </w:tcBorders>
            <w:shd w:val="clear" w:color="auto" w:fill="auto"/>
            <w:vAlign w:val="center"/>
            <w:hideMark/>
          </w:tcPr>
          <w:p w14:paraId="379DC7DA"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1,518</w:t>
            </w:r>
          </w:p>
        </w:tc>
        <w:tc>
          <w:tcPr>
            <w:tcW w:w="298" w:type="pct"/>
            <w:tcBorders>
              <w:top w:val="nil"/>
              <w:left w:val="nil"/>
              <w:bottom w:val="single" w:sz="4" w:space="0" w:color="auto"/>
              <w:right w:val="single" w:sz="4" w:space="0" w:color="auto"/>
            </w:tcBorders>
            <w:shd w:val="clear" w:color="auto" w:fill="auto"/>
            <w:vAlign w:val="center"/>
            <w:hideMark/>
          </w:tcPr>
          <w:p w14:paraId="3B08D26F"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1,518</w:t>
            </w:r>
          </w:p>
        </w:tc>
        <w:tc>
          <w:tcPr>
            <w:tcW w:w="300" w:type="pct"/>
            <w:tcBorders>
              <w:top w:val="nil"/>
              <w:left w:val="nil"/>
              <w:bottom w:val="single" w:sz="4" w:space="0" w:color="auto"/>
              <w:right w:val="single" w:sz="4" w:space="0" w:color="auto"/>
            </w:tcBorders>
            <w:shd w:val="clear" w:color="auto" w:fill="auto"/>
            <w:vAlign w:val="center"/>
            <w:hideMark/>
          </w:tcPr>
          <w:p w14:paraId="5C7DB6CD"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1,518</w:t>
            </w:r>
          </w:p>
        </w:tc>
      </w:tr>
      <w:tr w:rsidR="00C20097" w:rsidRPr="0096786A" w14:paraId="3A09FFAB" w14:textId="77777777" w:rsidTr="00C80809">
        <w:trPr>
          <w:trHeight w:val="20"/>
        </w:trPr>
        <w:tc>
          <w:tcPr>
            <w:tcW w:w="241" w:type="pct"/>
            <w:vMerge/>
            <w:tcBorders>
              <w:top w:val="nil"/>
              <w:left w:val="single" w:sz="4" w:space="0" w:color="auto"/>
              <w:bottom w:val="single" w:sz="4" w:space="0" w:color="auto"/>
              <w:right w:val="single" w:sz="4" w:space="0" w:color="auto"/>
            </w:tcBorders>
            <w:shd w:val="clear" w:color="auto" w:fill="auto"/>
            <w:vAlign w:val="center"/>
            <w:hideMark/>
          </w:tcPr>
          <w:p w14:paraId="2CD55A44"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single" w:sz="4" w:space="0" w:color="auto"/>
              <w:right w:val="single" w:sz="4" w:space="0" w:color="auto"/>
            </w:tcBorders>
            <w:shd w:val="clear" w:color="auto" w:fill="auto"/>
            <w:vAlign w:val="center"/>
            <w:hideMark/>
          </w:tcPr>
          <w:p w14:paraId="0FF4B0DB" w14:textId="77777777" w:rsidR="00C20097" w:rsidRPr="0096786A" w:rsidRDefault="00C20097" w:rsidP="00C80809">
            <w:pPr>
              <w:autoSpaceDE/>
              <w:autoSpaceDN/>
              <w:spacing w:line="240" w:lineRule="auto"/>
              <w:ind w:firstLine="0"/>
              <w:jc w:val="left"/>
              <w:rPr>
                <w:color w:val="000000"/>
                <w:sz w:val="20"/>
                <w:szCs w:val="20"/>
                <w:lang w:bidi="ar-SA"/>
              </w:rPr>
            </w:pPr>
          </w:p>
        </w:tc>
        <w:tc>
          <w:tcPr>
            <w:tcW w:w="538" w:type="pct"/>
            <w:tcBorders>
              <w:top w:val="nil"/>
              <w:left w:val="nil"/>
              <w:bottom w:val="single" w:sz="4" w:space="0" w:color="auto"/>
              <w:right w:val="single" w:sz="4" w:space="0" w:color="auto"/>
            </w:tcBorders>
            <w:shd w:val="clear" w:color="auto" w:fill="auto"/>
            <w:vAlign w:val="center"/>
            <w:hideMark/>
          </w:tcPr>
          <w:p w14:paraId="39318658" w14:textId="77777777" w:rsidR="00C20097" w:rsidRPr="0096786A" w:rsidRDefault="00C20097"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06" w:type="pct"/>
            <w:tcBorders>
              <w:top w:val="nil"/>
              <w:left w:val="nil"/>
              <w:bottom w:val="single" w:sz="4" w:space="0" w:color="auto"/>
              <w:right w:val="single" w:sz="4" w:space="0" w:color="auto"/>
            </w:tcBorders>
            <w:shd w:val="clear" w:color="auto" w:fill="auto"/>
            <w:vAlign w:val="center"/>
            <w:hideMark/>
          </w:tcPr>
          <w:p w14:paraId="3BFBAE11"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Гкал/</w:t>
            </w:r>
            <w:proofErr w:type="gramStart"/>
            <w:r w:rsidRPr="0096786A">
              <w:rPr>
                <w:b/>
                <w:bCs/>
                <w:color w:val="000000"/>
                <w:sz w:val="20"/>
                <w:szCs w:val="20"/>
                <w:lang w:bidi="ar-SA"/>
              </w:rPr>
              <w:t>ч</w:t>
            </w:r>
            <w:proofErr w:type="gramEnd"/>
          </w:p>
        </w:tc>
        <w:tc>
          <w:tcPr>
            <w:tcW w:w="297" w:type="pct"/>
            <w:tcBorders>
              <w:top w:val="nil"/>
              <w:left w:val="nil"/>
              <w:bottom w:val="single" w:sz="4" w:space="0" w:color="auto"/>
              <w:right w:val="single" w:sz="4" w:space="0" w:color="auto"/>
            </w:tcBorders>
            <w:shd w:val="clear" w:color="auto" w:fill="auto"/>
            <w:vAlign w:val="center"/>
            <w:hideMark/>
          </w:tcPr>
          <w:p w14:paraId="4151A2AF"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8,966</w:t>
            </w:r>
          </w:p>
        </w:tc>
        <w:tc>
          <w:tcPr>
            <w:tcW w:w="297" w:type="pct"/>
            <w:tcBorders>
              <w:top w:val="nil"/>
              <w:left w:val="nil"/>
              <w:bottom w:val="single" w:sz="4" w:space="0" w:color="auto"/>
              <w:right w:val="single" w:sz="4" w:space="0" w:color="auto"/>
            </w:tcBorders>
            <w:shd w:val="clear" w:color="auto" w:fill="auto"/>
            <w:vAlign w:val="center"/>
            <w:hideMark/>
          </w:tcPr>
          <w:p w14:paraId="73DAEB9D"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9,206</w:t>
            </w:r>
          </w:p>
        </w:tc>
        <w:tc>
          <w:tcPr>
            <w:tcW w:w="297" w:type="pct"/>
            <w:tcBorders>
              <w:top w:val="nil"/>
              <w:left w:val="nil"/>
              <w:bottom w:val="single" w:sz="4" w:space="0" w:color="auto"/>
              <w:right w:val="single" w:sz="4" w:space="0" w:color="auto"/>
            </w:tcBorders>
            <w:shd w:val="clear" w:color="auto" w:fill="auto"/>
            <w:vAlign w:val="center"/>
            <w:hideMark/>
          </w:tcPr>
          <w:p w14:paraId="308DD049"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9,206</w:t>
            </w:r>
          </w:p>
        </w:tc>
        <w:tc>
          <w:tcPr>
            <w:tcW w:w="298" w:type="pct"/>
            <w:tcBorders>
              <w:top w:val="nil"/>
              <w:left w:val="nil"/>
              <w:bottom w:val="single" w:sz="4" w:space="0" w:color="auto"/>
              <w:right w:val="single" w:sz="4" w:space="0" w:color="auto"/>
            </w:tcBorders>
            <w:shd w:val="clear" w:color="auto" w:fill="auto"/>
            <w:vAlign w:val="center"/>
            <w:hideMark/>
          </w:tcPr>
          <w:p w14:paraId="4B7C49E0"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10,240</w:t>
            </w:r>
          </w:p>
        </w:tc>
        <w:tc>
          <w:tcPr>
            <w:tcW w:w="298" w:type="pct"/>
            <w:tcBorders>
              <w:top w:val="nil"/>
              <w:left w:val="nil"/>
              <w:bottom w:val="single" w:sz="4" w:space="0" w:color="auto"/>
              <w:right w:val="single" w:sz="4" w:space="0" w:color="auto"/>
            </w:tcBorders>
            <w:shd w:val="clear" w:color="auto" w:fill="auto"/>
            <w:vAlign w:val="center"/>
            <w:hideMark/>
          </w:tcPr>
          <w:p w14:paraId="7A2AE98B"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10,240</w:t>
            </w:r>
          </w:p>
        </w:tc>
        <w:tc>
          <w:tcPr>
            <w:tcW w:w="298" w:type="pct"/>
            <w:tcBorders>
              <w:top w:val="nil"/>
              <w:left w:val="nil"/>
              <w:bottom w:val="single" w:sz="4" w:space="0" w:color="auto"/>
              <w:right w:val="single" w:sz="4" w:space="0" w:color="auto"/>
            </w:tcBorders>
            <w:shd w:val="clear" w:color="auto" w:fill="auto"/>
            <w:vAlign w:val="center"/>
            <w:hideMark/>
          </w:tcPr>
          <w:p w14:paraId="5B4E6B29"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10,480</w:t>
            </w:r>
          </w:p>
        </w:tc>
        <w:tc>
          <w:tcPr>
            <w:tcW w:w="298" w:type="pct"/>
            <w:tcBorders>
              <w:top w:val="nil"/>
              <w:left w:val="nil"/>
              <w:bottom w:val="single" w:sz="4" w:space="0" w:color="auto"/>
              <w:right w:val="single" w:sz="4" w:space="0" w:color="auto"/>
            </w:tcBorders>
            <w:shd w:val="clear" w:color="auto" w:fill="auto"/>
            <w:vAlign w:val="center"/>
            <w:hideMark/>
          </w:tcPr>
          <w:p w14:paraId="6A71F2DC"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10,593</w:t>
            </w:r>
          </w:p>
        </w:tc>
        <w:tc>
          <w:tcPr>
            <w:tcW w:w="298" w:type="pct"/>
            <w:tcBorders>
              <w:top w:val="nil"/>
              <w:left w:val="nil"/>
              <w:bottom w:val="single" w:sz="4" w:space="0" w:color="auto"/>
              <w:right w:val="single" w:sz="4" w:space="0" w:color="auto"/>
            </w:tcBorders>
            <w:shd w:val="clear" w:color="auto" w:fill="auto"/>
            <w:vAlign w:val="center"/>
            <w:hideMark/>
          </w:tcPr>
          <w:p w14:paraId="307EE280"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10,593</w:t>
            </w:r>
          </w:p>
        </w:tc>
        <w:tc>
          <w:tcPr>
            <w:tcW w:w="298" w:type="pct"/>
            <w:tcBorders>
              <w:top w:val="nil"/>
              <w:left w:val="nil"/>
              <w:bottom w:val="single" w:sz="4" w:space="0" w:color="auto"/>
              <w:right w:val="single" w:sz="4" w:space="0" w:color="auto"/>
            </w:tcBorders>
            <w:shd w:val="clear" w:color="auto" w:fill="auto"/>
            <w:vAlign w:val="center"/>
            <w:hideMark/>
          </w:tcPr>
          <w:p w14:paraId="0EC416A7"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16,433</w:t>
            </w:r>
          </w:p>
        </w:tc>
        <w:tc>
          <w:tcPr>
            <w:tcW w:w="298" w:type="pct"/>
            <w:tcBorders>
              <w:top w:val="nil"/>
              <w:left w:val="nil"/>
              <w:bottom w:val="single" w:sz="4" w:space="0" w:color="auto"/>
              <w:right w:val="single" w:sz="4" w:space="0" w:color="auto"/>
            </w:tcBorders>
            <w:shd w:val="clear" w:color="auto" w:fill="auto"/>
            <w:vAlign w:val="center"/>
            <w:hideMark/>
          </w:tcPr>
          <w:p w14:paraId="13A5C975"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16,433</w:t>
            </w:r>
          </w:p>
        </w:tc>
        <w:tc>
          <w:tcPr>
            <w:tcW w:w="300" w:type="pct"/>
            <w:tcBorders>
              <w:top w:val="nil"/>
              <w:left w:val="nil"/>
              <w:bottom w:val="single" w:sz="4" w:space="0" w:color="auto"/>
              <w:right w:val="single" w:sz="4" w:space="0" w:color="auto"/>
            </w:tcBorders>
            <w:shd w:val="clear" w:color="auto" w:fill="auto"/>
            <w:vAlign w:val="center"/>
            <w:hideMark/>
          </w:tcPr>
          <w:p w14:paraId="5A2E373D"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16,433</w:t>
            </w:r>
          </w:p>
        </w:tc>
      </w:tr>
    </w:tbl>
    <w:p w14:paraId="47F2C6B5" w14:textId="77777777" w:rsidR="00892EE2" w:rsidRPr="00D833D5" w:rsidRDefault="00892EE2" w:rsidP="0096060D">
      <w:pPr>
        <w:rPr>
          <w:del w:id="21" w:author="Мингалева Наталья Александровна" w:date="2024-03-14T14:56:00Z"/>
          <w:lang w:eastAsia="en-US" w:bidi="ar-SA"/>
        </w:rPr>
      </w:pPr>
    </w:p>
    <w:p w14:paraId="0499C3CF" w14:textId="77777777" w:rsidR="00892EE2" w:rsidRPr="00D833D5" w:rsidRDefault="00892EE2">
      <w:pPr>
        <w:widowControl w:val="0"/>
        <w:spacing w:line="240" w:lineRule="auto"/>
        <w:ind w:firstLine="0"/>
        <w:jc w:val="left"/>
        <w:rPr>
          <w:lang w:eastAsia="en-US" w:bidi="ar-SA"/>
        </w:rPr>
      </w:pPr>
      <w:r w:rsidRPr="00D833D5">
        <w:rPr>
          <w:lang w:eastAsia="en-US" w:bidi="ar-SA"/>
        </w:rPr>
        <w:br w:type="page"/>
      </w:r>
    </w:p>
    <w:p w14:paraId="60374899" w14:textId="20D1D69A" w:rsidR="00892EE2" w:rsidRDefault="00892EE2" w:rsidP="00892EE2">
      <w:pPr>
        <w:pStyle w:val="af4"/>
        <w:rPr>
          <w:lang w:eastAsia="en-US" w:bidi="ar-SA"/>
        </w:rPr>
      </w:pPr>
      <w:r w:rsidRPr="00486F54">
        <w:lastRenderedPageBreak/>
        <w:t xml:space="preserve">Таблица </w:t>
      </w:r>
      <w:r w:rsidRPr="00486F54">
        <w:fldChar w:fldCharType="begin"/>
      </w:r>
      <w:r w:rsidRPr="00486F54">
        <w:instrText xml:space="preserve"> SEQ Таблица \* ARABIC </w:instrText>
      </w:r>
      <w:r w:rsidRPr="00486F54">
        <w:fldChar w:fldCharType="separate"/>
      </w:r>
      <w:r w:rsidR="0073345B">
        <w:rPr>
          <w:noProof/>
        </w:rPr>
        <w:t>14</w:t>
      </w:r>
      <w:r w:rsidRPr="00486F54">
        <w:fldChar w:fldCharType="end"/>
      </w:r>
      <w:r w:rsidRPr="00486F54">
        <w:t xml:space="preserve">. </w:t>
      </w:r>
      <w:r w:rsidRPr="00486F54">
        <w:rPr>
          <w:lang w:eastAsia="en-US" w:bidi="ar-SA"/>
        </w:rPr>
        <w:t>Приросты объемов потребления тепловой энергии на отопление, вентиляцию и горячее водоснабжение на территории МО </w:t>
      </w:r>
      <w:r w:rsidR="005F5FF6">
        <w:rPr>
          <w:lang w:eastAsia="en-US" w:bidi="ar-SA"/>
        </w:rPr>
        <w:t xml:space="preserve">«Городской округ </w:t>
      </w:r>
      <w:r w:rsidRPr="00486F54">
        <w:rPr>
          <w:lang w:eastAsia="en-US" w:bidi="ar-SA"/>
        </w:rPr>
        <w:t>«Город </w:t>
      </w:r>
      <w:r w:rsidR="00D833D5" w:rsidRPr="00486F54">
        <w:rPr>
          <w:lang w:eastAsia="en-US" w:bidi="ar-SA"/>
        </w:rPr>
        <w:t>Глазов</w:t>
      </w:r>
      <w:r w:rsidRPr="00486F54">
        <w:rPr>
          <w:lang w:eastAsia="en-US" w:bidi="ar-SA"/>
        </w:rPr>
        <w:t xml:space="preserve">» </w:t>
      </w:r>
      <w:r w:rsidR="005F5FF6">
        <w:rPr>
          <w:lang w:eastAsia="en-US" w:bidi="ar-SA"/>
        </w:rPr>
        <w:t>Удмуртской Республики»</w:t>
      </w:r>
    </w:p>
    <w:tbl>
      <w:tblPr>
        <w:tblW w:w="5000" w:type="pct"/>
        <w:tblLook w:val="04A0" w:firstRow="1" w:lastRow="0" w:firstColumn="1" w:lastColumn="0" w:noHBand="0" w:noVBand="1"/>
      </w:tblPr>
      <w:tblGrid>
        <w:gridCol w:w="766"/>
        <w:gridCol w:w="1881"/>
        <w:gridCol w:w="1882"/>
        <w:gridCol w:w="1414"/>
        <w:gridCol w:w="787"/>
        <w:gridCol w:w="911"/>
        <w:gridCol w:w="787"/>
        <w:gridCol w:w="911"/>
        <w:gridCol w:w="1115"/>
        <w:gridCol w:w="994"/>
        <w:gridCol w:w="994"/>
        <w:gridCol w:w="968"/>
        <w:gridCol w:w="882"/>
        <w:gridCol w:w="882"/>
        <w:gridCol w:w="748"/>
      </w:tblGrid>
      <w:tr w:rsidR="003C7992" w:rsidRPr="0096786A" w14:paraId="013BF790" w14:textId="77777777" w:rsidTr="00EB0C49">
        <w:trPr>
          <w:trHeight w:val="20"/>
          <w:tblHeader/>
        </w:trPr>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5FB9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 xml:space="preserve">№ </w:t>
            </w:r>
            <w:proofErr w:type="gramStart"/>
            <w:r w:rsidRPr="0096786A">
              <w:rPr>
                <w:b/>
                <w:bCs/>
                <w:color w:val="000000"/>
                <w:sz w:val="20"/>
                <w:szCs w:val="20"/>
                <w:lang w:bidi="ar-SA"/>
              </w:rPr>
              <w:t>п</w:t>
            </w:r>
            <w:proofErr w:type="gramEnd"/>
            <w:r w:rsidRPr="0096786A">
              <w:rPr>
                <w:b/>
                <w:bCs/>
                <w:color w:val="000000"/>
                <w:sz w:val="20"/>
                <w:szCs w:val="20"/>
                <w:lang w:bidi="ar-SA"/>
              </w:rPr>
              <w:t>/п</w:t>
            </w:r>
          </w:p>
        </w:tc>
        <w:tc>
          <w:tcPr>
            <w:tcW w:w="591" w:type="pct"/>
            <w:tcBorders>
              <w:top w:val="single" w:sz="4" w:space="0" w:color="auto"/>
              <w:left w:val="nil"/>
              <w:bottom w:val="single" w:sz="4" w:space="0" w:color="auto"/>
              <w:right w:val="single" w:sz="4" w:space="0" w:color="auto"/>
            </w:tcBorders>
            <w:shd w:val="clear" w:color="auto" w:fill="auto"/>
            <w:vAlign w:val="center"/>
            <w:hideMark/>
          </w:tcPr>
          <w:p w14:paraId="0D32544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источника, адрес</w:t>
            </w:r>
          </w:p>
        </w:tc>
        <w:tc>
          <w:tcPr>
            <w:tcW w:w="591" w:type="pct"/>
            <w:tcBorders>
              <w:top w:val="single" w:sz="4" w:space="0" w:color="auto"/>
              <w:left w:val="nil"/>
              <w:bottom w:val="single" w:sz="4" w:space="0" w:color="auto"/>
              <w:right w:val="single" w:sz="4" w:space="0" w:color="auto"/>
            </w:tcBorders>
            <w:shd w:val="clear" w:color="auto" w:fill="auto"/>
            <w:vAlign w:val="center"/>
            <w:hideMark/>
          </w:tcPr>
          <w:p w14:paraId="5ED91CD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показателя</w:t>
            </w:r>
          </w:p>
        </w:tc>
        <w:tc>
          <w:tcPr>
            <w:tcW w:w="444" w:type="pct"/>
            <w:tcBorders>
              <w:top w:val="single" w:sz="4" w:space="0" w:color="auto"/>
              <w:left w:val="nil"/>
              <w:bottom w:val="single" w:sz="4" w:space="0" w:color="auto"/>
              <w:right w:val="single" w:sz="4" w:space="0" w:color="auto"/>
            </w:tcBorders>
            <w:shd w:val="clear" w:color="auto" w:fill="auto"/>
            <w:vAlign w:val="center"/>
            <w:hideMark/>
          </w:tcPr>
          <w:p w14:paraId="4A350CA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Ед. измерения</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7033F9C6"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2020</w:t>
            </w:r>
          </w:p>
        </w:tc>
        <w:tc>
          <w:tcPr>
            <w:tcW w:w="286" w:type="pct"/>
            <w:tcBorders>
              <w:top w:val="single" w:sz="4" w:space="0" w:color="auto"/>
              <w:left w:val="nil"/>
              <w:bottom w:val="single" w:sz="4" w:space="0" w:color="auto"/>
              <w:right w:val="single" w:sz="4" w:space="0" w:color="auto"/>
            </w:tcBorders>
            <w:shd w:val="clear" w:color="auto" w:fill="auto"/>
            <w:vAlign w:val="center"/>
            <w:hideMark/>
          </w:tcPr>
          <w:p w14:paraId="15021239"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2021</w:t>
            </w:r>
          </w:p>
        </w:tc>
        <w:tc>
          <w:tcPr>
            <w:tcW w:w="247" w:type="pct"/>
            <w:tcBorders>
              <w:top w:val="single" w:sz="4" w:space="0" w:color="auto"/>
              <w:left w:val="nil"/>
              <w:bottom w:val="single" w:sz="4" w:space="0" w:color="auto"/>
              <w:right w:val="single" w:sz="4" w:space="0" w:color="auto"/>
            </w:tcBorders>
            <w:shd w:val="clear" w:color="auto" w:fill="auto"/>
            <w:vAlign w:val="center"/>
            <w:hideMark/>
          </w:tcPr>
          <w:p w14:paraId="0B81E0C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2022</w:t>
            </w:r>
          </w:p>
        </w:tc>
        <w:tc>
          <w:tcPr>
            <w:tcW w:w="286" w:type="pct"/>
            <w:tcBorders>
              <w:top w:val="single" w:sz="4" w:space="0" w:color="auto"/>
              <w:left w:val="nil"/>
              <w:bottom w:val="single" w:sz="4" w:space="0" w:color="auto"/>
              <w:right w:val="single" w:sz="4" w:space="0" w:color="auto"/>
            </w:tcBorders>
            <w:shd w:val="clear" w:color="auto" w:fill="auto"/>
            <w:vAlign w:val="center"/>
            <w:hideMark/>
          </w:tcPr>
          <w:p w14:paraId="10985A55"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2023</w:t>
            </w:r>
          </w:p>
        </w:tc>
        <w:tc>
          <w:tcPr>
            <w:tcW w:w="350" w:type="pct"/>
            <w:tcBorders>
              <w:top w:val="single" w:sz="4" w:space="0" w:color="auto"/>
              <w:left w:val="nil"/>
              <w:bottom w:val="single" w:sz="4" w:space="0" w:color="auto"/>
              <w:right w:val="single" w:sz="4" w:space="0" w:color="auto"/>
            </w:tcBorders>
            <w:shd w:val="clear" w:color="auto" w:fill="auto"/>
            <w:vAlign w:val="center"/>
            <w:hideMark/>
          </w:tcPr>
          <w:p w14:paraId="3FCE18EA"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2024</w:t>
            </w:r>
          </w:p>
        </w:tc>
        <w:tc>
          <w:tcPr>
            <w:tcW w:w="312" w:type="pct"/>
            <w:tcBorders>
              <w:top w:val="single" w:sz="4" w:space="0" w:color="auto"/>
              <w:left w:val="nil"/>
              <w:bottom w:val="single" w:sz="4" w:space="0" w:color="auto"/>
              <w:right w:val="single" w:sz="4" w:space="0" w:color="auto"/>
            </w:tcBorders>
            <w:shd w:val="clear" w:color="auto" w:fill="auto"/>
            <w:vAlign w:val="center"/>
            <w:hideMark/>
          </w:tcPr>
          <w:p w14:paraId="609E9F06"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2025</w:t>
            </w:r>
          </w:p>
        </w:tc>
        <w:tc>
          <w:tcPr>
            <w:tcW w:w="312" w:type="pct"/>
            <w:tcBorders>
              <w:top w:val="single" w:sz="4" w:space="0" w:color="auto"/>
              <w:left w:val="nil"/>
              <w:bottom w:val="single" w:sz="4" w:space="0" w:color="auto"/>
              <w:right w:val="single" w:sz="4" w:space="0" w:color="auto"/>
            </w:tcBorders>
            <w:shd w:val="clear" w:color="auto" w:fill="auto"/>
            <w:vAlign w:val="center"/>
            <w:hideMark/>
          </w:tcPr>
          <w:p w14:paraId="4047971A"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2026</w:t>
            </w:r>
          </w:p>
        </w:tc>
        <w:tc>
          <w:tcPr>
            <w:tcW w:w="304" w:type="pct"/>
            <w:tcBorders>
              <w:top w:val="single" w:sz="4" w:space="0" w:color="auto"/>
              <w:left w:val="nil"/>
              <w:bottom w:val="single" w:sz="4" w:space="0" w:color="auto"/>
              <w:right w:val="single" w:sz="4" w:space="0" w:color="auto"/>
            </w:tcBorders>
            <w:shd w:val="clear" w:color="auto" w:fill="auto"/>
            <w:vAlign w:val="center"/>
            <w:hideMark/>
          </w:tcPr>
          <w:p w14:paraId="157C85D5"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2027</w:t>
            </w:r>
          </w:p>
        </w:tc>
        <w:tc>
          <w:tcPr>
            <w:tcW w:w="277" w:type="pct"/>
            <w:tcBorders>
              <w:top w:val="single" w:sz="4" w:space="0" w:color="auto"/>
              <w:left w:val="nil"/>
              <w:bottom w:val="single" w:sz="4" w:space="0" w:color="auto"/>
              <w:right w:val="single" w:sz="4" w:space="0" w:color="auto"/>
            </w:tcBorders>
            <w:shd w:val="clear" w:color="auto" w:fill="auto"/>
            <w:vAlign w:val="center"/>
            <w:hideMark/>
          </w:tcPr>
          <w:p w14:paraId="6526F77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2028</w:t>
            </w:r>
          </w:p>
        </w:tc>
        <w:tc>
          <w:tcPr>
            <w:tcW w:w="277" w:type="pct"/>
            <w:tcBorders>
              <w:top w:val="single" w:sz="4" w:space="0" w:color="auto"/>
              <w:left w:val="nil"/>
              <w:bottom w:val="single" w:sz="4" w:space="0" w:color="auto"/>
              <w:right w:val="single" w:sz="4" w:space="0" w:color="auto"/>
            </w:tcBorders>
            <w:shd w:val="clear" w:color="auto" w:fill="auto"/>
            <w:vAlign w:val="center"/>
            <w:hideMark/>
          </w:tcPr>
          <w:p w14:paraId="22F1A90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14:paraId="2BEEBFA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2030</w:t>
            </w:r>
          </w:p>
        </w:tc>
      </w:tr>
      <w:tr w:rsidR="00C80809" w:rsidRPr="0096786A" w14:paraId="15257F36" w14:textId="77777777" w:rsidTr="00C80809">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50D20"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АО «РИР»</w:t>
            </w:r>
          </w:p>
        </w:tc>
      </w:tr>
      <w:tr w:rsidR="003C7992" w:rsidRPr="0096786A" w14:paraId="4C8E5E84" w14:textId="77777777" w:rsidTr="00EB0C49">
        <w:trPr>
          <w:trHeight w:val="20"/>
        </w:trPr>
        <w:tc>
          <w:tcPr>
            <w:tcW w:w="24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5A8DFFE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w:t>
            </w:r>
          </w:p>
        </w:tc>
        <w:tc>
          <w:tcPr>
            <w:tcW w:w="591" w:type="pct"/>
            <w:vMerge w:val="restart"/>
            <w:tcBorders>
              <w:top w:val="nil"/>
              <w:left w:val="single" w:sz="4" w:space="0" w:color="auto"/>
              <w:bottom w:val="double" w:sz="6" w:space="0" w:color="000000"/>
              <w:right w:val="single" w:sz="4" w:space="0" w:color="auto"/>
            </w:tcBorders>
            <w:shd w:val="clear" w:color="auto" w:fill="auto"/>
            <w:vAlign w:val="center"/>
            <w:hideMark/>
          </w:tcPr>
          <w:p w14:paraId="14A0019D"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ТЭЦ АО «РИР», ул. Белова, д. 7</w:t>
            </w:r>
          </w:p>
        </w:tc>
        <w:tc>
          <w:tcPr>
            <w:tcW w:w="591" w:type="pct"/>
            <w:tcBorders>
              <w:top w:val="nil"/>
              <w:left w:val="nil"/>
              <w:bottom w:val="single" w:sz="4" w:space="0" w:color="auto"/>
              <w:right w:val="single" w:sz="4" w:space="0" w:color="auto"/>
            </w:tcBorders>
            <w:shd w:val="clear" w:color="auto" w:fill="auto"/>
            <w:vAlign w:val="center"/>
            <w:hideMark/>
          </w:tcPr>
          <w:p w14:paraId="596AA7B2"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44" w:type="pct"/>
            <w:tcBorders>
              <w:top w:val="nil"/>
              <w:left w:val="nil"/>
              <w:bottom w:val="single" w:sz="4" w:space="0" w:color="auto"/>
              <w:right w:val="single" w:sz="4" w:space="0" w:color="auto"/>
            </w:tcBorders>
            <w:shd w:val="clear" w:color="auto" w:fill="auto"/>
            <w:vAlign w:val="center"/>
            <w:hideMark/>
          </w:tcPr>
          <w:p w14:paraId="6BB0325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47" w:type="pct"/>
            <w:tcBorders>
              <w:top w:val="nil"/>
              <w:left w:val="nil"/>
              <w:bottom w:val="single" w:sz="4" w:space="0" w:color="auto"/>
              <w:right w:val="single" w:sz="4" w:space="0" w:color="auto"/>
            </w:tcBorders>
            <w:shd w:val="clear" w:color="auto" w:fill="auto"/>
            <w:vAlign w:val="center"/>
            <w:hideMark/>
          </w:tcPr>
          <w:p w14:paraId="6187921C"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1,158</w:t>
            </w:r>
          </w:p>
        </w:tc>
        <w:tc>
          <w:tcPr>
            <w:tcW w:w="286" w:type="pct"/>
            <w:tcBorders>
              <w:top w:val="nil"/>
              <w:left w:val="nil"/>
              <w:bottom w:val="single" w:sz="4" w:space="0" w:color="auto"/>
              <w:right w:val="single" w:sz="4" w:space="0" w:color="auto"/>
            </w:tcBorders>
            <w:shd w:val="clear" w:color="auto" w:fill="auto"/>
            <w:vAlign w:val="center"/>
            <w:hideMark/>
          </w:tcPr>
          <w:p w14:paraId="28FD3508"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22,661</w:t>
            </w:r>
          </w:p>
        </w:tc>
        <w:tc>
          <w:tcPr>
            <w:tcW w:w="247" w:type="pct"/>
            <w:tcBorders>
              <w:top w:val="nil"/>
              <w:left w:val="nil"/>
              <w:bottom w:val="single" w:sz="4" w:space="0" w:color="auto"/>
              <w:right w:val="single" w:sz="4" w:space="0" w:color="auto"/>
            </w:tcBorders>
            <w:shd w:val="clear" w:color="auto" w:fill="auto"/>
            <w:vAlign w:val="center"/>
            <w:hideMark/>
          </w:tcPr>
          <w:p w14:paraId="14E84D39"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2,916</w:t>
            </w:r>
          </w:p>
        </w:tc>
        <w:tc>
          <w:tcPr>
            <w:tcW w:w="286" w:type="pct"/>
            <w:tcBorders>
              <w:top w:val="nil"/>
              <w:left w:val="nil"/>
              <w:bottom w:val="single" w:sz="4" w:space="0" w:color="auto"/>
              <w:right w:val="single" w:sz="4" w:space="0" w:color="auto"/>
            </w:tcBorders>
            <w:shd w:val="clear" w:color="auto" w:fill="auto"/>
            <w:vAlign w:val="center"/>
            <w:hideMark/>
          </w:tcPr>
          <w:p w14:paraId="2EE74AF7"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6,936</w:t>
            </w:r>
          </w:p>
        </w:tc>
        <w:tc>
          <w:tcPr>
            <w:tcW w:w="350" w:type="pct"/>
            <w:tcBorders>
              <w:top w:val="nil"/>
              <w:left w:val="nil"/>
              <w:bottom w:val="single" w:sz="4" w:space="0" w:color="auto"/>
              <w:right w:val="single" w:sz="4" w:space="0" w:color="auto"/>
            </w:tcBorders>
            <w:shd w:val="clear" w:color="auto" w:fill="auto"/>
            <w:vAlign w:val="center"/>
            <w:hideMark/>
          </w:tcPr>
          <w:p w14:paraId="7A33B59A" w14:textId="2793296E" w:rsidR="00C80809" w:rsidRPr="004C2C0A" w:rsidRDefault="00C80809" w:rsidP="00C80809">
            <w:pPr>
              <w:autoSpaceDE/>
              <w:autoSpaceDN/>
              <w:spacing w:line="240" w:lineRule="auto"/>
              <w:ind w:firstLine="0"/>
              <w:jc w:val="center"/>
              <w:rPr>
                <w:sz w:val="20"/>
              </w:rPr>
            </w:pPr>
            <w:r w:rsidRPr="00C80809">
              <w:rPr>
                <w:sz w:val="20"/>
                <w:szCs w:val="20"/>
                <w:lang w:bidi="ar-SA"/>
              </w:rPr>
              <w:t>30,069</w:t>
            </w:r>
          </w:p>
        </w:tc>
        <w:tc>
          <w:tcPr>
            <w:tcW w:w="312" w:type="pct"/>
            <w:tcBorders>
              <w:top w:val="nil"/>
              <w:left w:val="nil"/>
              <w:bottom w:val="single" w:sz="4" w:space="0" w:color="auto"/>
              <w:right w:val="single" w:sz="4" w:space="0" w:color="auto"/>
            </w:tcBorders>
            <w:shd w:val="clear" w:color="auto" w:fill="auto"/>
            <w:vAlign w:val="center"/>
            <w:hideMark/>
          </w:tcPr>
          <w:p w14:paraId="2CCAC6EA" w14:textId="53A91B1B" w:rsidR="00C80809" w:rsidRPr="004C2C0A" w:rsidRDefault="00C80809" w:rsidP="00C80809">
            <w:pPr>
              <w:autoSpaceDE/>
              <w:autoSpaceDN/>
              <w:spacing w:line="240" w:lineRule="auto"/>
              <w:ind w:firstLine="0"/>
              <w:jc w:val="center"/>
              <w:rPr>
                <w:sz w:val="20"/>
              </w:rPr>
            </w:pPr>
            <w:r w:rsidRPr="00C80809">
              <w:rPr>
                <w:sz w:val="20"/>
                <w:szCs w:val="20"/>
                <w:lang w:bidi="ar-SA"/>
              </w:rPr>
              <w:t>42,071</w:t>
            </w:r>
          </w:p>
        </w:tc>
        <w:tc>
          <w:tcPr>
            <w:tcW w:w="312" w:type="pct"/>
            <w:tcBorders>
              <w:top w:val="nil"/>
              <w:left w:val="nil"/>
              <w:bottom w:val="single" w:sz="4" w:space="0" w:color="auto"/>
              <w:right w:val="single" w:sz="4" w:space="0" w:color="auto"/>
            </w:tcBorders>
            <w:shd w:val="clear" w:color="auto" w:fill="auto"/>
            <w:vAlign w:val="center"/>
            <w:hideMark/>
          </w:tcPr>
          <w:p w14:paraId="7A3DBD1F" w14:textId="77777777" w:rsidR="00C80809" w:rsidRPr="004C2C0A" w:rsidRDefault="00C80809" w:rsidP="00C80809">
            <w:pPr>
              <w:autoSpaceDE/>
              <w:autoSpaceDN/>
              <w:spacing w:line="240" w:lineRule="auto"/>
              <w:ind w:firstLine="0"/>
              <w:jc w:val="center"/>
              <w:rPr>
                <w:sz w:val="20"/>
              </w:rPr>
            </w:pPr>
            <w:r w:rsidRPr="004C2C0A">
              <w:rPr>
                <w:sz w:val="20"/>
              </w:rPr>
              <w:t>17,060</w:t>
            </w:r>
          </w:p>
        </w:tc>
        <w:tc>
          <w:tcPr>
            <w:tcW w:w="304" w:type="pct"/>
            <w:tcBorders>
              <w:top w:val="nil"/>
              <w:left w:val="nil"/>
              <w:bottom w:val="single" w:sz="4" w:space="0" w:color="auto"/>
              <w:right w:val="single" w:sz="4" w:space="0" w:color="auto"/>
            </w:tcBorders>
            <w:shd w:val="clear" w:color="auto" w:fill="auto"/>
            <w:vAlign w:val="center"/>
            <w:hideMark/>
          </w:tcPr>
          <w:p w14:paraId="2D8D3E5B"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13,392</w:t>
            </w:r>
          </w:p>
        </w:tc>
        <w:tc>
          <w:tcPr>
            <w:tcW w:w="277" w:type="pct"/>
            <w:tcBorders>
              <w:top w:val="nil"/>
              <w:left w:val="nil"/>
              <w:bottom w:val="single" w:sz="4" w:space="0" w:color="auto"/>
              <w:right w:val="single" w:sz="4" w:space="0" w:color="auto"/>
            </w:tcBorders>
            <w:shd w:val="clear" w:color="auto" w:fill="auto"/>
            <w:vAlign w:val="center"/>
            <w:hideMark/>
          </w:tcPr>
          <w:p w14:paraId="1E9DF8B6"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77" w:type="pct"/>
            <w:tcBorders>
              <w:top w:val="nil"/>
              <w:left w:val="nil"/>
              <w:bottom w:val="single" w:sz="4" w:space="0" w:color="auto"/>
              <w:right w:val="single" w:sz="4" w:space="0" w:color="auto"/>
            </w:tcBorders>
            <w:shd w:val="clear" w:color="auto" w:fill="auto"/>
            <w:vAlign w:val="center"/>
            <w:hideMark/>
          </w:tcPr>
          <w:p w14:paraId="2D5B14D1"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17,883</w:t>
            </w:r>
          </w:p>
        </w:tc>
        <w:tc>
          <w:tcPr>
            <w:tcW w:w="235" w:type="pct"/>
            <w:tcBorders>
              <w:top w:val="nil"/>
              <w:left w:val="nil"/>
              <w:bottom w:val="single" w:sz="4" w:space="0" w:color="auto"/>
              <w:right w:val="single" w:sz="4" w:space="0" w:color="auto"/>
            </w:tcBorders>
            <w:shd w:val="clear" w:color="auto" w:fill="auto"/>
            <w:vAlign w:val="center"/>
            <w:hideMark/>
          </w:tcPr>
          <w:p w14:paraId="1A3A605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r>
      <w:tr w:rsidR="003C7992" w:rsidRPr="0096786A" w14:paraId="13F130A2" w14:textId="77777777" w:rsidTr="00EB0C49">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0CCCCC4B" w14:textId="77777777" w:rsidR="00C80809" w:rsidRPr="0096786A" w:rsidRDefault="00C80809" w:rsidP="00C80809">
            <w:pPr>
              <w:autoSpaceDE/>
              <w:autoSpaceDN/>
              <w:spacing w:line="240" w:lineRule="auto"/>
              <w:ind w:firstLine="0"/>
              <w:jc w:val="left"/>
              <w:rPr>
                <w:color w:val="000000"/>
                <w:sz w:val="20"/>
                <w:szCs w:val="20"/>
                <w:lang w:bidi="ar-SA"/>
              </w:rPr>
            </w:pPr>
          </w:p>
        </w:tc>
        <w:tc>
          <w:tcPr>
            <w:tcW w:w="591" w:type="pct"/>
            <w:vMerge/>
            <w:tcBorders>
              <w:top w:val="nil"/>
              <w:left w:val="single" w:sz="4" w:space="0" w:color="auto"/>
              <w:bottom w:val="double" w:sz="6" w:space="0" w:color="000000"/>
              <w:right w:val="single" w:sz="4" w:space="0" w:color="auto"/>
            </w:tcBorders>
            <w:shd w:val="clear" w:color="auto" w:fill="auto"/>
            <w:vAlign w:val="center"/>
            <w:hideMark/>
          </w:tcPr>
          <w:p w14:paraId="27C600A9" w14:textId="77777777" w:rsidR="00C80809" w:rsidRPr="0096786A" w:rsidRDefault="00C80809" w:rsidP="00C80809">
            <w:pPr>
              <w:autoSpaceDE/>
              <w:autoSpaceDN/>
              <w:spacing w:line="240" w:lineRule="auto"/>
              <w:ind w:firstLine="0"/>
              <w:jc w:val="left"/>
              <w:rPr>
                <w:color w:val="000000"/>
                <w:sz w:val="20"/>
                <w:szCs w:val="20"/>
                <w:lang w:bidi="ar-SA"/>
              </w:rPr>
            </w:pPr>
          </w:p>
        </w:tc>
        <w:tc>
          <w:tcPr>
            <w:tcW w:w="591" w:type="pct"/>
            <w:tcBorders>
              <w:top w:val="nil"/>
              <w:left w:val="nil"/>
              <w:bottom w:val="single" w:sz="4" w:space="0" w:color="auto"/>
              <w:right w:val="single" w:sz="4" w:space="0" w:color="auto"/>
            </w:tcBorders>
            <w:shd w:val="clear" w:color="auto" w:fill="auto"/>
            <w:vAlign w:val="center"/>
            <w:hideMark/>
          </w:tcPr>
          <w:p w14:paraId="72141BB3"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44" w:type="pct"/>
            <w:tcBorders>
              <w:top w:val="nil"/>
              <w:left w:val="nil"/>
              <w:bottom w:val="single" w:sz="4" w:space="0" w:color="auto"/>
              <w:right w:val="single" w:sz="4" w:space="0" w:color="auto"/>
            </w:tcBorders>
            <w:shd w:val="clear" w:color="auto" w:fill="auto"/>
            <w:vAlign w:val="center"/>
            <w:hideMark/>
          </w:tcPr>
          <w:p w14:paraId="087786BC"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47" w:type="pct"/>
            <w:tcBorders>
              <w:top w:val="nil"/>
              <w:left w:val="nil"/>
              <w:bottom w:val="single" w:sz="4" w:space="0" w:color="auto"/>
              <w:right w:val="single" w:sz="4" w:space="0" w:color="auto"/>
            </w:tcBorders>
            <w:shd w:val="clear" w:color="auto" w:fill="auto"/>
            <w:vAlign w:val="center"/>
            <w:hideMark/>
          </w:tcPr>
          <w:p w14:paraId="6C789291"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0,016</w:t>
            </w:r>
          </w:p>
        </w:tc>
        <w:tc>
          <w:tcPr>
            <w:tcW w:w="286" w:type="pct"/>
            <w:tcBorders>
              <w:top w:val="nil"/>
              <w:left w:val="nil"/>
              <w:bottom w:val="single" w:sz="4" w:space="0" w:color="auto"/>
              <w:right w:val="single" w:sz="4" w:space="0" w:color="auto"/>
            </w:tcBorders>
            <w:shd w:val="clear" w:color="auto" w:fill="auto"/>
            <w:vAlign w:val="center"/>
            <w:hideMark/>
          </w:tcPr>
          <w:p w14:paraId="689BAE5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12,564</w:t>
            </w:r>
          </w:p>
        </w:tc>
        <w:tc>
          <w:tcPr>
            <w:tcW w:w="247" w:type="pct"/>
            <w:tcBorders>
              <w:top w:val="nil"/>
              <w:left w:val="nil"/>
              <w:bottom w:val="single" w:sz="4" w:space="0" w:color="auto"/>
              <w:right w:val="single" w:sz="4" w:space="0" w:color="auto"/>
            </w:tcBorders>
            <w:shd w:val="clear" w:color="auto" w:fill="auto"/>
            <w:vAlign w:val="center"/>
            <w:hideMark/>
          </w:tcPr>
          <w:p w14:paraId="377B847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0,227</w:t>
            </w:r>
          </w:p>
        </w:tc>
        <w:tc>
          <w:tcPr>
            <w:tcW w:w="286" w:type="pct"/>
            <w:tcBorders>
              <w:top w:val="nil"/>
              <w:left w:val="nil"/>
              <w:bottom w:val="single" w:sz="4" w:space="0" w:color="auto"/>
              <w:right w:val="single" w:sz="4" w:space="0" w:color="auto"/>
            </w:tcBorders>
            <w:shd w:val="clear" w:color="auto" w:fill="auto"/>
            <w:vAlign w:val="center"/>
            <w:hideMark/>
          </w:tcPr>
          <w:p w14:paraId="18967D30"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4,464</w:t>
            </w:r>
          </w:p>
        </w:tc>
        <w:tc>
          <w:tcPr>
            <w:tcW w:w="350" w:type="pct"/>
            <w:tcBorders>
              <w:top w:val="nil"/>
              <w:left w:val="nil"/>
              <w:bottom w:val="single" w:sz="4" w:space="0" w:color="auto"/>
              <w:right w:val="single" w:sz="4" w:space="0" w:color="auto"/>
            </w:tcBorders>
            <w:shd w:val="clear" w:color="auto" w:fill="auto"/>
            <w:vAlign w:val="center"/>
            <w:hideMark/>
          </w:tcPr>
          <w:p w14:paraId="604D62BE" w14:textId="1981B2DA" w:rsidR="00C80809" w:rsidRPr="004C2C0A" w:rsidRDefault="00C80809" w:rsidP="00C80809">
            <w:pPr>
              <w:autoSpaceDE/>
              <w:autoSpaceDN/>
              <w:spacing w:line="240" w:lineRule="auto"/>
              <w:ind w:firstLine="0"/>
              <w:jc w:val="center"/>
              <w:rPr>
                <w:sz w:val="20"/>
              </w:rPr>
            </w:pPr>
            <w:r w:rsidRPr="00C80809">
              <w:rPr>
                <w:sz w:val="20"/>
                <w:szCs w:val="20"/>
                <w:lang w:bidi="ar-SA"/>
              </w:rPr>
              <w:t>3,233</w:t>
            </w:r>
          </w:p>
        </w:tc>
        <w:tc>
          <w:tcPr>
            <w:tcW w:w="312" w:type="pct"/>
            <w:tcBorders>
              <w:top w:val="nil"/>
              <w:left w:val="nil"/>
              <w:bottom w:val="single" w:sz="4" w:space="0" w:color="auto"/>
              <w:right w:val="single" w:sz="4" w:space="0" w:color="auto"/>
            </w:tcBorders>
            <w:shd w:val="clear" w:color="auto" w:fill="auto"/>
            <w:vAlign w:val="center"/>
            <w:hideMark/>
          </w:tcPr>
          <w:p w14:paraId="13D1F7BB" w14:textId="1FB71915" w:rsidR="00C80809" w:rsidRPr="004C2C0A" w:rsidRDefault="00C80809" w:rsidP="00C80809">
            <w:pPr>
              <w:autoSpaceDE/>
              <w:autoSpaceDN/>
              <w:spacing w:line="240" w:lineRule="auto"/>
              <w:ind w:firstLine="0"/>
              <w:jc w:val="center"/>
              <w:rPr>
                <w:sz w:val="20"/>
              </w:rPr>
            </w:pPr>
            <w:r w:rsidRPr="00C80809">
              <w:rPr>
                <w:sz w:val="20"/>
                <w:szCs w:val="20"/>
                <w:lang w:bidi="ar-SA"/>
              </w:rPr>
              <w:t>16,333</w:t>
            </w:r>
          </w:p>
        </w:tc>
        <w:tc>
          <w:tcPr>
            <w:tcW w:w="312" w:type="pct"/>
            <w:tcBorders>
              <w:top w:val="nil"/>
              <w:left w:val="nil"/>
              <w:bottom w:val="single" w:sz="4" w:space="0" w:color="auto"/>
              <w:right w:val="single" w:sz="4" w:space="0" w:color="auto"/>
            </w:tcBorders>
            <w:shd w:val="clear" w:color="auto" w:fill="auto"/>
            <w:vAlign w:val="center"/>
            <w:hideMark/>
          </w:tcPr>
          <w:p w14:paraId="79197934" w14:textId="4E4A03D5" w:rsidR="00C80809" w:rsidRPr="004C2C0A" w:rsidRDefault="00C80809" w:rsidP="00C80809">
            <w:pPr>
              <w:autoSpaceDE/>
              <w:autoSpaceDN/>
              <w:spacing w:line="240" w:lineRule="auto"/>
              <w:ind w:firstLine="0"/>
              <w:jc w:val="center"/>
              <w:rPr>
                <w:sz w:val="20"/>
              </w:rPr>
            </w:pPr>
            <w:r w:rsidRPr="004C2C0A">
              <w:rPr>
                <w:sz w:val="20"/>
              </w:rPr>
              <w:t>0</w:t>
            </w:r>
          </w:p>
        </w:tc>
        <w:tc>
          <w:tcPr>
            <w:tcW w:w="304" w:type="pct"/>
            <w:tcBorders>
              <w:top w:val="nil"/>
              <w:left w:val="nil"/>
              <w:bottom w:val="single" w:sz="4" w:space="0" w:color="auto"/>
              <w:right w:val="single" w:sz="4" w:space="0" w:color="auto"/>
            </w:tcBorders>
            <w:shd w:val="clear" w:color="auto" w:fill="auto"/>
            <w:vAlign w:val="center"/>
            <w:hideMark/>
          </w:tcPr>
          <w:p w14:paraId="614BA98A"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2,457</w:t>
            </w:r>
          </w:p>
        </w:tc>
        <w:tc>
          <w:tcPr>
            <w:tcW w:w="277" w:type="pct"/>
            <w:tcBorders>
              <w:top w:val="nil"/>
              <w:left w:val="nil"/>
              <w:bottom w:val="single" w:sz="4" w:space="0" w:color="auto"/>
              <w:right w:val="single" w:sz="4" w:space="0" w:color="auto"/>
            </w:tcBorders>
            <w:shd w:val="clear" w:color="auto" w:fill="auto"/>
            <w:vAlign w:val="center"/>
            <w:hideMark/>
          </w:tcPr>
          <w:p w14:paraId="2EB3F178"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77" w:type="pct"/>
            <w:tcBorders>
              <w:top w:val="nil"/>
              <w:left w:val="nil"/>
              <w:bottom w:val="single" w:sz="4" w:space="0" w:color="auto"/>
              <w:right w:val="single" w:sz="4" w:space="0" w:color="auto"/>
            </w:tcBorders>
            <w:shd w:val="clear" w:color="auto" w:fill="auto"/>
            <w:vAlign w:val="center"/>
            <w:hideMark/>
          </w:tcPr>
          <w:p w14:paraId="4843565E"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3,257</w:t>
            </w:r>
          </w:p>
        </w:tc>
        <w:tc>
          <w:tcPr>
            <w:tcW w:w="235" w:type="pct"/>
            <w:tcBorders>
              <w:top w:val="nil"/>
              <w:left w:val="nil"/>
              <w:bottom w:val="single" w:sz="4" w:space="0" w:color="auto"/>
              <w:right w:val="single" w:sz="4" w:space="0" w:color="auto"/>
            </w:tcBorders>
            <w:shd w:val="clear" w:color="auto" w:fill="auto"/>
            <w:vAlign w:val="center"/>
            <w:hideMark/>
          </w:tcPr>
          <w:p w14:paraId="5A5542D1"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r>
      <w:tr w:rsidR="003C7992" w:rsidRPr="0096786A" w14:paraId="2A425FD9" w14:textId="77777777" w:rsidTr="00EB0C49">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26E36F20" w14:textId="77777777" w:rsidR="00C80809" w:rsidRPr="0096786A" w:rsidRDefault="00C80809" w:rsidP="00C80809">
            <w:pPr>
              <w:autoSpaceDE/>
              <w:autoSpaceDN/>
              <w:spacing w:line="240" w:lineRule="auto"/>
              <w:ind w:firstLine="0"/>
              <w:jc w:val="left"/>
              <w:rPr>
                <w:color w:val="000000"/>
                <w:sz w:val="20"/>
                <w:szCs w:val="20"/>
                <w:lang w:bidi="ar-SA"/>
              </w:rPr>
            </w:pPr>
          </w:p>
        </w:tc>
        <w:tc>
          <w:tcPr>
            <w:tcW w:w="591" w:type="pct"/>
            <w:vMerge/>
            <w:tcBorders>
              <w:top w:val="nil"/>
              <w:left w:val="single" w:sz="4" w:space="0" w:color="auto"/>
              <w:bottom w:val="double" w:sz="6" w:space="0" w:color="000000"/>
              <w:right w:val="single" w:sz="4" w:space="0" w:color="auto"/>
            </w:tcBorders>
            <w:shd w:val="clear" w:color="auto" w:fill="auto"/>
            <w:vAlign w:val="center"/>
            <w:hideMark/>
          </w:tcPr>
          <w:p w14:paraId="7E2AE1E8" w14:textId="77777777" w:rsidR="00C80809" w:rsidRPr="0096786A" w:rsidRDefault="00C80809" w:rsidP="00C80809">
            <w:pPr>
              <w:autoSpaceDE/>
              <w:autoSpaceDN/>
              <w:spacing w:line="240" w:lineRule="auto"/>
              <w:ind w:firstLine="0"/>
              <w:jc w:val="left"/>
              <w:rPr>
                <w:color w:val="000000"/>
                <w:sz w:val="20"/>
                <w:szCs w:val="20"/>
                <w:lang w:bidi="ar-SA"/>
              </w:rPr>
            </w:pPr>
          </w:p>
        </w:tc>
        <w:tc>
          <w:tcPr>
            <w:tcW w:w="591" w:type="pct"/>
            <w:tcBorders>
              <w:top w:val="nil"/>
              <w:left w:val="nil"/>
              <w:bottom w:val="double" w:sz="6" w:space="0" w:color="auto"/>
              <w:right w:val="single" w:sz="4" w:space="0" w:color="auto"/>
            </w:tcBorders>
            <w:shd w:val="clear" w:color="auto" w:fill="auto"/>
            <w:vAlign w:val="center"/>
            <w:hideMark/>
          </w:tcPr>
          <w:p w14:paraId="4E2985D4" w14:textId="77777777" w:rsidR="00C80809" w:rsidRPr="0096786A" w:rsidRDefault="00C80809"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44" w:type="pct"/>
            <w:tcBorders>
              <w:top w:val="nil"/>
              <w:left w:val="nil"/>
              <w:bottom w:val="double" w:sz="6" w:space="0" w:color="auto"/>
              <w:right w:val="single" w:sz="4" w:space="0" w:color="auto"/>
            </w:tcBorders>
            <w:shd w:val="clear" w:color="auto" w:fill="auto"/>
            <w:vAlign w:val="center"/>
            <w:hideMark/>
          </w:tcPr>
          <w:p w14:paraId="29FFFC4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тыс. Гкал</w:t>
            </w:r>
          </w:p>
        </w:tc>
        <w:tc>
          <w:tcPr>
            <w:tcW w:w="247" w:type="pct"/>
            <w:tcBorders>
              <w:top w:val="nil"/>
              <w:left w:val="nil"/>
              <w:bottom w:val="double" w:sz="6" w:space="0" w:color="auto"/>
              <w:right w:val="single" w:sz="4" w:space="0" w:color="auto"/>
            </w:tcBorders>
            <w:shd w:val="clear" w:color="auto" w:fill="auto"/>
            <w:vAlign w:val="center"/>
            <w:hideMark/>
          </w:tcPr>
          <w:p w14:paraId="5C7EA0C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1,174</w:t>
            </w:r>
          </w:p>
        </w:tc>
        <w:tc>
          <w:tcPr>
            <w:tcW w:w="286" w:type="pct"/>
            <w:tcBorders>
              <w:top w:val="nil"/>
              <w:left w:val="nil"/>
              <w:bottom w:val="double" w:sz="6" w:space="0" w:color="auto"/>
              <w:right w:val="single" w:sz="4" w:space="0" w:color="auto"/>
            </w:tcBorders>
            <w:shd w:val="clear" w:color="auto" w:fill="auto"/>
            <w:vAlign w:val="center"/>
            <w:hideMark/>
          </w:tcPr>
          <w:p w14:paraId="00EA38AD"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35,225</w:t>
            </w:r>
          </w:p>
        </w:tc>
        <w:tc>
          <w:tcPr>
            <w:tcW w:w="247" w:type="pct"/>
            <w:tcBorders>
              <w:top w:val="nil"/>
              <w:left w:val="nil"/>
              <w:bottom w:val="double" w:sz="6" w:space="0" w:color="auto"/>
              <w:right w:val="single" w:sz="4" w:space="0" w:color="auto"/>
            </w:tcBorders>
            <w:shd w:val="clear" w:color="auto" w:fill="auto"/>
            <w:vAlign w:val="center"/>
            <w:hideMark/>
          </w:tcPr>
          <w:p w14:paraId="348D048A"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3,143</w:t>
            </w:r>
          </w:p>
        </w:tc>
        <w:tc>
          <w:tcPr>
            <w:tcW w:w="286" w:type="pct"/>
            <w:tcBorders>
              <w:top w:val="nil"/>
              <w:left w:val="nil"/>
              <w:bottom w:val="double" w:sz="6" w:space="0" w:color="auto"/>
              <w:right w:val="single" w:sz="4" w:space="0" w:color="auto"/>
            </w:tcBorders>
            <w:shd w:val="clear" w:color="auto" w:fill="auto"/>
            <w:vAlign w:val="center"/>
            <w:hideMark/>
          </w:tcPr>
          <w:p w14:paraId="20F3E4B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11,400</w:t>
            </w:r>
          </w:p>
        </w:tc>
        <w:tc>
          <w:tcPr>
            <w:tcW w:w="350" w:type="pct"/>
            <w:tcBorders>
              <w:top w:val="nil"/>
              <w:left w:val="nil"/>
              <w:bottom w:val="double" w:sz="6" w:space="0" w:color="auto"/>
              <w:right w:val="single" w:sz="4" w:space="0" w:color="auto"/>
            </w:tcBorders>
            <w:shd w:val="clear" w:color="auto" w:fill="auto"/>
            <w:vAlign w:val="center"/>
            <w:hideMark/>
          </w:tcPr>
          <w:p w14:paraId="479B44B9" w14:textId="0881EDFB" w:rsidR="00C80809" w:rsidRPr="004C2C0A" w:rsidRDefault="00C80809" w:rsidP="00C80809">
            <w:pPr>
              <w:autoSpaceDE/>
              <w:autoSpaceDN/>
              <w:spacing w:line="240" w:lineRule="auto"/>
              <w:ind w:firstLine="0"/>
              <w:jc w:val="center"/>
              <w:rPr>
                <w:b/>
                <w:sz w:val="20"/>
              </w:rPr>
            </w:pPr>
            <w:r w:rsidRPr="00C80809">
              <w:rPr>
                <w:b/>
                <w:bCs/>
                <w:sz w:val="20"/>
                <w:szCs w:val="20"/>
                <w:lang w:bidi="ar-SA"/>
              </w:rPr>
              <w:t>33,302</w:t>
            </w:r>
          </w:p>
        </w:tc>
        <w:tc>
          <w:tcPr>
            <w:tcW w:w="312" w:type="pct"/>
            <w:tcBorders>
              <w:top w:val="nil"/>
              <w:left w:val="nil"/>
              <w:bottom w:val="double" w:sz="6" w:space="0" w:color="auto"/>
              <w:right w:val="single" w:sz="4" w:space="0" w:color="auto"/>
            </w:tcBorders>
            <w:shd w:val="clear" w:color="auto" w:fill="auto"/>
            <w:vAlign w:val="center"/>
            <w:hideMark/>
          </w:tcPr>
          <w:p w14:paraId="2AA83A6C" w14:textId="7B93635D" w:rsidR="00C80809" w:rsidRPr="004C2C0A" w:rsidRDefault="00C80809" w:rsidP="00C80809">
            <w:pPr>
              <w:autoSpaceDE/>
              <w:autoSpaceDN/>
              <w:spacing w:line="240" w:lineRule="auto"/>
              <w:ind w:firstLine="0"/>
              <w:jc w:val="center"/>
              <w:rPr>
                <w:b/>
                <w:sz w:val="20"/>
              </w:rPr>
            </w:pPr>
            <w:r w:rsidRPr="00C80809">
              <w:rPr>
                <w:b/>
                <w:bCs/>
                <w:sz w:val="20"/>
                <w:szCs w:val="20"/>
                <w:lang w:bidi="ar-SA"/>
              </w:rPr>
              <w:t>58,404</w:t>
            </w:r>
          </w:p>
        </w:tc>
        <w:tc>
          <w:tcPr>
            <w:tcW w:w="312" w:type="pct"/>
            <w:tcBorders>
              <w:top w:val="nil"/>
              <w:left w:val="nil"/>
              <w:bottom w:val="double" w:sz="6" w:space="0" w:color="auto"/>
              <w:right w:val="single" w:sz="4" w:space="0" w:color="auto"/>
            </w:tcBorders>
            <w:shd w:val="clear" w:color="auto" w:fill="auto"/>
            <w:vAlign w:val="center"/>
            <w:hideMark/>
          </w:tcPr>
          <w:p w14:paraId="12D60EDD" w14:textId="77777777" w:rsidR="00C80809" w:rsidRPr="004C2C0A" w:rsidRDefault="00C80809" w:rsidP="00C80809">
            <w:pPr>
              <w:autoSpaceDE/>
              <w:autoSpaceDN/>
              <w:spacing w:line="240" w:lineRule="auto"/>
              <w:ind w:firstLine="0"/>
              <w:jc w:val="center"/>
              <w:rPr>
                <w:b/>
                <w:sz w:val="20"/>
              </w:rPr>
            </w:pPr>
            <w:r w:rsidRPr="004C2C0A">
              <w:rPr>
                <w:b/>
                <w:sz w:val="20"/>
              </w:rPr>
              <w:t>17,060</w:t>
            </w:r>
          </w:p>
        </w:tc>
        <w:tc>
          <w:tcPr>
            <w:tcW w:w="304" w:type="pct"/>
            <w:tcBorders>
              <w:top w:val="nil"/>
              <w:left w:val="nil"/>
              <w:bottom w:val="double" w:sz="6" w:space="0" w:color="auto"/>
              <w:right w:val="single" w:sz="4" w:space="0" w:color="auto"/>
            </w:tcBorders>
            <w:shd w:val="clear" w:color="auto" w:fill="auto"/>
            <w:vAlign w:val="center"/>
            <w:hideMark/>
          </w:tcPr>
          <w:p w14:paraId="3904EEA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15,849</w:t>
            </w:r>
          </w:p>
        </w:tc>
        <w:tc>
          <w:tcPr>
            <w:tcW w:w="277" w:type="pct"/>
            <w:tcBorders>
              <w:top w:val="nil"/>
              <w:left w:val="nil"/>
              <w:bottom w:val="double" w:sz="6" w:space="0" w:color="auto"/>
              <w:right w:val="single" w:sz="4" w:space="0" w:color="auto"/>
            </w:tcBorders>
            <w:shd w:val="clear" w:color="auto" w:fill="auto"/>
            <w:vAlign w:val="center"/>
            <w:hideMark/>
          </w:tcPr>
          <w:p w14:paraId="0D44699E"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77" w:type="pct"/>
            <w:tcBorders>
              <w:top w:val="nil"/>
              <w:left w:val="nil"/>
              <w:bottom w:val="double" w:sz="6" w:space="0" w:color="auto"/>
              <w:right w:val="single" w:sz="4" w:space="0" w:color="auto"/>
            </w:tcBorders>
            <w:shd w:val="clear" w:color="auto" w:fill="auto"/>
            <w:vAlign w:val="center"/>
            <w:hideMark/>
          </w:tcPr>
          <w:p w14:paraId="149489E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21,139</w:t>
            </w:r>
          </w:p>
        </w:tc>
        <w:tc>
          <w:tcPr>
            <w:tcW w:w="235" w:type="pct"/>
            <w:tcBorders>
              <w:top w:val="nil"/>
              <w:left w:val="nil"/>
              <w:bottom w:val="double" w:sz="6" w:space="0" w:color="auto"/>
              <w:right w:val="single" w:sz="4" w:space="0" w:color="auto"/>
            </w:tcBorders>
            <w:shd w:val="clear" w:color="auto" w:fill="auto"/>
            <w:vAlign w:val="center"/>
            <w:hideMark/>
          </w:tcPr>
          <w:p w14:paraId="217BED1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r>
      <w:tr w:rsidR="00C80809" w:rsidRPr="0096786A" w14:paraId="41602880" w14:textId="77777777" w:rsidTr="00C80809">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3C3ED" w14:textId="77777777" w:rsidR="00C80809" w:rsidRPr="0096786A" w:rsidRDefault="00C80809" w:rsidP="00C80809">
            <w:pPr>
              <w:autoSpaceDE/>
              <w:autoSpaceDN/>
              <w:spacing w:line="240" w:lineRule="auto"/>
              <w:ind w:firstLine="0"/>
              <w:jc w:val="center"/>
              <w:rPr>
                <w:b/>
                <w:bCs/>
                <w:color w:val="000000"/>
                <w:sz w:val="20"/>
                <w:szCs w:val="20"/>
                <w:lang w:bidi="ar-SA"/>
              </w:rPr>
            </w:pPr>
            <w:r>
              <w:rPr>
                <w:b/>
                <w:bCs/>
                <w:color w:val="000000"/>
                <w:sz w:val="20"/>
                <w:szCs w:val="20"/>
                <w:lang w:bidi="ar-SA"/>
              </w:rPr>
              <w:t>ООО «Свет</w:t>
            </w:r>
            <w:r w:rsidRPr="0096786A">
              <w:rPr>
                <w:b/>
                <w:bCs/>
                <w:color w:val="000000"/>
                <w:sz w:val="20"/>
                <w:szCs w:val="20"/>
                <w:lang w:bidi="ar-SA"/>
              </w:rPr>
              <w:t>»</w:t>
            </w:r>
          </w:p>
        </w:tc>
      </w:tr>
      <w:tr w:rsidR="00AF4BBA" w:rsidRPr="0096786A" w14:paraId="3EB93D9F" w14:textId="77777777" w:rsidTr="00AF4BBA">
        <w:trPr>
          <w:trHeight w:val="20"/>
        </w:trPr>
        <w:tc>
          <w:tcPr>
            <w:tcW w:w="24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0FE8254"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2</w:t>
            </w:r>
          </w:p>
        </w:tc>
        <w:tc>
          <w:tcPr>
            <w:tcW w:w="591" w:type="pct"/>
            <w:vMerge w:val="restart"/>
            <w:tcBorders>
              <w:top w:val="nil"/>
              <w:left w:val="single" w:sz="4" w:space="0" w:color="auto"/>
              <w:bottom w:val="double" w:sz="6" w:space="0" w:color="000000"/>
              <w:right w:val="single" w:sz="4" w:space="0" w:color="auto"/>
            </w:tcBorders>
            <w:shd w:val="clear" w:color="auto" w:fill="auto"/>
            <w:vAlign w:val="center"/>
            <w:hideMark/>
          </w:tcPr>
          <w:p w14:paraId="5EDAA376" w14:textId="77777777" w:rsidR="00AF4BBA" w:rsidRPr="0096786A" w:rsidRDefault="00AF4BBA"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ул. Куйбышева, д. 77</w:t>
            </w:r>
          </w:p>
        </w:tc>
        <w:tc>
          <w:tcPr>
            <w:tcW w:w="591" w:type="pct"/>
            <w:tcBorders>
              <w:top w:val="nil"/>
              <w:left w:val="nil"/>
              <w:bottom w:val="single" w:sz="4" w:space="0" w:color="auto"/>
              <w:right w:val="single" w:sz="4" w:space="0" w:color="auto"/>
            </w:tcBorders>
            <w:shd w:val="clear" w:color="auto" w:fill="auto"/>
            <w:vAlign w:val="center"/>
            <w:hideMark/>
          </w:tcPr>
          <w:p w14:paraId="04BDC2A2" w14:textId="77777777" w:rsidR="00AF4BBA" w:rsidRPr="0096786A" w:rsidRDefault="00AF4BBA"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44" w:type="pct"/>
            <w:tcBorders>
              <w:top w:val="nil"/>
              <w:left w:val="nil"/>
              <w:bottom w:val="single" w:sz="4" w:space="0" w:color="auto"/>
              <w:right w:val="single" w:sz="4" w:space="0" w:color="auto"/>
            </w:tcBorders>
            <w:shd w:val="clear" w:color="auto" w:fill="auto"/>
            <w:vAlign w:val="center"/>
            <w:hideMark/>
          </w:tcPr>
          <w:p w14:paraId="7EE06F61"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47" w:type="pct"/>
            <w:tcBorders>
              <w:top w:val="nil"/>
              <w:left w:val="nil"/>
              <w:bottom w:val="single" w:sz="4" w:space="0" w:color="auto"/>
              <w:right w:val="single" w:sz="4" w:space="0" w:color="auto"/>
            </w:tcBorders>
            <w:shd w:val="clear" w:color="auto" w:fill="auto"/>
            <w:vAlign w:val="center"/>
            <w:hideMark/>
          </w:tcPr>
          <w:p w14:paraId="031DD4BA"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0,183</w:t>
            </w:r>
          </w:p>
        </w:tc>
        <w:tc>
          <w:tcPr>
            <w:tcW w:w="286" w:type="pct"/>
            <w:tcBorders>
              <w:top w:val="nil"/>
              <w:left w:val="nil"/>
              <w:bottom w:val="single" w:sz="4" w:space="0" w:color="auto"/>
              <w:right w:val="single" w:sz="4" w:space="0" w:color="auto"/>
            </w:tcBorders>
            <w:shd w:val="clear" w:color="auto" w:fill="auto"/>
            <w:vAlign w:val="center"/>
            <w:hideMark/>
          </w:tcPr>
          <w:p w14:paraId="2A769A0B"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0,629</w:t>
            </w:r>
          </w:p>
        </w:tc>
        <w:tc>
          <w:tcPr>
            <w:tcW w:w="247" w:type="pct"/>
            <w:tcBorders>
              <w:top w:val="nil"/>
              <w:left w:val="nil"/>
              <w:bottom w:val="single" w:sz="4" w:space="0" w:color="auto"/>
              <w:right w:val="single" w:sz="4" w:space="0" w:color="auto"/>
            </w:tcBorders>
            <w:shd w:val="clear" w:color="auto" w:fill="auto"/>
            <w:vAlign w:val="center"/>
            <w:hideMark/>
          </w:tcPr>
          <w:p w14:paraId="230073DD"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6369A3EC"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C28F3D" w14:textId="77777777" w:rsidR="00AF4BBA" w:rsidRPr="00C80809" w:rsidRDefault="00AF4BBA" w:rsidP="00C20097">
            <w:pPr>
              <w:autoSpaceDE/>
              <w:autoSpaceDN/>
              <w:spacing w:line="240" w:lineRule="auto"/>
              <w:ind w:firstLine="0"/>
              <w:jc w:val="center"/>
              <w:rPr>
                <w:sz w:val="20"/>
                <w:szCs w:val="20"/>
                <w:lang w:bidi="ar-SA"/>
              </w:rPr>
            </w:pPr>
            <w:r w:rsidRPr="00C80809">
              <w:rPr>
                <w:sz w:val="20"/>
                <w:szCs w:val="20"/>
                <w:lang w:bidi="ar-SA"/>
              </w:rPr>
              <w:t>0,000</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12A450A2" w14:textId="11EE36D0" w:rsidR="00AF4BBA" w:rsidRPr="0096786A" w:rsidRDefault="00AF4BBA" w:rsidP="00C20097">
            <w:pPr>
              <w:autoSpaceDE/>
              <w:autoSpaceDN/>
              <w:spacing w:line="240" w:lineRule="auto"/>
              <w:ind w:firstLine="0"/>
              <w:jc w:val="center"/>
              <w:rPr>
                <w:color w:val="000000"/>
                <w:sz w:val="20"/>
                <w:szCs w:val="20"/>
                <w:lang w:bidi="ar-SA"/>
              </w:rPr>
            </w:pPr>
            <w:r w:rsidRPr="00C80809">
              <w:rPr>
                <w:sz w:val="20"/>
                <w:szCs w:val="20"/>
                <w:lang w:bidi="ar-SA"/>
              </w:rPr>
              <w:t>0,000</w:t>
            </w:r>
          </w:p>
        </w:tc>
        <w:tc>
          <w:tcPr>
            <w:tcW w:w="1405" w:type="pct"/>
            <w:gridSpan w:val="5"/>
            <w:vMerge w:val="restart"/>
            <w:tcBorders>
              <w:top w:val="single" w:sz="4" w:space="0" w:color="auto"/>
              <w:left w:val="single" w:sz="4" w:space="0" w:color="auto"/>
              <w:right w:val="single" w:sz="4" w:space="0" w:color="auto"/>
            </w:tcBorders>
            <w:shd w:val="clear" w:color="auto" w:fill="auto"/>
            <w:vAlign w:val="center"/>
          </w:tcPr>
          <w:p w14:paraId="50FE16B0" w14:textId="752DEF48" w:rsidR="00AF4BBA" w:rsidRPr="0096786A" w:rsidRDefault="00AF4BBA" w:rsidP="00C80809">
            <w:pPr>
              <w:autoSpaceDE/>
              <w:autoSpaceDN/>
              <w:spacing w:line="240" w:lineRule="auto"/>
              <w:ind w:firstLine="0"/>
              <w:jc w:val="center"/>
              <w:rPr>
                <w:color w:val="000000"/>
                <w:sz w:val="20"/>
                <w:szCs w:val="20"/>
                <w:lang w:bidi="ar-SA"/>
              </w:rPr>
            </w:pPr>
            <w:r>
              <w:rPr>
                <w:color w:val="000000"/>
                <w:sz w:val="20"/>
                <w:szCs w:val="20"/>
                <w:lang w:bidi="ar-SA"/>
              </w:rPr>
              <w:t>Вывод из эксплуатации в сентябре 2025 года</w:t>
            </w:r>
          </w:p>
        </w:tc>
      </w:tr>
      <w:tr w:rsidR="00AF4BBA" w:rsidRPr="0096786A" w14:paraId="3687B013" w14:textId="77777777" w:rsidTr="00AF4BBA">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637DD4E0" w14:textId="77777777" w:rsidR="00AF4BBA" w:rsidRPr="0096786A" w:rsidRDefault="00AF4BBA" w:rsidP="00C80809">
            <w:pPr>
              <w:autoSpaceDE/>
              <w:autoSpaceDN/>
              <w:spacing w:line="240" w:lineRule="auto"/>
              <w:ind w:firstLine="0"/>
              <w:jc w:val="left"/>
              <w:rPr>
                <w:color w:val="000000"/>
                <w:sz w:val="20"/>
                <w:szCs w:val="20"/>
                <w:lang w:bidi="ar-SA"/>
              </w:rPr>
            </w:pPr>
          </w:p>
        </w:tc>
        <w:tc>
          <w:tcPr>
            <w:tcW w:w="591" w:type="pct"/>
            <w:vMerge/>
            <w:tcBorders>
              <w:top w:val="nil"/>
              <w:left w:val="single" w:sz="4" w:space="0" w:color="auto"/>
              <w:bottom w:val="double" w:sz="6" w:space="0" w:color="000000"/>
              <w:right w:val="single" w:sz="4" w:space="0" w:color="auto"/>
            </w:tcBorders>
            <w:shd w:val="clear" w:color="auto" w:fill="auto"/>
            <w:vAlign w:val="center"/>
            <w:hideMark/>
          </w:tcPr>
          <w:p w14:paraId="6D5C8697" w14:textId="77777777" w:rsidR="00AF4BBA" w:rsidRPr="0096786A" w:rsidRDefault="00AF4BBA" w:rsidP="00C80809">
            <w:pPr>
              <w:autoSpaceDE/>
              <w:autoSpaceDN/>
              <w:spacing w:line="240" w:lineRule="auto"/>
              <w:ind w:firstLine="0"/>
              <w:jc w:val="left"/>
              <w:rPr>
                <w:color w:val="000000"/>
                <w:sz w:val="20"/>
                <w:szCs w:val="20"/>
                <w:lang w:bidi="ar-SA"/>
              </w:rPr>
            </w:pPr>
          </w:p>
        </w:tc>
        <w:tc>
          <w:tcPr>
            <w:tcW w:w="591" w:type="pct"/>
            <w:tcBorders>
              <w:top w:val="nil"/>
              <w:left w:val="nil"/>
              <w:bottom w:val="single" w:sz="4" w:space="0" w:color="auto"/>
              <w:right w:val="single" w:sz="4" w:space="0" w:color="auto"/>
            </w:tcBorders>
            <w:shd w:val="clear" w:color="auto" w:fill="auto"/>
            <w:vAlign w:val="center"/>
            <w:hideMark/>
          </w:tcPr>
          <w:p w14:paraId="11A43A4E" w14:textId="77777777" w:rsidR="00AF4BBA" w:rsidRPr="0096786A" w:rsidRDefault="00AF4BBA"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44" w:type="pct"/>
            <w:tcBorders>
              <w:top w:val="nil"/>
              <w:left w:val="nil"/>
              <w:bottom w:val="single" w:sz="4" w:space="0" w:color="auto"/>
              <w:right w:val="single" w:sz="4" w:space="0" w:color="auto"/>
            </w:tcBorders>
            <w:shd w:val="clear" w:color="auto" w:fill="auto"/>
            <w:vAlign w:val="center"/>
            <w:hideMark/>
          </w:tcPr>
          <w:p w14:paraId="645D8818"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47" w:type="pct"/>
            <w:tcBorders>
              <w:top w:val="nil"/>
              <w:left w:val="nil"/>
              <w:bottom w:val="single" w:sz="4" w:space="0" w:color="auto"/>
              <w:right w:val="single" w:sz="4" w:space="0" w:color="auto"/>
            </w:tcBorders>
            <w:shd w:val="clear" w:color="auto" w:fill="auto"/>
            <w:vAlign w:val="center"/>
            <w:hideMark/>
          </w:tcPr>
          <w:p w14:paraId="733ADEAD"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0,007</w:t>
            </w:r>
          </w:p>
        </w:tc>
        <w:tc>
          <w:tcPr>
            <w:tcW w:w="286" w:type="pct"/>
            <w:tcBorders>
              <w:top w:val="nil"/>
              <w:left w:val="nil"/>
              <w:bottom w:val="single" w:sz="4" w:space="0" w:color="auto"/>
              <w:right w:val="single" w:sz="4" w:space="0" w:color="auto"/>
            </w:tcBorders>
            <w:shd w:val="clear" w:color="auto" w:fill="auto"/>
            <w:vAlign w:val="center"/>
            <w:hideMark/>
          </w:tcPr>
          <w:p w14:paraId="347D8A82"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0,244</w:t>
            </w:r>
          </w:p>
        </w:tc>
        <w:tc>
          <w:tcPr>
            <w:tcW w:w="247" w:type="pct"/>
            <w:tcBorders>
              <w:top w:val="nil"/>
              <w:left w:val="nil"/>
              <w:bottom w:val="single" w:sz="4" w:space="0" w:color="auto"/>
              <w:right w:val="single" w:sz="4" w:space="0" w:color="auto"/>
            </w:tcBorders>
            <w:shd w:val="clear" w:color="auto" w:fill="auto"/>
            <w:vAlign w:val="center"/>
            <w:hideMark/>
          </w:tcPr>
          <w:p w14:paraId="4F377A36"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1E58536B"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50" w:type="pct"/>
            <w:tcBorders>
              <w:top w:val="nil"/>
              <w:left w:val="nil"/>
              <w:bottom w:val="single" w:sz="4" w:space="0" w:color="auto"/>
              <w:right w:val="single" w:sz="4" w:space="0" w:color="auto"/>
            </w:tcBorders>
            <w:shd w:val="clear" w:color="auto" w:fill="auto"/>
            <w:vAlign w:val="center"/>
            <w:hideMark/>
          </w:tcPr>
          <w:p w14:paraId="3D84F5A1" w14:textId="77777777" w:rsidR="00AF4BBA" w:rsidRPr="00C20097" w:rsidRDefault="00AF4BBA" w:rsidP="00C20097">
            <w:pPr>
              <w:autoSpaceDE/>
              <w:autoSpaceDN/>
              <w:spacing w:line="240" w:lineRule="auto"/>
              <w:ind w:firstLine="0"/>
              <w:jc w:val="center"/>
              <w:rPr>
                <w:sz w:val="20"/>
              </w:rPr>
            </w:pPr>
            <w:r w:rsidRPr="00C80809">
              <w:rPr>
                <w:sz w:val="20"/>
                <w:szCs w:val="20"/>
                <w:lang w:bidi="ar-SA"/>
              </w:rPr>
              <w:t>0,000</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2151E1F8" w14:textId="7AB97B50" w:rsidR="00AF4BBA" w:rsidRPr="0096786A" w:rsidRDefault="00AF4BBA" w:rsidP="00C20097">
            <w:pPr>
              <w:autoSpaceDE/>
              <w:autoSpaceDN/>
              <w:spacing w:line="240" w:lineRule="auto"/>
              <w:ind w:firstLine="0"/>
              <w:jc w:val="center"/>
              <w:rPr>
                <w:color w:val="000000"/>
                <w:sz w:val="20"/>
                <w:szCs w:val="20"/>
                <w:lang w:bidi="ar-SA"/>
              </w:rPr>
            </w:pPr>
            <w:r w:rsidRPr="00C80809">
              <w:rPr>
                <w:sz w:val="20"/>
                <w:szCs w:val="20"/>
                <w:lang w:bidi="ar-SA"/>
              </w:rPr>
              <w:t>0,000</w:t>
            </w:r>
          </w:p>
        </w:tc>
        <w:tc>
          <w:tcPr>
            <w:tcW w:w="1405" w:type="pct"/>
            <w:gridSpan w:val="5"/>
            <w:vMerge/>
            <w:tcBorders>
              <w:left w:val="single" w:sz="4" w:space="0" w:color="auto"/>
              <w:right w:val="single" w:sz="4" w:space="0" w:color="auto"/>
            </w:tcBorders>
            <w:shd w:val="clear" w:color="auto" w:fill="auto"/>
            <w:vAlign w:val="center"/>
          </w:tcPr>
          <w:p w14:paraId="30CFFF73" w14:textId="55E7B78E" w:rsidR="00AF4BBA" w:rsidRPr="0096786A" w:rsidRDefault="00AF4BBA" w:rsidP="00C80809">
            <w:pPr>
              <w:autoSpaceDE/>
              <w:autoSpaceDN/>
              <w:spacing w:line="240" w:lineRule="auto"/>
              <w:ind w:firstLine="0"/>
              <w:jc w:val="left"/>
              <w:rPr>
                <w:color w:val="000000"/>
                <w:sz w:val="20"/>
                <w:szCs w:val="20"/>
                <w:lang w:bidi="ar-SA"/>
              </w:rPr>
            </w:pPr>
          </w:p>
        </w:tc>
      </w:tr>
      <w:tr w:rsidR="00AF4BBA" w:rsidRPr="0096786A" w14:paraId="6F73A617" w14:textId="77777777" w:rsidTr="00AF4BBA">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0E7AA5D1" w14:textId="77777777" w:rsidR="00AF4BBA" w:rsidRPr="0096786A" w:rsidRDefault="00AF4BBA" w:rsidP="00C80809">
            <w:pPr>
              <w:autoSpaceDE/>
              <w:autoSpaceDN/>
              <w:spacing w:line="240" w:lineRule="auto"/>
              <w:ind w:firstLine="0"/>
              <w:jc w:val="left"/>
              <w:rPr>
                <w:color w:val="000000"/>
                <w:sz w:val="20"/>
                <w:szCs w:val="20"/>
                <w:lang w:bidi="ar-SA"/>
              </w:rPr>
            </w:pPr>
          </w:p>
        </w:tc>
        <w:tc>
          <w:tcPr>
            <w:tcW w:w="591" w:type="pct"/>
            <w:vMerge/>
            <w:tcBorders>
              <w:top w:val="nil"/>
              <w:left w:val="single" w:sz="4" w:space="0" w:color="auto"/>
              <w:bottom w:val="double" w:sz="6" w:space="0" w:color="000000"/>
              <w:right w:val="single" w:sz="4" w:space="0" w:color="auto"/>
            </w:tcBorders>
            <w:shd w:val="clear" w:color="auto" w:fill="auto"/>
            <w:vAlign w:val="center"/>
            <w:hideMark/>
          </w:tcPr>
          <w:p w14:paraId="1237FF65" w14:textId="77777777" w:rsidR="00AF4BBA" w:rsidRPr="0096786A" w:rsidRDefault="00AF4BBA" w:rsidP="00C80809">
            <w:pPr>
              <w:autoSpaceDE/>
              <w:autoSpaceDN/>
              <w:spacing w:line="240" w:lineRule="auto"/>
              <w:ind w:firstLine="0"/>
              <w:jc w:val="left"/>
              <w:rPr>
                <w:color w:val="000000"/>
                <w:sz w:val="20"/>
                <w:szCs w:val="20"/>
                <w:lang w:bidi="ar-SA"/>
              </w:rPr>
            </w:pPr>
          </w:p>
        </w:tc>
        <w:tc>
          <w:tcPr>
            <w:tcW w:w="591" w:type="pct"/>
            <w:tcBorders>
              <w:top w:val="nil"/>
              <w:left w:val="nil"/>
              <w:bottom w:val="double" w:sz="6" w:space="0" w:color="auto"/>
              <w:right w:val="single" w:sz="4" w:space="0" w:color="auto"/>
            </w:tcBorders>
            <w:shd w:val="clear" w:color="auto" w:fill="auto"/>
            <w:vAlign w:val="center"/>
            <w:hideMark/>
          </w:tcPr>
          <w:p w14:paraId="094D8F93" w14:textId="77777777" w:rsidR="00AF4BBA" w:rsidRPr="0096786A" w:rsidRDefault="00AF4BBA"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44" w:type="pct"/>
            <w:tcBorders>
              <w:top w:val="nil"/>
              <w:left w:val="nil"/>
              <w:bottom w:val="double" w:sz="6" w:space="0" w:color="auto"/>
              <w:right w:val="single" w:sz="4" w:space="0" w:color="auto"/>
            </w:tcBorders>
            <w:shd w:val="clear" w:color="auto" w:fill="auto"/>
            <w:vAlign w:val="center"/>
            <w:hideMark/>
          </w:tcPr>
          <w:p w14:paraId="7F89B19F" w14:textId="77777777" w:rsidR="00AF4BBA" w:rsidRPr="0096786A" w:rsidRDefault="00AF4BB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тыс. Гкал</w:t>
            </w:r>
          </w:p>
        </w:tc>
        <w:tc>
          <w:tcPr>
            <w:tcW w:w="247" w:type="pct"/>
            <w:tcBorders>
              <w:top w:val="nil"/>
              <w:left w:val="nil"/>
              <w:bottom w:val="double" w:sz="6" w:space="0" w:color="auto"/>
              <w:right w:val="single" w:sz="4" w:space="0" w:color="auto"/>
            </w:tcBorders>
            <w:shd w:val="clear" w:color="auto" w:fill="auto"/>
            <w:vAlign w:val="center"/>
            <w:hideMark/>
          </w:tcPr>
          <w:p w14:paraId="60701BF1" w14:textId="77777777" w:rsidR="00AF4BBA" w:rsidRPr="0096786A" w:rsidRDefault="00AF4BB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0,189</w:t>
            </w:r>
          </w:p>
        </w:tc>
        <w:tc>
          <w:tcPr>
            <w:tcW w:w="286" w:type="pct"/>
            <w:tcBorders>
              <w:top w:val="nil"/>
              <w:left w:val="nil"/>
              <w:bottom w:val="double" w:sz="6" w:space="0" w:color="auto"/>
              <w:right w:val="single" w:sz="4" w:space="0" w:color="auto"/>
            </w:tcBorders>
            <w:shd w:val="clear" w:color="auto" w:fill="auto"/>
            <w:vAlign w:val="center"/>
            <w:hideMark/>
          </w:tcPr>
          <w:p w14:paraId="47ECDE11" w14:textId="77777777" w:rsidR="00AF4BBA" w:rsidRPr="0096786A" w:rsidRDefault="00AF4BB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0,873</w:t>
            </w:r>
          </w:p>
        </w:tc>
        <w:tc>
          <w:tcPr>
            <w:tcW w:w="247" w:type="pct"/>
            <w:tcBorders>
              <w:top w:val="nil"/>
              <w:left w:val="nil"/>
              <w:bottom w:val="double" w:sz="6" w:space="0" w:color="auto"/>
              <w:right w:val="single" w:sz="4" w:space="0" w:color="auto"/>
            </w:tcBorders>
            <w:shd w:val="clear" w:color="auto" w:fill="auto"/>
            <w:vAlign w:val="center"/>
            <w:hideMark/>
          </w:tcPr>
          <w:p w14:paraId="65101322" w14:textId="77777777" w:rsidR="00AF4BBA" w:rsidRPr="0096786A" w:rsidRDefault="00AF4BB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86" w:type="pct"/>
            <w:tcBorders>
              <w:top w:val="nil"/>
              <w:left w:val="nil"/>
              <w:bottom w:val="double" w:sz="6" w:space="0" w:color="auto"/>
              <w:right w:val="single" w:sz="4" w:space="0" w:color="auto"/>
            </w:tcBorders>
            <w:shd w:val="clear" w:color="auto" w:fill="auto"/>
            <w:vAlign w:val="center"/>
            <w:hideMark/>
          </w:tcPr>
          <w:p w14:paraId="34BADAD7" w14:textId="77777777" w:rsidR="00AF4BBA" w:rsidRPr="0096786A" w:rsidRDefault="00AF4BB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350" w:type="pct"/>
            <w:tcBorders>
              <w:top w:val="nil"/>
              <w:left w:val="nil"/>
              <w:bottom w:val="double" w:sz="6" w:space="0" w:color="auto"/>
              <w:right w:val="single" w:sz="4" w:space="0" w:color="auto"/>
            </w:tcBorders>
            <w:shd w:val="clear" w:color="auto" w:fill="auto"/>
            <w:vAlign w:val="center"/>
            <w:hideMark/>
          </w:tcPr>
          <w:p w14:paraId="7F6A3BA0" w14:textId="77777777" w:rsidR="00AF4BBA" w:rsidRPr="00C20097" w:rsidRDefault="00AF4BBA" w:rsidP="00C20097">
            <w:pPr>
              <w:autoSpaceDE/>
              <w:autoSpaceDN/>
              <w:spacing w:line="240" w:lineRule="auto"/>
              <w:ind w:firstLine="0"/>
              <w:jc w:val="center"/>
              <w:rPr>
                <w:sz w:val="20"/>
              </w:rPr>
            </w:pPr>
            <w:r w:rsidRPr="00C80809">
              <w:rPr>
                <w:sz w:val="20"/>
                <w:szCs w:val="20"/>
                <w:lang w:bidi="ar-SA"/>
              </w:rPr>
              <w:t>0,000</w:t>
            </w:r>
          </w:p>
        </w:tc>
        <w:tc>
          <w:tcPr>
            <w:tcW w:w="312" w:type="pct"/>
            <w:tcBorders>
              <w:top w:val="single" w:sz="4" w:space="0" w:color="auto"/>
              <w:left w:val="single" w:sz="4" w:space="0" w:color="auto"/>
              <w:bottom w:val="double" w:sz="6" w:space="0" w:color="auto"/>
              <w:right w:val="single" w:sz="4" w:space="0" w:color="auto"/>
            </w:tcBorders>
            <w:shd w:val="clear" w:color="auto" w:fill="auto"/>
            <w:vAlign w:val="center"/>
          </w:tcPr>
          <w:p w14:paraId="07856F2E" w14:textId="38BC9D48" w:rsidR="00AF4BBA" w:rsidRPr="0096786A" w:rsidRDefault="00AF4BBA" w:rsidP="00C20097">
            <w:pPr>
              <w:autoSpaceDE/>
              <w:autoSpaceDN/>
              <w:spacing w:line="240" w:lineRule="auto"/>
              <w:ind w:firstLine="0"/>
              <w:jc w:val="center"/>
              <w:rPr>
                <w:color w:val="000000"/>
                <w:sz w:val="20"/>
                <w:szCs w:val="20"/>
                <w:lang w:bidi="ar-SA"/>
              </w:rPr>
            </w:pPr>
            <w:r w:rsidRPr="00C80809">
              <w:rPr>
                <w:sz w:val="20"/>
                <w:szCs w:val="20"/>
                <w:lang w:bidi="ar-SA"/>
              </w:rPr>
              <w:t>0,000</w:t>
            </w:r>
          </w:p>
        </w:tc>
        <w:tc>
          <w:tcPr>
            <w:tcW w:w="1405" w:type="pct"/>
            <w:gridSpan w:val="5"/>
            <w:vMerge/>
            <w:tcBorders>
              <w:left w:val="single" w:sz="4" w:space="0" w:color="auto"/>
              <w:bottom w:val="double" w:sz="6" w:space="0" w:color="auto"/>
              <w:right w:val="single" w:sz="4" w:space="0" w:color="auto"/>
            </w:tcBorders>
            <w:shd w:val="clear" w:color="auto" w:fill="auto"/>
            <w:vAlign w:val="center"/>
          </w:tcPr>
          <w:p w14:paraId="297E5AF1" w14:textId="581AD7A7" w:rsidR="00AF4BBA" w:rsidRPr="0096786A" w:rsidRDefault="00AF4BBA" w:rsidP="00C80809">
            <w:pPr>
              <w:autoSpaceDE/>
              <w:autoSpaceDN/>
              <w:spacing w:line="240" w:lineRule="auto"/>
              <w:ind w:firstLine="0"/>
              <w:jc w:val="left"/>
              <w:rPr>
                <w:color w:val="000000"/>
                <w:sz w:val="20"/>
                <w:szCs w:val="20"/>
                <w:lang w:bidi="ar-SA"/>
              </w:rPr>
            </w:pPr>
          </w:p>
        </w:tc>
      </w:tr>
      <w:tr w:rsidR="00C20097" w:rsidRPr="0096786A" w14:paraId="1D352D5A" w14:textId="77777777" w:rsidTr="00C80809">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7B8B1" w14:textId="77777777" w:rsidR="00C20097" w:rsidRPr="00C20097" w:rsidRDefault="00C20097" w:rsidP="00C80809">
            <w:pPr>
              <w:autoSpaceDE/>
              <w:autoSpaceDN/>
              <w:spacing w:line="240" w:lineRule="auto"/>
              <w:ind w:firstLine="0"/>
              <w:jc w:val="center"/>
              <w:rPr>
                <w:b/>
                <w:sz w:val="20"/>
              </w:rPr>
            </w:pPr>
            <w:r w:rsidRPr="00C20097">
              <w:rPr>
                <w:b/>
                <w:sz w:val="20"/>
              </w:rPr>
              <w:t>АО «</w:t>
            </w:r>
            <w:proofErr w:type="spellStart"/>
            <w:r w:rsidRPr="00C20097">
              <w:rPr>
                <w:b/>
                <w:sz w:val="20"/>
              </w:rPr>
              <w:t>Реммаш</w:t>
            </w:r>
            <w:proofErr w:type="spellEnd"/>
            <w:r w:rsidRPr="00C20097">
              <w:rPr>
                <w:b/>
                <w:sz w:val="20"/>
              </w:rPr>
              <w:t>»</w:t>
            </w:r>
          </w:p>
        </w:tc>
      </w:tr>
      <w:tr w:rsidR="00AF4BBA" w:rsidRPr="0096786A" w14:paraId="7C3A9EDD" w14:textId="77777777" w:rsidTr="00AF4BBA">
        <w:trPr>
          <w:trHeight w:val="20"/>
        </w:trPr>
        <w:tc>
          <w:tcPr>
            <w:tcW w:w="24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C19A160"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3</w:t>
            </w:r>
          </w:p>
        </w:tc>
        <w:tc>
          <w:tcPr>
            <w:tcW w:w="591" w:type="pct"/>
            <w:vMerge w:val="restart"/>
            <w:tcBorders>
              <w:top w:val="nil"/>
              <w:left w:val="single" w:sz="4" w:space="0" w:color="auto"/>
              <w:bottom w:val="double" w:sz="6" w:space="0" w:color="000000"/>
              <w:right w:val="single" w:sz="4" w:space="0" w:color="auto"/>
            </w:tcBorders>
            <w:shd w:val="clear" w:color="auto" w:fill="auto"/>
            <w:vAlign w:val="center"/>
            <w:hideMark/>
          </w:tcPr>
          <w:p w14:paraId="1E50A4E3" w14:textId="77777777" w:rsidR="00AF4BBA" w:rsidRPr="0096786A" w:rsidRDefault="00AF4BBA"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АО «</w:t>
            </w:r>
            <w:proofErr w:type="spellStart"/>
            <w:r w:rsidRPr="0096786A">
              <w:rPr>
                <w:color w:val="000000"/>
                <w:sz w:val="20"/>
                <w:szCs w:val="20"/>
                <w:lang w:bidi="ar-SA"/>
              </w:rPr>
              <w:t>Реммаш</w:t>
            </w:r>
            <w:proofErr w:type="spellEnd"/>
            <w:r w:rsidRPr="0096786A">
              <w:rPr>
                <w:color w:val="000000"/>
                <w:sz w:val="20"/>
                <w:szCs w:val="20"/>
                <w:lang w:bidi="ar-SA"/>
              </w:rPr>
              <w:t>», ул. Драгунова, д. 13</w:t>
            </w:r>
          </w:p>
        </w:tc>
        <w:tc>
          <w:tcPr>
            <w:tcW w:w="591" w:type="pct"/>
            <w:tcBorders>
              <w:top w:val="nil"/>
              <w:left w:val="nil"/>
              <w:bottom w:val="single" w:sz="4" w:space="0" w:color="auto"/>
              <w:right w:val="single" w:sz="4" w:space="0" w:color="auto"/>
            </w:tcBorders>
            <w:shd w:val="clear" w:color="auto" w:fill="auto"/>
            <w:vAlign w:val="center"/>
            <w:hideMark/>
          </w:tcPr>
          <w:p w14:paraId="16D2571C" w14:textId="77777777" w:rsidR="00AF4BBA" w:rsidRPr="0096786A" w:rsidRDefault="00AF4BBA"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44" w:type="pct"/>
            <w:tcBorders>
              <w:top w:val="nil"/>
              <w:left w:val="nil"/>
              <w:bottom w:val="single" w:sz="4" w:space="0" w:color="auto"/>
              <w:right w:val="single" w:sz="4" w:space="0" w:color="auto"/>
            </w:tcBorders>
            <w:shd w:val="clear" w:color="auto" w:fill="auto"/>
            <w:vAlign w:val="center"/>
            <w:hideMark/>
          </w:tcPr>
          <w:p w14:paraId="1E647AF5"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47" w:type="pct"/>
            <w:tcBorders>
              <w:top w:val="nil"/>
              <w:left w:val="nil"/>
              <w:bottom w:val="single" w:sz="4" w:space="0" w:color="auto"/>
              <w:right w:val="single" w:sz="4" w:space="0" w:color="auto"/>
            </w:tcBorders>
            <w:shd w:val="clear" w:color="auto" w:fill="auto"/>
            <w:vAlign w:val="center"/>
            <w:hideMark/>
          </w:tcPr>
          <w:p w14:paraId="0FCDBBCF"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62AAAD84"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2,273</w:t>
            </w:r>
          </w:p>
        </w:tc>
        <w:tc>
          <w:tcPr>
            <w:tcW w:w="247" w:type="pct"/>
            <w:tcBorders>
              <w:top w:val="nil"/>
              <w:left w:val="nil"/>
              <w:bottom w:val="single" w:sz="4" w:space="0" w:color="auto"/>
              <w:right w:val="single" w:sz="4" w:space="0" w:color="auto"/>
            </w:tcBorders>
            <w:shd w:val="clear" w:color="auto" w:fill="auto"/>
            <w:vAlign w:val="center"/>
            <w:hideMark/>
          </w:tcPr>
          <w:p w14:paraId="48CF9F6F"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6024302D"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5919CB" w14:textId="77777777" w:rsidR="00AF4BBA" w:rsidRPr="00C80809" w:rsidRDefault="00AF4BBA" w:rsidP="00C20097">
            <w:pPr>
              <w:autoSpaceDE/>
              <w:autoSpaceDN/>
              <w:spacing w:line="240" w:lineRule="auto"/>
              <w:ind w:firstLine="0"/>
              <w:jc w:val="center"/>
              <w:rPr>
                <w:sz w:val="20"/>
                <w:szCs w:val="20"/>
                <w:lang w:bidi="ar-SA"/>
              </w:rPr>
            </w:pPr>
            <w:r w:rsidRPr="00C80809">
              <w:rPr>
                <w:sz w:val="20"/>
                <w:szCs w:val="20"/>
                <w:lang w:bidi="ar-SA"/>
              </w:rPr>
              <w:t>0,000</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1D17EED7" w14:textId="437DF20A" w:rsidR="00AF4BBA" w:rsidRPr="0096786A" w:rsidRDefault="00AF4BBA" w:rsidP="00C20097">
            <w:pPr>
              <w:autoSpaceDE/>
              <w:autoSpaceDN/>
              <w:spacing w:line="240" w:lineRule="auto"/>
              <w:ind w:firstLine="0"/>
              <w:jc w:val="center"/>
              <w:rPr>
                <w:color w:val="000000"/>
                <w:sz w:val="20"/>
                <w:szCs w:val="20"/>
                <w:lang w:bidi="ar-SA"/>
              </w:rPr>
            </w:pPr>
            <w:r w:rsidRPr="00C80809">
              <w:rPr>
                <w:sz w:val="20"/>
                <w:szCs w:val="20"/>
                <w:lang w:bidi="ar-SA"/>
              </w:rPr>
              <w:t>0,000</w:t>
            </w:r>
          </w:p>
        </w:tc>
        <w:tc>
          <w:tcPr>
            <w:tcW w:w="1405" w:type="pct"/>
            <w:gridSpan w:val="5"/>
            <w:vMerge w:val="restart"/>
            <w:tcBorders>
              <w:top w:val="single" w:sz="4" w:space="0" w:color="auto"/>
              <w:left w:val="single" w:sz="4" w:space="0" w:color="auto"/>
              <w:right w:val="single" w:sz="4" w:space="0" w:color="auto"/>
            </w:tcBorders>
            <w:shd w:val="clear" w:color="auto" w:fill="auto"/>
            <w:vAlign w:val="center"/>
          </w:tcPr>
          <w:p w14:paraId="603F6CB7" w14:textId="53216F57" w:rsidR="00AF4BBA" w:rsidRPr="0096786A" w:rsidRDefault="00AF4BBA" w:rsidP="00C80809">
            <w:pPr>
              <w:autoSpaceDE/>
              <w:autoSpaceDN/>
              <w:spacing w:line="240" w:lineRule="auto"/>
              <w:ind w:firstLine="0"/>
              <w:jc w:val="center"/>
              <w:rPr>
                <w:color w:val="000000"/>
                <w:sz w:val="20"/>
                <w:szCs w:val="20"/>
                <w:lang w:bidi="ar-SA"/>
              </w:rPr>
            </w:pPr>
            <w:r>
              <w:rPr>
                <w:color w:val="000000"/>
                <w:sz w:val="20"/>
                <w:szCs w:val="20"/>
                <w:lang w:bidi="ar-SA"/>
              </w:rPr>
              <w:t>Отключение внешних потребителей в сентябре  2025 года</w:t>
            </w:r>
          </w:p>
        </w:tc>
      </w:tr>
      <w:tr w:rsidR="00AF4BBA" w:rsidRPr="0096786A" w14:paraId="5E74975A" w14:textId="77777777" w:rsidTr="00AF4BBA">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6FED842F" w14:textId="77777777" w:rsidR="00AF4BBA" w:rsidRPr="0096786A" w:rsidRDefault="00AF4BBA" w:rsidP="00C80809">
            <w:pPr>
              <w:autoSpaceDE/>
              <w:autoSpaceDN/>
              <w:spacing w:line="240" w:lineRule="auto"/>
              <w:ind w:firstLine="0"/>
              <w:jc w:val="left"/>
              <w:rPr>
                <w:color w:val="000000"/>
                <w:sz w:val="20"/>
                <w:szCs w:val="20"/>
                <w:lang w:bidi="ar-SA"/>
              </w:rPr>
            </w:pPr>
          </w:p>
        </w:tc>
        <w:tc>
          <w:tcPr>
            <w:tcW w:w="591" w:type="pct"/>
            <w:vMerge/>
            <w:tcBorders>
              <w:top w:val="nil"/>
              <w:left w:val="single" w:sz="4" w:space="0" w:color="auto"/>
              <w:bottom w:val="double" w:sz="6" w:space="0" w:color="000000"/>
              <w:right w:val="single" w:sz="4" w:space="0" w:color="auto"/>
            </w:tcBorders>
            <w:shd w:val="clear" w:color="auto" w:fill="auto"/>
            <w:vAlign w:val="center"/>
            <w:hideMark/>
          </w:tcPr>
          <w:p w14:paraId="05F501AE" w14:textId="77777777" w:rsidR="00AF4BBA" w:rsidRPr="0096786A" w:rsidRDefault="00AF4BBA" w:rsidP="00C80809">
            <w:pPr>
              <w:autoSpaceDE/>
              <w:autoSpaceDN/>
              <w:spacing w:line="240" w:lineRule="auto"/>
              <w:ind w:firstLine="0"/>
              <w:jc w:val="left"/>
              <w:rPr>
                <w:color w:val="000000"/>
                <w:sz w:val="20"/>
                <w:szCs w:val="20"/>
                <w:lang w:bidi="ar-SA"/>
              </w:rPr>
            </w:pPr>
          </w:p>
        </w:tc>
        <w:tc>
          <w:tcPr>
            <w:tcW w:w="591" w:type="pct"/>
            <w:tcBorders>
              <w:top w:val="nil"/>
              <w:left w:val="nil"/>
              <w:bottom w:val="single" w:sz="4" w:space="0" w:color="auto"/>
              <w:right w:val="single" w:sz="4" w:space="0" w:color="auto"/>
            </w:tcBorders>
            <w:shd w:val="clear" w:color="auto" w:fill="auto"/>
            <w:vAlign w:val="center"/>
            <w:hideMark/>
          </w:tcPr>
          <w:p w14:paraId="234E1467" w14:textId="77777777" w:rsidR="00AF4BBA" w:rsidRPr="0096786A" w:rsidRDefault="00AF4BBA"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44" w:type="pct"/>
            <w:tcBorders>
              <w:top w:val="nil"/>
              <w:left w:val="nil"/>
              <w:bottom w:val="single" w:sz="4" w:space="0" w:color="auto"/>
              <w:right w:val="single" w:sz="4" w:space="0" w:color="auto"/>
            </w:tcBorders>
            <w:shd w:val="clear" w:color="auto" w:fill="auto"/>
            <w:vAlign w:val="center"/>
            <w:hideMark/>
          </w:tcPr>
          <w:p w14:paraId="057182FF"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47" w:type="pct"/>
            <w:tcBorders>
              <w:top w:val="nil"/>
              <w:left w:val="nil"/>
              <w:bottom w:val="single" w:sz="4" w:space="0" w:color="auto"/>
              <w:right w:val="single" w:sz="4" w:space="0" w:color="auto"/>
            </w:tcBorders>
            <w:shd w:val="clear" w:color="auto" w:fill="auto"/>
            <w:vAlign w:val="center"/>
            <w:hideMark/>
          </w:tcPr>
          <w:p w14:paraId="6EBB205D"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1BD584AD"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47" w:type="pct"/>
            <w:tcBorders>
              <w:top w:val="nil"/>
              <w:left w:val="nil"/>
              <w:bottom w:val="single" w:sz="4" w:space="0" w:color="auto"/>
              <w:right w:val="single" w:sz="4" w:space="0" w:color="auto"/>
            </w:tcBorders>
            <w:shd w:val="clear" w:color="auto" w:fill="auto"/>
            <w:vAlign w:val="center"/>
            <w:hideMark/>
          </w:tcPr>
          <w:p w14:paraId="694FA21C"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2F0AEE08" w14:textId="77777777" w:rsidR="00AF4BBA" w:rsidRPr="0096786A" w:rsidRDefault="00AF4BBA"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50" w:type="pct"/>
            <w:tcBorders>
              <w:top w:val="nil"/>
              <w:left w:val="nil"/>
              <w:bottom w:val="single" w:sz="4" w:space="0" w:color="auto"/>
              <w:right w:val="single" w:sz="4" w:space="0" w:color="auto"/>
            </w:tcBorders>
            <w:shd w:val="clear" w:color="auto" w:fill="auto"/>
            <w:vAlign w:val="center"/>
            <w:hideMark/>
          </w:tcPr>
          <w:p w14:paraId="515A64EC" w14:textId="77777777" w:rsidR="00AF4BBA" w:rsidRPr="00C20097" w:rsidRDefault="00AF4BBA" w:rsidP="00C20097">
            <w:pPr>
              <w:autoSpaceDE/>
              <w:autoSpaceDN/>
              <w:spacing w:line="240" w:lineRule="auto"/>
              <w:ind w:firstLine="0"/>
              <w:jc w:val="center"/>
              <w:rPr>
                <w:sz w:val="20"/>
              </w:rPr>
            </w:pPr>
            <w:r w:rsidRPr="00C80809">
              <w:rPr>
                <w:sz w:val="20"/>
                <w:szCs w:val="20"/>
                <w:lang w:bidi="ar-SA"/>
              </w:rPr>
              <w:t>0,000</w:t>
            </w:r>
          </w:p>
        </w:tc>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3B940717" w14:textId="51BB3EE7" w:rsidR="00AF4BBA" w:rsidRPr="0096786A" w:rsidRDefault="00AF4BBA" w:rsidP="00C20097">
            <w:pPr>
              <w:autoSpaceDE/>
              <w:autoSpaceDN/>
              <w:spacing w:line="240" w:lineRule="auto"/>
              <w:ind w:firstLine="0"/>
              <w:jc w:val="center"/>
              <w:rPr>
                <w:color w:val="000000"/>
                <w:sz w:val="20"/>
                <w:szCs w:val="20"/>
                <w:lang w:bidi="ar-SA"/>
              </w:rPr>
            </w:pPr>
            <w:r w:rsidRPr="00C80809">
              <w:rPr>
                <w:sz w:val="20"/>
                <w:szCs w:val="20"/>
                <w:lang w:bidi="ar-SA"/>
              </w:rPr>
              <w:t>0,000</w:t>
            </w:r>
          </w:p>
        </w:tc>
        <w:tc>
          <w:tcPr>
            <w:tcW w:w="1405" w:type="pct"/>
            <w:gridSpan w:val="5"/>
            <w:vMerge/>
            <w:tcBorders>
              <w:left w:val="single" w:sz="4" w:space="0" w:color="auto"/>
              <w:right w:val="single" w:sz="4" w:space="0" w:color="auto"/>
            </w:tcBorders>
            <w:shd w:val="clear" w:color="auto" w:fill="auto"/>
            <w:vAlign w:val="center"/>
          </w:tcPr>
          <w:p w14:paraId="13DE9E89" w14:textId="52487FA3" w:rsidR="00AF4BBA" w:rsidRPr="0096786A" w:rsidRDefault="00AF4BBA" w:rsidP="00C80809">
            <w:pPr>
              <w:autoSpaceDE/>
              <w:autoSpaceDN/>
              <w:spacing w:line="240" w:lineRule="auto"/>
              <w:ind w:firstLine="0"/>
              <w:jc w:val="left"/>
              <w:rPr>
                <w:color w:val="000000"/>
                <w:sz w:val="20"/>
                <w:szCs w:val="20"/>
                <w:lang w:bidi="ar-SA"/>
              </w:rPr>
            </w:pPr>
          </w:p>
        </w:tc>
      </w:tr>
      <w:tr w:rsidR="00AF4BBA" w:rsidRPr="0096786A" w14:paraId="1D43F3B7" w14:textId="77777777" w:rsidTr="00AF4BBA">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39DF50A1" w14:textId="77777777" w:rsidR="00AF4BBA" w:rsidRPr="0096786A" w:rsidRDefault="00AF4BBA" w:rsidP="00C80809">
            <w:pPr>
              <w:autoSpaceDE/>
              <w:autoSpaceDN/>
              <w:spacing w:line="240" w:lineRule="auto"/>
              <w:ind w:firstLine="0"/>
              <w:jc w:val="left"/>
              <w:rPr>
                <w:color w:val="000000"/>
                <w:sz w:val="20"/>
                <w:szCs w:val="20"/>
                <w:lang w:bidi="ar-SA"/>
              </w:rPr>
            </w:pPr>
          </w:p>
        </w:tc>
        <w:tc>
          <w:tcPr>
            <w:tcW w:w="591" w:type="pct"/>
            <w:vMerge/>
            <w:tcBorders>
              <w:top w:val="nil"/>
              <w:left w:val="single" w:sz="4" w:space="0" w:color="auto"/>
              <w:bottom w:val="double" w:sz="6" w:space="0" w:color="000000"/>
              <w:right w:val="single" w:sz="4" w:space="0" w:color="auto"/>
            </w:tcBorders>
            <w:shd w:val="clear" w:color="auto" w:fill="auto"/>
            <w:vAlign w:val="center"/>
            <w:hideMark/>
          </w:tcPr>
          <w:p w14:paraId="472510C5" w14:textId="77777777" w:rsidR="00AF4BBA" w:rsidRPr="0096786A" w:rsidRDefault="00AF4BBA" w:rsidP="00C80809">
            <w:pPr>
              <w:autoSpaceDE/>
              <w:autoSpaceDN/>
              <w:spacing w:line="240" w:lineRule="auto"/>
              <w:ind w:firstLine="0"/>
              <w:jc w:val="left"/>
              <w:rPr>
                <w:color w:val="000000"/>
                <w:sz w:val="20"/>
                <w:szCs w:val="20"/>
                <w:lang w:bidi="ar-SA"/>
              </w:rPr>
            </w:pPr>
          </w:p>
        </w:tc>
        <w:tc>
          <w:tcPr>
            <w:tcW w:w="591" w:type="pct"/>
            <w:tcBorders>
              <w:top w:val="nil"/>
              <w:left w:val="nil"/>
              <w:bottom w:val="double" w:sz="6" w:space="0" w:color="auto"/>
              <w:right w:val="single" w:sz="4" w:space="0" w:color="auto"/>
            </w:tcBorders>
            <w:shd w:val="clear" w:color="auto" w:fill="auto"/>
            <w:vAlign w:val="center"/>
            <w:hideMark/>
          </w:tcPr>
          <w:p w14:paraId="74013F10" w14:textId="77777777" w:rsidR="00AF4BBA" w:rsidRPr="0096786A" w:rsidRDefault="00AF4BBA"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44" w:type="pct"/>
            <w:tcBorders>
              <w:top w:val="nil"/>
              <w:left w:val="nil"/>
              <w:bottom w:val="double" w:sz="6" w:space="0" w:color="auto"/>
              <w:right w:val="single" w:sz="4" w:space="0" w:color="auto"/>
            </w:tcBorders>
            <w:shd w:val="clear" w:color="auto" w:fill="auto"/>
            <w:vAlign w:val="center"/>
            <w:hideMark/>
          </w:tcPr>
          <w:p w14:paraId="6EDD3F6C" w14:textId="77777777" w:rsidR="00AF4BBA" w:rsidRPr="0096786A" w:rsidRDefault="00AF4BB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тыс. Гкал</w:t>
            </w:r>
          </w:p>
        </w:tc>
        <w:tc>
          <w:tcPr>
            <w:tcW w:w="247" w:type="pct"/>
            <w:tcBorders>
              <w:top w:val="nil"/>
              <w:left w:val="nil"/>
              <w:bottom w:val="double" w:sz="6" w:space="0" w:color="auto"/>
              <w:right w:val="single" w:sz="4" w:space="0" w:color="auto"/>
            </w:tcBorders>
            <w:shd w:val="clear" w:color="auto" w:fill="auto"/>
            <w:vAlign w:val="center"/>
            <w:hideMark/>
          </w:tcPr>
          <w:p w14:paraId="38D700C1" w14:textId="77777777" w:rsidR="00AF4BBA" w:rsidRPr="0096786A" w:rsidRDefault="00AF4BB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86" w:type="pct"/>
            <w:tcBorders>
              <w:top w:val="nil"/>
              <w:left w:val="nil"/>
              <w:bottom w:val="double" w:sz="6" w:space="0" w:color="auto"/>
              <w:right w:val="single" w:sz="4" w:space="0" w:color="auto"/>
            </w:tcBorders>
            <w:shd w:val="clear" w:color="auto" w:fill="auto"/>
            <w:vAlign w:val="center"/>
            <w:hideMark/>
          </w:tcPr>
          <w:p w14:paraId="2B44C2F5" w14:textId="77777777" w:rsidR="00AF4BBA" w:rsidRPr="0096786A" w:rsidRDefault="00AF4BB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2,273</w:t>
            </w:r>
          </w:p>
        </w:tc>
        <w:tc>
          <w:tcPr>
            <w:tcW w:w="247" w:type="pct"/>
            <w:tcBorders>
              <w:top w:val="nil"/>
              <w:left w:val="nil"/>
              <w:bottom w:val="double" w:sz="6" w:space="0" w:color="auto"/>
              <w:right w:val="single" w:sz="4" w:space="0" w:color="auto"/>
            </w:tcBorders>
            <w:shd w:val="clear" w:color="auto" w:fill="auto"/>
            <w:vAlign w:val="center"/>
            <w:hideMark/>
          </w:tcPr>
          <w:p w14:paraId="07F7F87D" w14:textId="77777777" w:rsidR="00AF4BBA" w:rsidRPr="0096786A" w:rsidRDefault="00AF4BB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86" w:type="pct"/>
            <w:tcBorders>
              <w:top w:val="nil"/>
              <w:left w:val="nil"/>
              <w:bottom w:val="double" w:sz="6" w:space="0" w:color="auto"/>
              <w:right w:val="single" w:sz="4" w:space="0" w:color="auto"/>
            </w:tcBorders>
            <w:shd w:val="clear" w:color="auto" w:fill="auto"/>
            <w:vAlign w:val="center"/>
            <w:hideMark/>
          </w:tcPr>
          <w:p w14:paraId="4F0491D3" w14:textId="77777777" w:rsidR="00AF4BBA" w:rsidRPr="0096786A" w:rsidRDefault="00AF4BBA"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350" w:type="pct"/>
            <w:tcBorders>
              <w:top w:val="nil"/>
              <w:left w:val="nil"/>
              <w:bottom w:val="double" w:sz="6" w:space="0" w:color="auto"/>
              <w:right w:val="single" w:sz="4" w:space="0" w:color="auto"/>
            </w:tcBorders>
            <w:shd w:val="clear" w:color="auto" w:fill="auto"/>
            <w:vAlign w:val="center"/>
            <w:hideMark/>
          </w:tcPr>
          <w:p w14:paraId="7D5B3140" w14:textId="77777777" w:rsidR="00AF4BBA" w:rsidRPr="00C20097" w:rsidRDefault="00AF4BBA" w:rsidP="00C20097">
            <w:pPr>
              <w:autoSpaceDE/>
              <w:autoSpaceDN/>
              <w:spacing w:line="240" w:lineRule="auto"/>
              <w:ind w:firstLine="0"/>
              <w:jc w:val="center"/>
              <w:rPr>
                <w:sz w:val="20"/>
              </w:rPr>
            </w:pPr>
            <w:r w:rsidRPr="00C80809">
              <w:rPr>
                <w:sz w:val="20"/>
                <w:szCs w:val="20"/>
                <w:lang w:bidi="ar-SA"/>
              </w:rPr>
              <w:t>0,000</w:t>
            </w:r>
          </w:p>
        </w:tc>
        <w:tc>
          <w:tcPr>
            <w:tcW w:w="312" w:type="pct"/>
            <w:tcBorders>
              <w:top w:val="single" w:sz="4" w:space="0" w:color="auto"/>
              <w:left w:val="single" w:sz="4" w:space="0" w:color="auto"/>
              <w:bottom w:val="double" w:sz="6" w:space="0" w:color="auto"/>
              <w:right w:val="single" w:sz="4" w:space="0" w:color="auto"/>
            </w:tcBorders>
            <w:shd w:val="clear" w:color="auto" w:fill="auto"/>
            <w:vAlign w:val="center"/>
          </w:tcPr>
          <w:p w14:paraId="71927DFB" w14:textId="1768F285" w:rsidR="00AF4BBA" w:rsidRPr="0096786A" w:rsidRDefault="00AF4BBA" w:rsidP="00C20097">
            <w:pPr>
              <w:autoSpaceDE/>
              <w:autoSpaceDN/>
              <w:spacing w:line="240" w:lineRule="auto"/>
              <w:ind w:firstLine="0"/>
              <w:jc w:val="center"/>
              <w:rPr>
                <w:color w:val="000000"/>
                <w:sz w:val="20"/>
                <w:szCs w:val="20"/>
                <w:lang w:bidi="ar-SA"/>
              </w:rPr>
            </w:pPr>
            <w:r w:rsidRPr="00C80809">
              <w:rPr>
                <w:sz w:val="20"/>
                <w:szCs w:val="20"/>
                <w:lang w:bidi="ar-SA"/>
              </w:rPr>
              <w:t>0,000</w:t>
            </w:r>
          </w:p>
        </w:tc>
        <w:tc>
          <w:tcPr>
            <w:tcW w:w="1405" w:type="pct"/>
            <w:gridSpan w:val="5"/>
            <w:vMerge/>
            <w:tcBorders>
              <w:left w:val="single" w:sz="4" w:space="0" w:color="auto"/>
              <w:bottom w:val="double" w:sz="6" w:space="0" w:color="auto"/>
              <w:right w:val="single" w:sz="4" w:space="0" w:color="auto"/>
            </w:tcBorders>
            <w:shd w:val="clear" w:color="auto" w:fill="auto"/>
            <w:vAlign w:val="center"/>
          </w:tcPr>
          <w:p w14:paraId="2E7D7024" w14:textId="17E80418" w:rsidR="00AF4BBA" w:rsidRPr="0096786A" w:rsidRDefault="00AF4BBA" w:rsidP="00C80809">
            <w:pPr>
              <w:autoSpaceDE/>
              <w:autoSpaceDN/>
              <w:spacing w:line="240" w:lineRule="auto"/>
              <w:ind w:firstLine="0"/>
              <w:jc w:val="left"/>
              <w:rPr>
                <w:color w:val="000000"/>
                <w:sz w:val="20"/>
                <w:szCs w:val="20"/>
                <w:lang w:bidi="ar-SA"/>
              </w:rPr>
            </w:pPr>
          </w:p>
        </w:tc>
      </w:tr>
      <w:tr w:rsidR="00C20097" w:rsidRPr="0096786A" w14:paraId="617E1B63" w14:textId="77777777" w:rsidTr="00C80809">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976C4"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ООО «</w:t>
            </w:r>
            <w:proofErr w:type="spellStart"/>
            <w:r w:rsidRPr="0096786A">
              <w:rPr>
                <w:b/>
                <w:bCs/>
                <w:color w:val="000000"/>
                <w:sz w:val="20"/>
                <w:szCs w:val="20"/>
                <w:lang w:bidi="ar-SA"/>
              </w:rPr>
              <w:t>КомЭнерго</w:t>
            </w:r>
            <w:proofErr w:type="spellEnd"/>
            <w:r w:rsidRPr="0096786A">
              <w:rPr>
                <w:b/>
                <w:bCs/>
                <w:color w:val="000000"/>
                <w:sz w:val="20"/>
                <w:szCs w:val="20"/>
                <w:lang w:bidi="ar-SA"/>
              </w:rPr>
              <w:t>»</w:t>
            </w:r>
          </w:p>
        </w:tc>
      </w:tr>
      <w:tr w:rsidR="00C20097" w:rsidRPr="0096786A" w14:paraId="14C94D91" w14:textId="77777777" w:rsidTr="00EB0C49">
        <w:trPr>
          <w:trHeight w:val="2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ED8B2B"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4</w:t>
            </w:r>
          </w:p>
        </w:tc>
        <w:tc>
          <w:tcPr>
            <w:tcW w:w="591" w:type="pct"/>
            <w:vMerge w:val="restart"/>
            <w:tcBorders>
              <w:top w:val="nil"/>
              <w:left w:val="single" w:sz="4" w:space="0" w:color="auto"/>
              <w:bottom w:val="single" w:sz="4" w:space="0" w:color="auto"/>
              <w:right w:val="single" w:sz="4" w:space="0" w:color="auto"/>
            </w:tcBorders>
            <w:shd w:val="clear" w:color="auto" w:fill="auto"/>
            <w:vAlign w:val="center"/>
            <w:hideMark/>
          </w:tcPr>
          <w:p w14:paraId="5D00C12B"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№3 «</w:t>
            </w:r>
            <w:proofErr w:type="spellStart"/>
            <w:r w:rsidRPr="0096786A">
              <w:rPr>
                <w:color w:val="000000"/>
                <w:sz w:val="20"/>
                <w:szCs w:val="20"/>
                <w:lang w:bidi="ar-SA"/>
              </w:rPr>
              <w:t>Глазовская</w:t>
            </w:r>
            <w:proofErr w:type="spellEnd"/>
            <w:r w:rsidRPr="0096786A">
              <w:rPr>
                <w:color w:val="000000"/>
                <w:sz w:val="20"/>
                <w:szCs w:val="20"/>
                <w:lang w:bidi="ar-SA"/>
              </w:rPr>
              <w:t>» ООО «</w:t>
            </w:r>
            <w:proofErr w:type="spellStart"/>
            <w:r w:rsidRPr="0096786A">
              <w:rPr>
                <w:color w:val="000000"/>
                <w:sz w:val="20"/>
                <w:szCs w:val="20"/>
                <w:lang w:bidi="ar-SA"/>
              </w:rPr>
              <w:t>КомЭнерго</w:t>
            </w:r>
            <w:proofErr w:type="spellEnd"/>
            <w:r w:rsidRPr="0096786A">
              <w:rPr>
                <w:color w:val="000000"/>
                <w:sz w:val="20"/>
                <w:szCs w:val="20"/>
                <w:lang w:bidi="ar-SA"/>
              </w:rPr>
              <w:t>», ул. Удмуртская, д. 63</w:t>
            </w:r>
          </w:p>
        </w:tc>
        <w:tc>
          <w:tcPr>
            <w:tcW w:w="591" w:type="pct"/>
            <w:tcBorders>
              <w:top w:val="nil"/>
              <w:left w:val="nil"/>
              <w:bottom w:val="single" w:sz="4" w:space="0" w:color="auto"/>
              <w:right w:val="single" w:sz="4" w:space="0" w:color="auto"/>
            </w:tcBorders>
            <w:shd w:val="clear" w:color="auto" w:fill="auto"/>
            <w:vAlign w:val="center"/>
            <w:hideMark/>
          </w:tcPr>
          <w:p w14:paraId="00FF7294"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44" w:type="pct"/>
            <w:tcBorders>
              <w:top w:val="nil"/>
              <w:left w:val="nil"/>
              <w:bottom w:val="single" w:sz="4" w:space="0" w:color="auto"/>
              <w:right w:val="single" w:sz="4" w:space="0" w:color="auto"/>
            </w:tcBorders>
            <w:shd w:val="clear" w:color="auto" w:fill="auto"/>
            <w:vAlign w:val="center"/>
            <w:hideMark/>
          </w:tcPr>
          <w:p w14:paraId="62DB571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47" w:type="pct"/>
            <w:tcBorders>
              <w:top w:val="nil"/>
              <w:left w:val="nil"/>
              <w:bottom w:val="single" w:sz="4" w:space="0" w:color="auto"/>
              <w:right w:val="single" w:sz="4" w:space="0" w:color="auto"/>
            </w:tcBorders>
            <w:shd w:val="clear" w:color="auto" w:fill="auto"/>
            <w:vAlign w:val="center"/>
            <w:hideMark/>
          </w:tcPr>
          <w:p w14:paraId="13A886C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4346CCBE"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0,522</w:t>
            </w:r>
          </w:p>
        </w:tc>
        <w:tc>
          <w:tcPr>
            <w:tcW w:w="247" w:type="pct"/>
            <w:tcBorders>
              <w:top w:val="nil"/>
              <w:left w:val="nil"/>
              <w:bottom w:val="single" w:sz="4" w:space="0" w:color="auto"/>
              <w:right w:val="single" w:sz="4" w:space="0" w:color="auto"/>
            </w:tcBorders>
            <w:shd w:val="clear" w:color="auto" w:fill="auto"/>
            <w:vAlign w:val="center"/>
            <w:hideMark/>
          </w:tcPr>
          <w:p w14:paraId="0E297011"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66BCE3E3"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2,161</w:t>
            </w:r>
          </w:p>
        </w:tc>
        <w:tc>
          <w:tcPr>
            <w:tcW w:w="350" w:type="pct"/>
            <w:tcBorders>
              <w:top w:val="nil"/>
              <w:left w:val="nil"/>
              <w:bottom w:val="single" w:sz="4" w:space="0" w:color="auto"/>
              <w:right w:val="single" w:sz="4" w:space="0" w:color="auto"/>
            </w:tcBorders>
            <w:shd w:val="clear" w:color="auto" w:fill="auto"/>
            <w:vAlign w:val="center"/>
            <w:hideMark/>
          </w:tcPr>
          <w:p w14:paraId="777F5FA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12" w:type="pct"/>
            <w:tcBorders>
              <w:top w:val="nil"/>
              <w:left w:val="nil"/>
              <w:bottom w:val="single" w:sz="4" w:space="0" w:color="auto"/>
              <w:right w:val="single" w:sz="4" w:space="0" w:color="auto"/>
            </w:tcBorders>
            <w:shd w:val="clear" w:color="auto" w:fill="auto"/>
            <w:vAlign w:val="center"/>
            <w:hideMark/>
          </w:tcPr>
          <w:p w14:paraId="6C851129"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0,522</w:t>
            </w:r>
          </w:p>
        </w:tc>
        <w:tc>
          <w:tcPr>
            <w:tcW w:w="312" w:type="pct"/>
            <w:tcBorders>
              <w:top w:val="nil"/>
              <w:left w:val="nil"/>
              <w:bottom w:val="single" w:sz="4" w:space="0" w:color="auto"/>
              <w:right w:val="single" w:sz="4" w:space="0" w:color="auto"/>
            </w:tcBorders>
            <w:shd w:val="clear" w:color="auto" w:fill="auto"/>
            <w:vAlign w:val="center"/>
            <w:hideMark/>
          </w:tcPr>
          <w:p w14:paraId="47F03207"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0,246</w:t>
            </w:r>
          </w:p>
        </w:tc>
        <w:tc>
          <w:tcPr>
            <w:tcW w:w="304" w:type="pct"/>
            <w:tcBorders>
              <w:top w:val="nil"/>
              <w:left w:val="nil"/>
              <w:bottom w:val="single" w:sz="4" w:space="0" w:color="auto"/>
              <w:right w:val="single" w:sz="4" w:space="0" w:color="auto"/>
            </w:tcBorders>
            <w:shd w:val="clear" w:color="auto" w:fill="auto"/>
            <w:vAlign w:val="center"/>
            <w:hideMark/>
          </w:tcPr>
          <w:p w14:paraId="64BC122E"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77" w:type="pct"/>
            <w:tcBorders>
              <w:top w:val="nil"/>
              <w:left w:val="nil"/>
              <w:bottom w:val="single" w:sz="4" w:space="0" w:color="auto"/>
              <w:right w:val="single" w:sz="4" w:space="0" w:color="auto"/>
            </w:tcBorders>
            <w:shd w:val="clear" w:color="auto" w:fill="auto"/>
            <w:vAlign w:val="center"/>
            <w:hideMark/>
          </w:tcPr>
          <w:p w14:paraId="1E124E2C"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11,342</w:t>
            </w:r>
          </w:p>
        </w:tc>
        <w:tc>
          <w:tcPr>
            <w:tcW w:w="277" w:type="pct"/>
            <w:tcBorders>
              <w:top w:val="nil"/>
              <w:left w:val="nil"/>
              <w:bottom w:val="single" w:sz="4" w:space="0" w:color="auto"/>
              <w:right w:val="single" w:sz="4" w:space="0" w:color="auto"/>
            </w:tcBorders>
            <w:shd w:val="clear" w:color="auto" w:fill="auto"/>
            <w:vAlign w:val="center"/>
            <w:hideMark/>
          </w:tcPr>
          <w:p w14:paraId="3F4DB132"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35" w:type="pct"/>
            <w:tcBorders>
              <w:top w:val="nil"/>
              <w:left w:val="nil"/>
              <w:bottom w:val="single" w:sz="4" w:space="0" w:color="auto"/>
              <w:right w:val="single" w:sz="4" w:space="0" w:color="auto"/>
            </w:tcBorders>
            <w:shd w:val="clear" w:color="auto" w:fill="auto"/>
            <w:vAlign w:val="center"/>
            <w:hideMark/>
          </w:tcPr>
          <w:p w14:paraId="2293A262"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r>
      <w:tr w:rsidR="00C20097" w:rsidRPr="0096786A" w14:paraId="2CDF9442" w14:textId="77777777" w:rsidTr="00EB0C49">
        <w:trPr>
          <w:trHeight w:val="20"/>
        </w:trPr>
        <w:tc>
          <w:tcPr>
            <w:tcW w:w="241" w:type="pct"/>
            <w:vMerge/>
            <w:tcBorders>
              <w:top w:val="nil"/>
              <w:left w:val="single" w:sz="4" w:space="0" w:color="auto"/>
              <w:bottom w:val="single" w:sz="4" w:space="0" w:color="auto"/>
              <w:right w:val="single" w:sz="4" w:space="0" w:color="auto"/>
            </w:tcBorders>
            <w:shd w:val="clear" w:color="auto" w:fill="auto"/>
            <w:vAlign w:val="center"/>
            <w:hideMark/>
          </w:tcPr>
          <w:p w14:paraId="09B15D7D" w14:textId="77777777" w:rsidR="00C20097" w:rsidRPr="0096786A" w:rsidRDefault="00C20097" w:rsidP="00C80809">
            <w:pPr>
              <w:autoSpaceDE/>
              <w:autoSpaceDN/>
              <w:spacing w:line="240" w:lineRule="auto"/>
              <w:ind w:firstLine="0"/>
              <w:jc w:val="left"/>
              <w:rPr>
                <w:color w:val="000000"/>
                <w:sz w:val="20"/>
                <w:szCs w:val="20"/>
                <w:lang w:bidi="ar-SA"/>
              </w:rPr>
            </w:pPr>
          </w:p>
        </w:tc>
        <w:tc>
          <w:tcPr>
            <w:tcW w:w="591" w:type="pct"/>
            <w:vMerge/>
            <w:tcBorders>
              <w:top w:val="nil"/>
              <w:left w:val="single" w:sz="4" w:space="0" w:color="auto"/>
              <w:bottom w:val="single" w:sz="4" w:space="0" w:color="auto"/>
              <w:right w:val="single" w:sz="4" w:space="0" w:color="auto"/>
            </w:tcBorders>
            <w:shd w:val="clear" w:color="auto" w:fill="auto"/>
            <w:vAlign w:val="center"/>
            <w:hideMark/>
          </w:tcPr>
          <w:p w14:paraId="745C4585" w14:textId="77777777" w:rsidR="00C20097" w:rsidRPr="0096786A" w:rsidRDefault="00C20097" w:rsidP="00C80809">
            <w:pPr>
              <w:autoSpaceDE/>
              <w:autoSpaceDN/>
              <w:spacing w:line="240" w:lineRule="auto"/>
              <w:ind w:firstLine="0"/>
              <w:jc w:val="left"/>
              <w:rPr>
                <w:color w:val="000000"/>
                <w:sz w:val="20"/>
                <w:szCs w:val="20"/>
                <w:lang w:bidi="ar-SA"/>
              </w:rPr>
            </w:pPr>
          </w:p>
        </w:tc>
        <w:tc>
          <w:tcPr>
            <w:tcW w:w="591" w:type="pct"/>
            <w:tcBorders>
              <w:top w:val="nil"/>
              <w:left w:val="nil"/>
              <w:bottom w:val="single" w:sz="4" w:space="0" w:color="auto"/>
              <w:right w:val="single" w:sz="4" w:space="0" w:color="auto"/>
            </w:tcBorders>
            <w:shd w:val="clear" w:color="auto" w:fill="auto"/>
            <w:vAlign w:val="center"/>
            <w:hideMark/>
          </w:tcPr>
          <w:p w14:paraId="12E3F99A" w14:textId="77777777" w:rsidR="00C20097" w:rsidRPr="0096786A" w:rsidRDefault="00C20097"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44" w:type="pct"/>
            <w:tcBorders>
              <w:top w:val="nil"/>
              <w:left w:val="nil"/>
              <w:bottom w:val="single" w:sz="4" w:space="0" w:color="auto"/>
              <w:right w:val="single" w:sz="4" w:space="0" w:color="auto"/>
            </w:tcBorders>
            <w:shd w:val="clear" w:color="auto" w:fill="auto"/>
            <w:vAlign w:val="center"/>
            <w:hideMark/>
          </w:tcPr>
          <w:p w14:paraId="4EEB4D3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47" w:type="pct"/>
            <w:tcBorders>
              <w:top w:val="nil"/>
              <w:left w:val="nil"/>
              <w:bottom w:val="single" w:sz="4" w:space="0" w:color="auto"/>
              <w:right w:val="single" w:sz="4" w:space="0" w:color="auto"/>
            </w:tcBorders>
            <w:shd w:val="clear" w:color="auto" w:fill="auto"/>
            <w:vAlign w:val="center"/>
            <w:hideMark/>
          </w:tcPr>
          <w:p w14:paraId="33FDAFF0"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2653612E"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47" w:type="pct"/>
            <w:tcBorders>
              <w:top w:val="nil"/>
              <w:left w:val="nil"/>
              <w:bottom w:val="single" w:sz="4" w:space="0" w:color="auto"/>
              <w:right w:val="single" w:sz="4" w:space="0" w:color="auto"/>
            </w:tcBorders>
            <w:shd w:val="clear" w:color="auto" w:fill="auto"/>
            <w:vAlign w:val="center"/>
            <w:hideMark/>
          </w:tcPr>
          <w:p w14:paraId="67C3F721"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63EC8986"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0,137</w:t>
            </w:r>
          </w:p>
        </w:tc>
        <w:tc>
          <w:tcPr>
            <w:tcW w:w="350" w:type="pct"/>
            <w:tcBorders>
              <w:top w:val="nil"/>
              <w:left w:val="nil"/>
              <w:bottom w:val="single" w:sz="4" w:space="0" w:color="auto"/>
              <w:right w:val="single" w:sz="4" w:space="0" w:color="auto"/>
            </w:tcBorders>
            <w:shd w:val="clear" w:color="auto" w:fill="auto"/>
            <w:vAlign w:val="center"/>
            <w:hideMark/>
          </w:tcPr>
          <w:p w14:paraId="0464C009"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12" w:type="pct"/>
            <w:tcBorders>
              <w:top w:val="nil"/>
              <w:left w:val="nil"/>
              <w:bottom w:val="single" w:sz="4" w:space="0" w:color="auto"/>
              <w:right w:val="single" w:sz="4" w:space="0" w:color="auto"/>
            </w:tcBorders>
            <w:shd w:val="clear" w:color="auto" w:fill="auto"/>
            <w:vAlign w:val="center"/>
            <w:hideMark/>
          </w:tcPr>
          <w:p w14:paraId="2827D165"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12" w:type="pct"/>
            <w:tcBorders>
              <w:top w:val="nil"/>
              <w:left w:val="nil"/>
              <w:bottom w:val="single" w:sz="4" w:space="0" w:color="auto"/>
              <w:right w:val="single" w:sz="4" w:space="0" w:color="auto"/>
            </w:tcBorders>
            <w:shd w:val="clear" w:color="auto" w:fill="auto"/>
            <w:vAlign w:val="center"/>
            <w:hideMark/>
          </w:tcPr>
          <w:p w14:paraId="1A98C50B"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304" w:type="pct"/>
            <w:tcBorders>
              <w:top w:val="nil"/>
              <w:left w:val="nil"/>
              <w:bottom w:val="single" w:sz="4" w:space="0" w:color="auto"/>
              <w:right w:val="single" w:sz="4" w:space="0" w:color="auto"/>
            </w:tcBorders>
            <w:shd w:val="clear" w:color="auto" w:fill="auto"/>
            <w:vAlign w:val="center"/>
            <w:hideMark/>
          </w:tcPr>
          <w:p w14:paraId="71CBF70F"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77" w:type="pct"/>
            <w:tcBorders>
              <w:top w:val="nil"/>
              <w:left w:val="nil"/>
              <w:bottom w:val="single" w:sz="4" w:space="0" w:color="auto"/>
              <w:right w:val="single" w:sz="4" w:space="0" w:color="auto"/>
            </w:tcBorders>
            <w:shd w:val="clear" w:color="auto" w:fill="auto"/>
            <w:vAlign w:val="center"/>
            <w:hideMark/>
          </w:tcPr>
          <w:p w14:paraId="38D1DFE7"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2,065</w:t>
            </w:r>
          </w:p>
        </w:tc>
        <w:tc>
          <w:tcPr>
            <w:tcW w:w="277" w:type="pct"/>
            <w:tcBorders>
              <w:top w:val="nil"/>
              <w:left w:val="nil"/>
              <w:bottom w:val="single" w:sz="4" w:space="0" w:color="auto"/>
              <w:right w:val="single" w:sz="4" w:space="0" w:color="auto"/>
            </w:tcBorders>
            <w:shd w:val="clear" w:color="auto" w:fill="auto"/>
            <w:vAlign w:val="center"/>
            <w:hideMark/>
          </w:tcPr>
          <w:p w14:paraId="668778A8"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c>
          <w:tcPr>
            <w:tcW w:w="235" w:type="pct"/>
            <w:tcBorders>
              <w:top w:val="nil"/>
              <w:left w:val="nil"/>
              <w:bottom w:val="single" w:sz="4" w:space="0" w:color="auto"/>
              <w:right w:val="single" w:sz="4" w:space="0" w:color="auto"/>
            </w:tcBorders>
            <w:shd w:val="clear" w:color="auto" w:fill="auto"/>
            <w:vAlign w:val="center"/>
            <w:hideMark/>
          </w:tcPr>
          <w:p w14:paraId="762CB9C4" w14:textId="77777777" w:rsidR="00C20097" w:rsidRPr="0096786A" w:rsidRDefault="00C20097" w:rsidP="00C80809">
            <w:pPr>
              <w:autoSpaceDE/>
              <w:autoSpaceDN/>
              <w:spacing w:line="240" w:lineRule="auto"/>
              <w:ind w:firstLine="0"/>
              <w:jc w:val="center"/>
              <w:rPr>
                <w:color w:val="000000"/>
                <w:sz w:val="20"/>
                <w:szCs w:val="20"/>
                <w:lang w:bidi="ar-SA"/>
              </w:rPr>
            </w:pPr>
            <w:r w:rsidRPr="0096786A">
              <w:rPr>
                <w:color w:val="000000"/>
                <w:sz w:val="20"/>
                <w:szCs w:val="20"/>
                <w:lang w:bidi="ar-SA"/>
              </w:rPr>
              <w:t>0,000</w:t>
            </w:r>
          </w:p>
        </w:tc>
      </w:tr>
      <w:tr w:rsidR="00C20097" w:rsidRPr="0096786A" w14:paraId="1C3903DA" w14:textId="77777777" w:rsidTr="00EB0C49">
        <w:trPr>
          <w:trHeight w:val="20"/>
        </w:trPr>
        <w:tc>
          <w:tcPr>
            <w:tcW w:w="241" w:type="pct"/>
            <w:vMerge/>
            <w:tcBorders>
              <w:top w:val="nil"/>
              <w:left w:val="single" w:sz="4" w:space="0" w:color="auto"/>
              <w:bottom w:val="single" w:sz="4" w:space="0" w:color="auto"/>
              <w:right w:val="single" w:sz="4" w:space="0" w:color="auto"/>
            </w:tcBorders>
            <w:shd w:val="clear" w:color="auto" w:fill="auto"/>
            <w:vAlign w:val="center"/>
            <w:hideMark/>
          </w:tcPr>
          <w:p w14:paraId="18476BCA" w14:textId="77777777" w:rsidR="00C20097" w:rsidRPr="0096786A" w:rsidRDefault="00C20097" w:rsidP="00C80809">
            <w:pPr>
              <w:autoSpaceDE/>
              <w:autoSpaceDN/>
              <w:spacing w:line="240" w:lineRule="auto"/>
              <w:ind w:firstLine="0"/>
              <w:jc w:val="left"/>
              <w:rPr>
                <w:color w:val="000000"/>
                <w:sz w:val="20"/>
                <w:szCs w:val="20"/>
                <w:lang w:bidi="ar-SA"/>
              </w:rPr>
            </w:pPr>
          </w:p>
        </w:tc>
        <w:tc>
          <w:tcPr>
            <w:tcW w:w="591" w:type="pct"/>
            <w:vMerge/>
            <w:tcBorders>
              <w:top w:val="nil"/>
              <w:left w:val="single" w:sz="4" w:space="0" w:color="auto"/>
              <w:bottom w:val="single" w:sz="4" w:space="0" w:color="auto"/>
              <w:right w:val="single" w:sz="4" w:space="0" w:color="auto"/>
            </w:tcBorders>
            <w:shd w:val="clear" w:color="auto" w:fill="auto"/>
            <w:vAlign w:val="center"/>
            <w:hideMark/>
          </w:tcPr>
          <w:p w14:paraId="06FEE6A0" w14:textId="77777777" w:rsidR="00C20097" w:rsidRPr="0096786A" w:rsidRDefault="00C20097" w:rsidP="00C80809">
            <w:pPr>
              <w:autoSpaceDE/>
              <w:autoSpaceDN/>
              <w:spacing w:line="240" w:lineRule="auto"/>
              <w:ind w:firstLine="0"/>
              <w:jc w:val="left"/>
              <w:rPr>
                <w:color w:val="000000"/>
                <w:sz w:val="20"/>
                <w:szCs w:val="20"/>
                <w:lang w:bidi="ar-SA"/>
              </w:rPr>
            </w:pPr>
          </w:p>
        </w:tc>
        <w:tc>
          <w:tcPr>
            <w:tcW w:w="591" w:type="pct"/>
            <w:tcBorders>
              <w:top w:val="nil"/>
              <w:left w:val="nil"/>
              <w:bottom w:val="single" w:sz="4" w:space="0" w:color="auto"/>
              <w:right w:val="single" w:sz="4" w:space="0" w:color="auto"/>
            </w:tcBorders>
            <w:shd w:val="clear" w:color="auto" w:fill="auto"/>
            <w:vAlign w:val="center"/>
            <w:hideMark/>
          </w:tcPr>
          <w:p w14:paraId="7BE22B1D" w14:textId="77777777" w:rsidR="00C20097" w:rsidRPr="0096786A" w:rsidRDefault="00C20097"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44" w:type="pct"/>
            <w:tcBorders>
              <w:top w:val="nil"/>
              <w:left w:val="nil"/>
              <w:bottom w:val="single" w:sz="4" w:space="0" w:color="auto"/>
              <w:right w:val="single" w:sz="4" w:space="0" w:color="auto"/>
            </w:tcBorders>
            <w:shd w:val="clear" w:color="auto" w:fill="auto"/>
            <w:vAlign w:val="center"/>
            <w:hideMark/>
          </w:tcPr>
          <w:p w14:paraId="2E9CF112"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тыс. Гкал</w:t>
            </w:r>
          </w:p>
        </w:tc>
        <w:tc>
          <w:tcPr>
            <w:tcW w:w="247" w:type="pct"/>
            <w:tcBorders>
              <w:top w:val="nil"/>
              <w:left w:val="nil"/>
              <w:bottom w:val="single" w:sz="4" w:space="0" w:color="auto"/>
              <w:right w:val="single" w:sz="4" w:space="0" w:color="auto"/>
            </w:tcBorders>
            <w:shd w:val="clear" w:color="auto" w:fill="auto"/>
            <w:vAlign w:val="center"/>
            <w:hideMark/>
          </w:tcPr>
          <w:p w14:paraId="55D90AFE"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028788BF"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0,522</w:t>
            </w:r>
          </w:p>
        </w:tc>
        <w:tc>
          <w:tcPr>
            <w:tcW w:w="247" w:type="pct"/>
            <w:tcBorders>
              <w:top w:val="nil"/>
              <w:left w:val="nil"/>
              <w:bottom w:val="single" w:sz="4" w:space="0" w:color="auto"/>
              <w:right w:val="single" w:sz="4" w:space="0" w:color="auto"/>
            </w:tcBorders>
            <w:shd w:val="clear" w:color="auto" w:fill="auto"/>
            <w:vAlign w:val="center"/>
            <w:hideMark/>
          </w:tcPr>
          <w:p w14:paraId="2495AC07"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86" w:type="pct"/>
            <w:tcBorders>
              <w:top w:val="nil"/>
              <w:left w:val="nil"/>
              <w:bottom w:val="single" w:sz="4" w:space="0" w:color="auto"/>
              <w:right w:val="single" w:sz="4" w:space="0" w:color="auto"/>
            </w:tcBorders>
            <w:shd w:val="clear" w:color="auto" w:fill="auto"/>
            <w:vAlign w:val="center"/>
            <w:hideMark/>
          </w:tcPr>
          <w:p w14:paraId="1CF55B91"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2,297</w:t>
            </w:r>
          </w:p>
        </w:tc>
        <w:tc>
          <w:tcPr>
            <w:tcW w:w="350" w:type="pct"/>
            <w:tcBorders>
              <w:top w:val="nil"/>
              <w:left w:val="nil"/>
              <w:bottom w:val="single" w:sz="4" w:space="0" w:color="auto"/>
              <w:right w:val="single" w:sz="4" w:space="0" w:color="auto"/>
            </w:tcBorders>
            <w:shd w:val="clear" w:color="auto" w:fill="auto"/>
            <w:vAlign w:val="center"/>
            <w:hideMark/>
          </w:tcPr>
          <w:p w14:paraId="0BC69E0C"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312" w:type="pct"/>
            <w:tcBorders>
              <w:top w:val="nil"/>
              <w:left w:val="nil"/>
              <w:bottom w:val="single" w:sz="4" w:space="0" w:color="auto"/>
              <w:right w:val="single" w:sz="4" w:space="0" w:color="auto"/>
            </w:tcBorders>
            <w:shd w:val="clear" w:color="auto" w:fill="auto"/>
            <w:vAlign w:val="center"/>
            <w:hideMark/>
          </w:tcPr>
          <w:p w14:paraId="5DA9FA10"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0,522</w:t>
            </w:r>
          </w:p>
        </w:tc>
        <w:tc>
          <w:tcPr>
            <w:tcW w:w="312" w:type="pct"/>
            <w:tcBorders>
              <w:top w:val="nil"/>
              <w:left w:val="nil"/>
              <w:bottom w:val="single" w:sz="4" w:space="0" w:color="auto"/>
              <w:right w:val="single" w:sz="4" w:space="0" w:color="auto"/>
            </w:tcBorders>
            <w:shd w:val="clear" w:color="auto" w:fill="auto"/>
            <w:vAlign w:val="center"/>
            <w:hideMark/>
          </w:tcPr>
          <w:p w14:paraId="5CEB317F"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0,246</w:t>
            </w:r>
          </w:p>
        </w:tc>
        <w:tc>
          <w:tcPr>
            <w:tcW w:w="304" w:type="pct"/>
            <w:tcBorders>
              <w:top w:val="nil"/>
              <w:left w:val="nil"/>
              <w:bottom w:val="single" w:sz="4" w:space="0" w:color="auto"/>
              <w:right w:val="single" w:sz="4" w:space="0" w:color="auto"/>
            </w:tcBorders>
            <w:shd w:val="clear" w:color="auto" w:fill="auto"/>
            <w:vAlign w:val="center"/>
            <w:hideMark/>
          </w:tcPr>
          <w:p w14:paraId="45D6AE60"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77" w:type="pct"/>
            <w:tcBorders>
              <w:top w:val="nil"/>
              <w:left w:val="nil"/>
              <w:bottom w:val="single" w:sz="4" w:space="0" w:color="auto"/>
              <w:right w:val="single" w:sz="4" w:space="0" w:color="auto"/>
            </w:tcBorders>
            <w:shd w:val="clear" w:color="auto" w:fill="auto"/>
            <w:vAlign w:val="center"/>
            <w:hideMark/>
          </w:tcPr>
          <w:p w14:paraId="57EC7F87"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13,407</w:t>
            </w:r>
          </w:p>
        </w:tc>
        <w:tc>
          <w:tcPr>
            <w:tcW w:w="277" w:type="pct"/>
            <w:tcBorders>
              <w:top w:val="nil"/>
              <w:left w:val="nil"/>
              <w:bottom w:val="single" w:sz="4" w:space="0" w:color="auto"/>
              <w:right w:val="single" w:sz="4" w:space="0" w:color="auto"/>
            </w:tcBorders>
            <w:shd w:val="clear" w:color="auto" w:fill="auto"/>
            <w:vAlign w:val="center"/>
            <w:hideMark/>
          </w:tcPr>
          <w:p w14:paraId="26E5320A"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c>
          <w:tcPr>
            <w:tcW w:w="235" w:type="pct"/>
            <w:tcBorders>
              <w:top w:val="nil"/>
              <w:left w:val="nil"/>
              <w:bottom w:val="single" w:sz="4" w:space="0" w:color="auto"/>
              <w:right w:val="single" w:sz="4" w:space="0" w:color="auto"/>
            </w:tcBorders>
            <w:shd w:val="clear" w:color="auto" w:fill="auto"/>
            <w:vAlign w:val="center"/>
            <w:hideMark/>
          </w:tcPr>
          <w:p w14:paraId="41BD74DC" w14:textId="77777777" w:rsidR="00C20097" w:rsidRPr="0096786A" w:rsidRDefault="00C2009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0,000</w:t>
            </w:r>
          </w:p>
        </w:tc>
      </w:tr>
    </w:tbl>
    <w:p w14:paraId="38D66486" w14:textId="77777777" w:rsidR="001A5A6A" w:rsidRPr="001A5A6A" w:rsidRDefault="001A5A6A" w:rsidP="001A5A6A">
      <w:pPr>
        <w:rPr>
          <w:lang w:eastAsia="en-US" w:bidi="ar-SA"/>
        </w:rPr>
      </w:pPr>
    </w:p>
    <w:p w14:paraId="4CFFB886" w14:textId="77777777" w:rsidR="005761D8" w:rsidRPr="00486F54" w:rsidRDefault="005761D8">
      <w:pPr>
        <w:widowControl w:val="0"/>
        <w:spacing w:line="240" w:lineRule="auto"/>
        <w:ind w:firstLine="0"/>
        <w:jc w:val="left"/>
        <w:rPr>
          <w:lang w:eastAsia="en-US" w:bidi="ar-SA"/>
        </w:rPr>
      </w:pPr>
      <w:r w:rsidRPr="00486F54">
        <w:rPr>
          <w:lang w:eastAsia="en-US" w:bidi="ar-SA"/>
        </w:rPr>
        <w:br w:type="page"/>
      </w:r>
    </w:p>
    <w:p w14:paraId="5D9FAC97" w14:textId="3113F24C" w:rsidR="00892EE2" w:rsidRPr="00B7068C" w:rsidRDefault="00892EE2" w:rsidP="00892EE2">
      <w:pPr>
        <w:pStyle w:val="af4"/>
        <w:rPr>
          <w:lang w:eastAsia="en-US" w:bidi="ar-SA"/>
        </w:rPr>
      </w:pPr>
      <w:r w:rsidRPr="00B7068C">
        <w:lastRenderedPageBreak/>
        <w:t xml:space="preserve">Таблица </w:t>
      </w:r>
      <w:r w:rsidRPr="00B7068C">
        <w:fldChar w:fldCharType="begin"/>
      </w:r>
      <w:r w:rsidRPr="00B7068C">
        <w:instrText xml:space="preserve"> SEQ Таблица \* ARABIC </w:instrText>
      </w:r>
      <w:r w:rsidRPr="00B7068C">
        <w:fldChar w:fldCharType="separate"/>
      </w:r>
      <w:r w:rsidR="0073345B">
        <w:rPr>
          <w:noProof/>
        </w:rPr>
        <w:t>15</w:t>
      </w:r>
      <w:r w:rsidRPr="00B7068C">
        <w:fldChar w:fldCharType="end"/>
      </w:r>
      <w:r w:rsidRPr="00B7068C">
        <w:t xml:space="preserve">. </w:t>
      </w:r>
      <w:r w:rsidRPr="00B7068C">
        <w:rPr>
          <w:lang w:eastAsia="en-US" w:bidi="ar-SA"/>
        </w:rPr>
        <w:t xml:space="preserve">Перспективные объемы потребления тепловой энергии на территории МО  </w:t>
      </w:r>
      <w:r w:rsidR="005F5FF6">
        <w:rPr>
          <w:lang w:eastAsia="en-US" w:bidi="ar-SA"/>
        </w:rPr>
        <w:t xml:space="preserve">«Городской округ </w:t>
      </w:r>
      <w:r w:rsidR="005F5FF6" w:rsidRPr="00486F54">
        <w:rPr>
          <w:lang w:eastAsia="en-US" w:bidi="ar-SA"/>
        </w:rPr>
        <w:t xml:space="preserve">«Город Глазов» </w:t>
      </w:r>
      <w:r w:rsidR="005F5FF6">
        <w:rPr>
          <w:lang w:eastAsia="en-US" w:bidi="ar-SA"/>
        </w:rPr>
        <w:t>Удмуртской Республики»</w:t>
      </w:r>
    </w:p>
    <w:tbl>
      <w:tblPr>
        <w:tblW w:w="5000" w:type="pct"/>
        <w:tblLook w:val="04A0" w:firstRow="1" w:lastRow="0" w:firstColumn="1" w:lastColumn="0" w:noHBand="0" w:noVBand="1"/>
      </w:tblPr>
      <w:tblGrid>
        <w:gridCol w:w="767"/>
        <w:gridCol w:w="1713"/>
        <w:gridCol w:w="1713"/>
        <w:gridCol w:w="1293"/>
        <w:gridCol w:w="946"/>
        <w:gridCol w:w="946"/>
        <w:gridCol w:w="946"/>
        <w:gridCol w:w="949"/>
        <w:gridCol w:w="949"/>
        <w:gridCol w:w="949"/>
        <w:gridCol w:w="949"/>
        <w:gridCol w:w="949"/>
        <w:gridCol w:w="949"/>
        <w:gridCol w:w="949"/>
        <w:gridCol w:w="955"/>
      </w:tblGrid>
      <w:tr w:rsidR="003C7992" w:rsidRPr="0096786A" w14:paraId="2164F796" w14:textId="77777777" w:rsidTr="00C80809">
        <w:trPr>
          <w:trHeight w:val="20"/>
          <w:tblHeader/>
        </w:trPr>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72AE4"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 xml:space="preserve">№ </w:t>
            </w:r>
            <w:proofErr w:type="gramStart"/>
            <w:r w:rsidRPr="0096786A">
              <w:rPr>
                <w:b/>
                <w:bCs/>
                <w:color w:val="000000"/>
                <w:sz w:val="20"/>
                <w:szCs w:val="20"/>
                <w:lang w:bidi="ar-SA"/>
              </w:rPr>
              <w:t>п</w:t>
            </w:r>
            <w:proofErr w:type="gramEnd"/>
            <w:r w:rsidRPr="0096786A">
              <w:rPr>
                <w:b/>
                <w:bCs/>
                <w:color w:val="000000"/>
                <w:sz w:val="20"/>
                <w:szCs w:val="20"/>
                <w:lang w:bidi="ar-SA"/>
              </w:rPr>
              <w:t>/п</w:t>
            </w:r>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48F574E6"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источника, адрес</w:t>
            </w:r>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0B92700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показателя</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0BDF7EAE"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Ед. измерения</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180B820D"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2020</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0C88DFFA"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2021</w:t>
            </w:r>
          </w:p>
        </w:tc>
        <w:tc>
          <w:tcPr>
            <w:tcW w:w="297" w:type="pct"/>
            <w:tcBorders>
              <w:top w:val="single" w:sz="4" w:space="0" w:color="auto"/>
              <w:left w:val="nil"/>
              <w:bottom w:val="single" w:sz="4" w:space="0" w:color="auto"/>
              <w:right w:val="single" w:sz="4" w:space="0" w:color="auto"/>
            </w:tcBorders>
            <w:shd w:val="clear" w:color="auto" w:fill="auto"/>
            <w:vAlign w:val="center"/>
            <w:hideMark/>
          </w:tcPr>
          <w:p w14:paraId="7A053695"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2022</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350BFE3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2023</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28258424"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2024</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424B16F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2025</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55BD034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2026</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4F33BD2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2027</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0EECF690"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2028</w:t>
            </w:r>
          </w:p>
        </w:tc>
        <w:tc>
          <w:tcPr>
            <w:tcW w:w="298" w:type="pct"/>
            <w:tcBorders>
              <w:top w:val="single" w:sz="4" w:space="0" w:color="auto"/>
              <w:left w:val="nil"/>
              <w:bottom w:val="single" w:sz="4" w:space="0" w:color="auto"/>
              <w:right w:val="single" w:sz="4" w:space="0" w:color="auto"/>
            </w:tcBorders>
            <w:shd w:val="clear" w:color="auto" w:fill="auto"/>
            <w:vAlign w:val="center"/>
            <w:hideMark/>
          </w:tcPr>
          <w:p w14:paraId="33BBA0E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2029</w:t>
            </w:r>
          </w:p>
        </w:tc>
        <w:tc>
          <w:tcPr>
            <w:tcW w:w="300" w:type="pct"/>
            <w:tcBorders>
              <w:top w:val="single" w:sz="4" w:space="0" w:color="auto"/>
              <w:left w:val="nil"/>
              <w:bottom w:val="single" w:sz="4" w:space="0" w:color="auto"/>
              <w:right w:val="single" w:sz="4" w:space="0" w:color="auto"/>
            </w:tcBorders>
            <w:shd w:val="clear" w:color="auto" w:fill="auto"/>
            <w:vAlign w:val="center"/>
            <w:hideMark/>
          </w:tcPr>
          <w:p w14:paraId="40193076"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2030</w:t>
            </w:r>
          </w:p>
        </w:tc>
      </w:tr>
      <w:tr w:rsidR="00C80809" w:rsidRPr="0096786A" w14:paraId="3BA43FA1" w14:textId="77777777" w:rsidTr="00C80809">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AEB5E"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АО «РИР»</w:t>
            </w:r>
          </w:p>
        </w:tc>
      </w:tr>
      <w:tr w:rsidR="003C7992" w:rsidRPr="0096786A" w14:paraId="64D61299" w14:textId="77777777" w:rsidTr="00C80809">
        <w:trPr>
          <w:trHeight w:val="20"/>
        </w:trPr>
        <w:tc>
          <w:tcPr>
            <w:tcW w:w="24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729CC18"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w:t>
            </w:r>
          </w:p>
        </w:tc>
        <w:tc>
          <w:tcPr>
            <w:tcW w:w="538" w:type="pct"/>
            <w:vMerge w:val="restart"/>
            <w:tcBorders>
              <w:top w:val="nil"/>
              <w:left w:val="single" w:sz="4" w:space="0" w:color="auto"/>
              <w:bottom w:val="double" w:sz="6" w:space="0" w:color="000000"/>
              <w:right w:val="single" w:sz="4" w:space="0" w:color="auto"/>
            </w:tcBorders>
            <w:shd w:val="clear" w:color="auto" w:fill="auto"/>
            <w:vAlign w:val="center"/>
            <w:hideMark/>
          </w:tcPr>
          <w:p w14:paraId="09878EF0"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ТЭЦ АО «РИР», ул. Белова, д. 7</w:t>
            </w:r>
          </w:p>
        </w:tc>
        <w:tc>
          <w:tcPr>
            <w:tcW w:w="538" w:type="pct"/>
            <w:tcBorders>
              <w:top w:val="nil"/>
              <w:left w:val="nil"/>
              <w:bottom w:val="single" w:sz="4" w:space="0" w:color="auto"/>
              <w:right w:val="single" w:sz="4" w:space="0" w:color="auto"/>
            </w:tcBorders>
            <w:shd w:val="clear" w:color="auto" w:fill="auto"/>
            <w:vAlign w:val="center"/>
            <w:hideMark/>
          </w:tcPr>
          <w:p w14:paraId="308334FA"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06" w:type="pct"/>
            <w:tcBorders>
              <w:top w:val="nil"/>
              <w:left w:val="nil"/>
              <w:bottom w:val="single" w:sz="4" w:space="0" w:color="auto"/>
              <w:right w:val="single" w:sz="4" w:space="0" w:color="auto"/>
            </w:tcBorders>
            <w:shd w:val="clear" w:color="auto" w:fill="auto"/>
            <w:vAlign w:val="center"/>
            <w:hideMark/>
          </w:tcPr>
          <w:p w14:paraId="34941F9B"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318D4D68"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460,201</w:t>
            </w:r>
          </w:p>
        </w:tc>
        <w:tc>
          <w:tcPr>
            <w:tcW w:w="297" w:type="pct"/>
            <w:tcBorders>
              <w:top w:val="nil"/>
              <w:left w:val="nil"/>
              <w:bottom w:val="single" w:sz="4" w:space="0" w:color="auto"/>
              <w:right w:val="single" w:sz="4" w:space="0" w:color="auto"/>
            </w:tcBorders>
            <w:shd w:val="clear" w:color="auto" w:fill="auto"/>
            <w:vAlign w:val="center"/>
            <w:hideMark/>
          </w:tcPr>
          <w:p w14:paraId="14DF6F4B"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482,862</w:t>
            </w:r>
          </w:p>
        </w:tc>
        <w:tc>
          <w:tcPr>
            <w:tcW w:w="297" w:type="pct"/>
            <w:tcBorders>
              <w:top w:val="nil"/>
              <w:left w:val="nil"/>
              <w:bottom w:val="single" w:sz="4" w:space="0" w:color="auto"/>
              <w:right w:val="single" w:sz="4" w:space="0" w:color="auto"/>
            </w:tcBorders>
            <w:shd w:val="clear" w:color="auto" w:fill="auto"/>
            <w:vAlign w:val="center"/>
            <w:hideMark/>
          </w:tcPr>
          <w:p w14:paraId="5ABD41EC"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485,778</w:t>
            </w:r>
          </w:p>
        </w:tc>
        <w:tc>
          <w:tcPr>
            <w:tcW w:w="298" w:type="pct"/>
            <w:tcBorders>
              <w:top w:val="nil"/>
              <w:left w:val="nil"/>
              <w:bottom w:val="single" w:sz="4" w:space="0" w:color="auto"/>
              <w:right w:val="single" w:sz="4" w:space="0" w:color="auto"/>
            </w:tcBorders>
            <w:shd w:val="clear" w:color="auto" w:fill="auto"/>
            <w:vAlign w:val="center"/>
            <w:hideMark/>
          </w:tcPr>
          <w:p w14:paraId="2996E4FC"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492,714</w:t>
            </w:r>
          </w:p>
        </w:tc>
        <w:tc>
          <w:tcPr>
            <w:tcW w:w="298" w:type="pct"/>
            <w:tcBorders>
              <w:top w:val="nil"/>
              <w:left w:val="nil"/>
              <w:bottom w:val="single" w:sz="4" w:space="0" w:color="auto"/>
              <w:right w:val="single" w:sz="4" w:space="0" w:color="auto"/>
            </w:tcBorders>
            <w:shd w:val="clear" w:color="auto" w:fill="auto"/>
            <w:vAlign w:val="center"/>
            <w:hideMark/>
          </w:tcPr>
          <w:p w14:paraId="1CDB60C1" w14:textId="6A0C566B" w:rsidR="00C80809" w:rsidRPr="00092CBC" w:rsidRDefault="00C80809" w:rsidP="00C80809">
            <w:pPr>
              <w:autoSpaceDE/>
              <w:autoSpaceDN/>
              <w:spacing w:line="240" w:lineRule="auto"/>
              <w:ind w:firstLine="0"/>
              <w:jc w:val="center"/>
              <w:rPr>
                <w:sz w:val="20"/>
              </w:rPr>
            </w:pPr>
            <w:r w:rsidRPr="00C80809">
              <w:rPr>
                <w:sz w:val="20"/>
                <w:szCs w:val="20"/>
                <w:lang w:bidi="ar-SA"/>
              </w:rPr>
              <w:t>522,783</w:t>
            </w:r>
          </w:p>
        </w:tc>
        <w:tc>
          <w:tcPr>
            <w:tcW w:w="298" w:type="pct"/>
            <w:tcBorders>
              <w:top w:val="nil"/>
              <w:left w:val="nil"/>
              <w:bottom w:val="single" w:sz="4" w:space="0" w:color="auto"/>
              <w:right w:val="single" w:sz="4" w:space="0" w:color="auto"/>
            </w:tcBorders>
            <w:shd w:val="clear" w:color="auto" w:fill="auto"/>
            <w:vAlign w:val="center"/>
            <w:hideMark/>
          </w:tcPr>
          <w:p w14:paraId="271B9159" w14:textId="77777777" w:rsidR="00C80809" w:rsidRPr="00092CBC" w:rsidRDefault="00C80809" w:rsidP="00C80809">
            <w:pPr>
              <w:autoSpaceDE/>
              <w:autoSpaceDN/>
              <w:spacing w:line="240" w:lineRule="auto"/>
              <w:ind w:firstLine="0"/>
              <w:jc w:val="center"/>
              <w:rPr>
                <w:color w:val="000000" w:themeColor="text1"/>
                <w:sz w:val="20"/>
              </w:rPr>
            </w:pPr>
            <w:r w:rsidRPr="00092CBC">
              <w:rPr>
                <w:color w:val="000000" w:themeColor="text1"/>
                <w:sz w:val="20"/>
              </w:rPr>
              <w:t>564,853</w:t>
            </w:r>
          </w:p>
        </w:tc>
        <w:tc>
          <w:tcPr>
            <w:tcW w:w="298" w:type="pct"/>
            <w:tcBorders>
              <w:top w:val="nil"/>
              <w:left w:val="nil"/>
              <w:bottom w:val="single" w:sz="4" w:space="0" w:color="auto"/>
              <w:right w:val="single" w:sz="4" w:space="0" w:color="auto"/>
            </w:tcBorders>
            <w:shd w:val="clear" w:color="auto" w:fill="auto"/>
            <w:vAlign w:val="center"/>
            <w:hideMark/>
          </w:tcPr>
          <w:p w14:paraId="67A3D6E0" w14:textId="77777777" w:rsidR="00C80809" w:rsidRPr="0096786A" w:rsidRDefault="00C80809" w:rsidP="00C80809">
            <w:pPr>
              <w:autoSpaceDE/>
              <w:autoSpaceDN/>
              <w:spacing w:line="240" w:lineRule="auto"/>
              <w:ind w:firstLine="0"/>
              <w:jc w:val="center"/>
              <w:rPr>
                <w:color w:val="000000"/>
                <w:sz w:val="20"/>
                <w:szCs w:val="20"/>
                <w:lang w:bidi="ar-SA"/>
              </w:rPr>
            </w:pPr>
            <w:r>
              <w:rPr>
                <w:color w:val="000000"/>
                <w:sz w:val="20"/>
                <w:szCs w:val="20"/>
                <w:lang w:bidi="ar-SA"/>
              </w:rPr>
              <w:t>58</w:t>
            </w:r>
            <w:r w:rsidRPr="0096786A">
              <w:rPr>
                <w:color w:val="000000"/>
                <w:sz w:val="20"/>
                <w:szCs w:val="20"/>
                <w:lang w:bidi="ar-SA"/>
              </w:rPr>
              <w:t>1,91</w:t>
            </w:r>
            <w:r>
              <w:rPr>
                <w:color w:val="000000"/>
                <w:sz w:val="20"/>
                <w:szCs w:val="20"/>
                <w:lang w:bidi="ar-SA"/>
              </w:rPr>
              <w:t>4</w:t>
            </w:r>
          </w:p>
        </w:tc>
        <w:tc>
          <w:tcPr>
            <w:tcW w:w="298" w:type="pct"/>
            <w:tcBorders>
              <w:top w:val="nil"/>
              <w:left w:val="nil"/>
              <w:bottom w:val="single" w:sz="4" w:space="0" w:color="auto"/>
              <w:right w:val="single" w:sz="4" w:space="0" w:color="auto"/>
            </w:tcBorders>
            <w:shd w:val="clear" w:color="auto" w:fill="auto"/>
            <w:vAlign w:val="center"/>
            <w:hideMark/>
          </w:tcPr>
          <w:p w14:paraId="13773D86"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595,305</w:t>
            </w:r>
          </w:p>
        </w:tc>
        <w:tc>
          <w:tcPr>
            <w:tcW w:w="298" w:type="pct"/>
            <w:tcBorders>
              <w:top w:val="nil"/>
              <w:left w:val="nil"/>
              <w:bottom w:val="single" w:sz="4" w:space="0" w:color="auto"/>
              <w:right w:val="single" w:sz="4" w:space="0" w:color="auto"/>
            </w:tcBorders>
            <w:shd w:val="clear" w:color="auto" w:fill="auto"/>
            <w:vAlign w:val="center"/>
            <w:hideMark/>
          </w:tcPr>
          <w:p w14:paraId="607FF19A"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595,305</w:t>
            </w:r>
          </w:p>
        </w:tc>
        <w:tc>
          <w:tcPr>
            <w:tcW w:w="298" w:type="pct"/>
            <w:tcBorders>
              <w:top w:val="nil"/>
              <w:left w:val="nil"/>
              <w:bottom w:val="single" w:sz="4" w:space="0" w:color="auto"/>
              <w:right w:val="single" w:sz="4" w:space="0" w:color="auto"/>
            </w:tcBorders>
            <w:shd w:val="clear" w:color="auto" w:fill="auto"/>
            <w:vAlign w:val="center"/>
            <w:hideMark/>
          </w:tcPr>
          <w:p w14:paraId="27649C6E"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613,188</w:t>
            </w:r>
          </w:p>
        </w:tc>
        <w:tc>
          <w:tcPr>
            <w:tcW w:w="300" w:type="pct"/>
            <w:tcBorders>
              <w:top w:val="nil"/>
              <w:left w:val="nil"/>
              <w:bottom w:val="single" w:sz="4" w:space="0" w:color="auto"/>
              <w:right w:val="single" w:sz="4" w:space="0" w:color="auto"/>
            </w:tcBorders>
            <w:shd w:val="clear" w:color="auto" w:fill="auto"/>
            <w:vAlign w:val="center"/>
            <w:hideMark/>
          </w:tcPr>
          <w:p w14:paraId="59D1E89F"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613,188</w:t>
            </w:r>
          </w:p>
        </w:tc>
      </w:tr>
      <w:tr w:rsidR="003C7992" w:rsidRPr="0096786A" w14:paraId="23C8F1F8" w14:textId="77777777" w:rsidTr="00C80809">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03945492" w14:textId="77777777" w:rsidR="00C80809" w:rsidRPr="0096786A" w:rsidRDefault="00C80809"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6C7D2879" w14:textId="77777777" w:rsidR="00C80809" w:rsidRPr="0096786A" w:rsidRDefault="00C80809" w:rsidP="00C80809">
            <w:pPr>
              <w:autoSpaceDE/>
              <w:autoSpaceDN/>
              <w:spacing w:line="240" w:lineRule="auto"/>
              <w:ind w:firstLine="0"/>
              <w:jc w:val="left"/>
              <w:rPr>
                <w:color w:val="000000"/>
                <w:sz w:val="20"/>
                <w:szCs w:val="20"/>
                <w:lang w:bidi="ar-SA"/>
              </w:rPr>
            </w:pPr>
          </w:p>
        </w:tc>
        <w:tc>
          <w:tcPr>
            <w:tcW w:w="538" w:type="pct"/>
            <w:tcBorders>
              <w:top w:val="nil"/>
              <w:left w:val="nil"/>
              <w:bottom w:val="single" w:sz="4" w:space="0" w:color="auto"/>
              <w:right w:val="single" w:sz="4" w:space="0" w:color="auto"/>
            </w:tcBorders>
            <w:shd w:val="clear" w:color="auto" w:fill="auto"/>
            <w:vAlign w:val="center"/>
            <w:hideMark/>
          </w:tcPr>
          <w:p w14:paraId="18869615"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06" w:type="pct"/>
            <w:tcBorders>
              <w:top w:val="nil"/>
              <w:left w:val="nil"/>
              <w:bottom w:val="single" w:sz="4" w:space="0" w:color="auto"/>
              <w:right w:val="single" w:sz="4" w:space="0" w:color="auto"/>
            </w:tcBorders>
            <w:shd w:val="clear" w:color="auto" w:fill="auto"/>
            <w:vAlign w:val="center"/>
            <w:hideMark/>
          </w:tcPr>
          <w:p w14:paraId="7E385B4C"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5313713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92,741</w:t>
            </w:r>
          </w:p>
        </w:tc>
        <w:tc>
          <w:tcPr>
            <w:tcW w:w="297" w:type="pct"/>
            <w:tcBorders>
              <w:top w:val="nil"/>
              <w:left w:val="nil"/>
              <w:bottom w:val="single" w:sz="4" w:space="0" w:color="auto"/>
              <w:right w:val="single" w:sz="4" w:space="0" w:color="auto"/>
            </w:tcBorders>
            <w:shd w:val="clear" w:color="auto" w:fill="auto"/>
            <w:vAlign w:val="center"/>
            <w:hideMark/>
          </w:tcPr>
          <w:p w14:paraId="2BEC0A1A"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105,305</w:t>
            </w:r>
          </w:p>
        </w:tc>
        <w:tc>
          <w:tcPr>
            <w:tcW w:w="297" w:type="pct"/>
            <w:tcBorders>
              <w:top w:val="nil"/>
              <w:left w:val="nil"/>
              <w:bottom w:val="single" w:sz="4" w:space="0" w:color="auto"/>
              <w:right w:val="single" w:sz="4" w:space="0" w:color="auto"/>
            </w:tcBorders>
            <w:shd w:val="clear" w:color="auto" w:fill="auto"/>
            <w:vAlign w:val="center"/>
            <w:hideMark/>
          </w:tcPr>
          <w:p w14:paraId="194C523A"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105,532</w:t>
            </w:r>
          </w:p>
        </w:tc>
        <w:tc>
          <w:tcPr>
            <w:tcW w:w="298" w:type="pct"/>
            <w:tcBorders>
              <w:top w:val="nil"/>
              <w:left w:val="nil"/>
              <w:bottom w:val="single" w:sz="4" w:space="0" w:color="auto"/>
              <w:right w:val="single" w:sz="4" w:space="0" w:color="auto"/>
            </w:tcBorders>
            <w:shd w:val="clear" w:color="auto" w:fill="auto"/>
            <w:vAlign w:val="center"/>
            <w:hideMark/>
          </w:tcPr>
          <w:p w14:paraId="1FFB3930"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109,996</w:t>
            </w:r>
          </w:p>
        </w:tc>
        <w:tc>
          <w:tcPr>
            <w:tcW w:w="298" w:type="pct"/>
            <w:tcBorders>
              <w:top w:val="nil"/>
              <w:left w:val="nil"/>
              <w:bottom w:val="single" w:sz="4" w:space="0" w:color="auto"/>
              <w:right w:val="single" w:sz="4" w:space="0" w:color="auto"/>
            </w:tcBorders>
            <w:shd w:val="clear" w:color="auto" w:fill="auto"/>
            <w:vAlign w:val="center"/>
            <w:hideMark/>
          </w:tcPr>
          <w:p w14:paraId="03CDB02C" w14:textId="765C4473" w:rsidR="00C80809" w:rsidRPr="00092CBC" w:rsidRDefault="00C80809" w:rsidP="00C80809">
            <w:pPr>
              <w:autoSpaceDE/>
              <w:autoSpaceDN/>
              <w:spacing w:line="240" w:lineRule="auto"/>
              <w:ind w:firstLine="0"/>
              <w:jc w:val="center"/>
              <w:rPr>
                <w:sz w:val="20"/>
              </w:rPr>
            </w:pPr>
            <w:r w:rsidRPr="00C80809">
              <w:rPr>
                <w:sz w:val="20"/>
                <w:szCs w:val="20"/>
                <w:lang w:bidi="ar-SA"/>
              </w:rPr>
              <w:t>113,229</w:t>
            </w:r>
          </w:p>
        </w:tc>
        <w:tc>
          <w:tcPr>
            <w:tcW w:w="298" w:type="pct"/>
            <w:tcBorders>
              <w:top w:val="nil"/>
              <w:left w:val="nil"/>
              <w:bottom w:val="single" w:sz="4" w:space="0" w:color="auto"/>
              <w:right w:val="single" w:sz="4" w:space="0" w:color="auto"/>
            </w:tcBorders>
            <w:shd w:val="clear" w:color="auto" w:fill="auto"/>
            <w:vAlign w:val="center"/>
            <w:hideMark/>
          </w:tcPr>
          <w:p w14:paraId="04EC3146" w14:textId="23327DA4" w:rsidR="00C80809" w:rsidRPr="00092CBC" w:rsidRDefault="00C80809" w:rsidP="00C80809">
            <w:pPr>
              <w:autoSpaceDE/>
              <w:autoSpaceDN/>
              <w:spacing w:line="240" w:lineRule="auto"/>
              <w:ind w:firstLine="0"/>
              <w:jc w:val="center"/>
              <w:rPr>
                <w:color w:val="000000" w:themeColor="text1"/>
                <w:sz w:val="20"/>
              </w:rPr>
            </w:pPr>
            <w:r w:rsidRPr="005F5FF6">
              <w:rPr>
                <w:color w:val="000000" w:themeColor="text1"/>
                <w:sz w:val="20"/>
              </w:rPr>
              <w:t>129,</w:t>
            </w:r>
            <w:r w:rsidRPr="00C239EC">
              <w:rPr>
                <w:color w:val="000000" w:themeColor="text1"/>
                <w:sz w:val="20"/>
                <w:szCs w:val="20"/>
                <w:lang w:bidi="ar-SA"/>
              </w:rPr>
              <w:t>562</w:t>
            </w:r>
          </w:p>
        </w:tc>
        <w:tc>
          <w:tcPr>
            <w:tcW w:w="298" w:type="pct"/>
            <w:tcBorders>
              <w:top w:val="nil"/>
              <w:left w:val="nil"/>
              <w:bottom w:val="single" w:sz="4" w:space="0" w:color="auto"/>
              <w:right w:val="single" w:sz="4" w:space="0" w:color="auto"/>
            </w:tcBorders>
            <w:shd w:val="clear" w:color="auto" w:fill="auto"/>
            <w:vAlign w:val="center"/>
            <w:hideMark/>
          </w:tcPr>
          <w:p w14:paraId="742B0120"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129,561</w:t>
            </w:r>
          </w:p>
        </w:tc>
        <w:tc>
          <w:tcPr>
            <w:tcW w:w="298" w:type="pct"/>
            <w:tcBorders>
              <w:top w:val="nil"/>
              <w:left w:val="nil"/>
              <w:bottom w:val="single" w:sz="4" w:space="0" w:color="auto"/>
              <w:right w:val="single" w:sz="4" w:space="0" w:color="auto"/>
            </w:tcBorders>
            <w:shd w:val="clear" w:color="auto" w:fill="auto"/>
            <w:vAlign w:val="center"/>
            <w:hideMark/>
          </w:tcPr>
          <w:p w14:paraId="30D7196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132,018</w:t>
            </w:r>
          </w:p>
        </w:tc>
        <w:tc>
          <w:tcPr>
            <w:tcW w:w="298" w:type="pct"/>
            <w:tcBorders>
              <w:top w:val="nil"/>
              <w:left w:val="nil"/>
              <w:bottom w:val="single" w:sz="4" w:space="0" w:color="auto"/>
              <w:right w:val="single" w:sz="4" w:space="0" w:color="auto"/>
            </w:tcBorders>
            <w:shd w:val="clear" w:color="auto" w:fill="auto"/>
            <w:vAlign w:val="center"/>
            <w:hideMark/>
          </w:tcPr>
          <w:p w14:paraId="46F5F967"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132,018</w:t>
            </w:r>
          </w:p>
        </w:tc>
        <w:tc>
          <w:tcPr>
            <w:tcW w:w="298" w:type="pct"/>
            <w:tcBorders>
              <w:top w:val="nil"/>
              <w:left w:val="nil"/>
              <w:bottom w:val="single" w:sz="4" w:space="0" w:color="auto"/>
              <w:right w:val="single" w:sz="4" w:space="0" w:color="auto"/>
            </w:tcBorders>
            <w:shd w:val="clear" w:color="auto" w:fill="auto"/>
            <w:vAlign w:val="center"/>
            <w:hideMark/>
          </w:tcPr>
          <w:p w14:paraId="656DC9B8"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135,275</w:t>
            </w:r>
          </w:p>
        </w:tc>
        <w:tc>
          <w:tcPr>
            <w:tcW w:w="300" w:type="pct"/>
            <w:tcBorders>
              <w:top w:val="nil"/>
              <w:left w:val="nil"/>
              <w:bottom w:val="single" w:sz="4" w:space="0" w:color="auto"/>
              <w:right w:val="single" w:sz="4" w:space="0" w:color="auto"/>
            </w:tcBorders>
            <w:shd w:val="clear" w:color="auto" w:fill="auto"/>
            <w:vAlign w:val="center"/>
            <w:hideMark/>
          </w:tcPr>
          <w:p w14:paraId="3FE087D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135,275</w:t>
            </w:r>
          </w:p>
        </w:tc>
      </w:tr>
      <w:tr w:rsidR="003C7992" w:rsidRPr="0096786A" w14:paraId="275F1D72" w14:textId="77777777" w:rsidTr="00C80809">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6EF771E9" w14:textId="77777777" w:rsidR="00C80809" w:rsidRPr="0096786A" w:rsidRDefault="00C80809"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25D9E80A" w14:textId="77777777" w:rsidR="00C80809" w:rsidRPr="0096786A" w:rsidRDefault="00C80809" w:rsidP="00C80809">
            <w:pPr>
              <w:autoSpaceDE/>
              <w:autoSpaceDN/>
              <w:spacing w:line="240" w:lineRule="auto"/>
              <w:ind w:firstLine="0"/>
              <w:jc w:val="left"/>
              <w:rPr>
                <w:color w:val="000000"/>
                <w:sz w:val="20"/>
                <w:szCs w:val="20"/>
                <w:lang w:bidi="ar-SA"/>
              </w:rPr>
            </w:pPr>
          </w:p>
        </w:tc>
        <w:tc>
          <w:tcPr>
            <w:tcW w:w="538" w:type="pct"/>
            <w:tcBorders>
              <w:top w:val="nil"/>
              <w:left w:val="nil"/>
              <w:bottom w:val="double" w:sz="6" w:space="0" w:color="auto"/>
              <w:right w:val="single" w:sz="4" w:space="0" w:color="auto"/>
            </w:tcBorders>
            <w:shd w:val="clear" w:color="auto" w:fill="auto"/>
            <w:vAlign w:val="center"/>
            <w:hideMark/>
          </w:tcPr>
          <w:p w14:paraId="33A78CCB" w14:textId="77777777" w:rsidR="00C80809" w:rsidRPr="0096786A" w:rsidRDefault="00C80809"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06" w:type="pct"/>
            <w:tcBorders>
              <w:top w:val="nil"/>
              <w:left w:val="nil"/>
              <w:bottom w:val="double" w:sz="6" w:space="0" w:color="auto"/>
              <w:right w:val="single" w:sz="4" w:space="0" w:color="auto"/>
            </w:tcBorders>
            <w:shd w:val="clear" w:color="auto" w:fill="auto"/>
            <w:vAlign w:val="center"/>
            <w:hideMark/>
          </w:tcPr>
          <w:p w14:paraId="3DD1145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тыс. Гкал</w:t>
            </w:r>
          </w:p>
        </w:tc>
        <w:tc>
          <w:tcPr>
            <w:tcW w:w="297" w:type="pct"/>
            <w:tcBorders>
              <w:top w:val="nil"/>
              <w:left w:val="nil"/>
              <w:bottom w:val="double" w:sz="6" w:space="0" w:color="auto"/>
              <w:right w:val="single" w:sz="4" w:space="0" w:color="auto"/>
            </w:tcBorders>
            <w:shd w:val="clear" w:color="auto" w:fill="auto"/>
            <w:vAlign w:val="center"/>
            <w:hideMark/>
          </w:tcPr>
          <w:p w14:paraId="1905800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552,942</w:t>
            </w:r>
          </w:p>
        </w:tc>
        <w:tc>
          <w:tcPr>
            <w:tcW w:w="297" w:type="pct"/>
            <w:tcBorders>
              <w:top w:val="nil"/>
              <w:left w:val="nil"/>
              <w:bottom w:val="double" w:sz="6" w:space="0" w:color="auto"/>
              <w:right w:val="single" w:sz="4" w:space="0" w:color="auto"/>
            </w:tcBorders>
            <w:shd w:val="clear" w:color="auto" w:fill="auto"/>
            <w:vAlign w:val="center"/>
            <w:hideMark/>
          </w:tcPr>
          <w:p w14:paraId="030E730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588,167</w:t>
            </w:r>
          </w:p>
        </w:tc>
        <w:tc>
          <w:tcPr>
            <w:tcW w:w="297" w:type="pct"/>
            <w:tcBorders>
              <w:top w:val="nil"/>
              <w:left w:val="nil"/>
              <w:bottom w:val="double" w:sz="6" w:space="0" w:color="auto"/>
              <w:right w:val="single" w:sz="4" w:space="0" w:color="auto"/>
            </w:tcBorders>
            <w:shd w:val="clear" w:color="auto" w:fill="auto"/>
            <w:vAlign w:val="center"/>
            <w:hideMark/>
          </w:tcPr>
          <w:p w14:paraId="5C5E9FA4"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591,310</w:t>
            </w:r>
          </w:p>
        </w:tc>
        <w:tc>
          <w:tcPr>
            <w:tcW w:w="298" w:type="pct"/>
            <w:tcBorders>
              <w:top w:val="nil"/>
              <w:left w:val="nil"/>
              <w:bottom w:val="double" w:sz="6" w:space="0" w:color="auto"/>
              <w:right w:val="single" w:sz="4" w:space="0" w:color="auto"/>
            </w:tcBorders>
            <w:shd w:val="clear" w:color="auto" w:fill="auto"/>
            <w:vAlign w:val="center"/>
            <w:hideMark/>
          </w:tcPr>
          <w:p w14:paraId="351F2BDA"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602,710</w:t>
            </w:r>
          </w:p>
        </w:tc>
        <w:tc>
          <w:tcPr>
            <w:tcW w:w="298" w:type="pct"/>
            <w:tcBorders>
              <w:top w:val="nil"/>
              <w:left w:val="nil"/>
              <w:bottom w:val="double" w:sz="6" w:space="0" w:color="auto"/>
              <w:right w:val="single" w:sz="4" w:space="0" w:color="auto"/>
            </w:tcBorders>
            <w:shd w:val="clear" w:color="auto" w:fill="auto"/>
            <w:vAlign w:val="center"/>
            <w:hideMark/>
          </w:tcPr>
          <w:p w14:paraId="07E20970" w14:textId="4CBADA1A" w:rsidR="00C80809" w:rsidRPr="00092CBC" w:rsidRDefault="00C80809" w:rsidP="00C80809">
            <w:pPr>
              <w:autoSpaceDE/>
              <w:autoSpaceDN/>
              <w:spacing w:line="240" w:lineRule="auto"/>
              <w:ind w:firstLine="0"/>
              <w:jc w:val="center"/>
              <w:rPr>
                <w:b/>
                <w:sz w:val="20"/>
              </w:rPr>
            </w:pPr>
            <w:r w:rsidRPr="00C80809">
              <w:rPr>
                <w:b/>
                <w:bCs/>
                <w:sz w:val="20"/>
                <w:szCs w:val="20"/>
                <w:lang w:bidi="ar-SA"/>
              </w:rPr>
              <w:t>636,012</w:t>
            </w:r>
          </w:p>
        </w:tc>
        <w:tc>
          <w:tcPr>
            <w:tcW w:w="298" w:type="pct"/>
            <w:tcBorders>
              <w:top w:val="nil"/>
              <w:left w:val="nil"/>
              <w:bottom w:val="double" w:sz="6" w:space="0" w:color="auto"/>
              <w:right w:val="single" w:sz="4" w:space="0" w:color="auto"/>
            </w:tcBorders>
            <w:shd w:val="clear" w:color="auto" w:fill="auto"/>
            <w:vAlign w:val="center"/>
            <w:hideMark/>
          </w:tcPr>
          <w:p w14:paraId="0590CCDB" w14:textId="77777777" w:rsidR="00C80809" w:rsidRPr="00092CBC" w:rsidRDefault="00C80809" w:rsidP="00C80809">
            <w:pPr>
              <w:autoSpaceDE/>
              <w:autoSpaceDN/>
              <w:spacing w:line="240" w:lineRule="auto"/>
              <w:ind w:firstLine="0"/>
              <w:jc w:val="center"/>
              <w:rPr>
                <w:b/>
                <w:color w:val="000000" w:themeColor="text1"/>
                <w:sz w:val="20"/>
              </w:rPr>
            </w:pPr>
            <w:r w:rsidRPr="00092CBC">
              <w:rPr>
                <w:b/>
                <w:color w:val="000000" w:themeColor="text1"/>
                <w:sz w:val="20"/>
              </w:rPr>
              <w:t>694,415</w:t>
            </w:r>
          </w:p>
        </w:tc>
        <w:tc>
          <w:tcPr>
            <w:tcW w:w="298" w:type="pct"/>
            <w:tcBorders>
              <w:top w:val="nil"/>
              <w:left w:val="nil"/>
              <w:bottom w:val="double" w:sz="6" w:space="0" w:color="auto"/>
              <w:right w:val="single" w:sz="4" w:space="0" w:color="auto"/>
            </w:tcBorders>
            <w:shd w:val="clear" w:color="auto" w:fill="auto"/>
            <w:vAlign w:val="center"/>
            <w:hideMark/>
          </w:tcPr>
          <w:p w14:paraId="1F0FA5C2"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711,475</w:t>
            </w:r>
          </w:p>
        </w:tc>
        <w:tc>
          <w:tcPr>
            <w:tcW w:w="298" w:type="pct"/>
            <w:tcBorders>
              <w:top w:val="nil"/>
              <w:left w:val="nil"/>
              <w:bottom w:val="double" w:sz="6" w:space="0" w:color="auto"/>
              <w:right w:val="single" w:sz="4" w:space="0" w:color="auto"/>
            </w:tcBorders>
            <w:shd w:val="clear" w:color="auto" w:fill="auto"/>
            <w:vAlign w:val="center"/>
            <w:hideMark/>
          </w:tcPr>
          <w:p w14:paraId="3656BFC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727,323</w:t>
            </w:r>
          </w:p>
        </w:tc>
        <w:tc>
          <w:tcPr>
            <w:tcW w:w="298" w:type="pct"/>
            <w:tcBorders>
              <w:top w:val="nil"/>
              <w:left w:val="nil"/>
              <w:bottom w:val="double" w:sz="6" w:space="0" w:color="auto"/>
              <w:right w:val="single" w:sz="4" w:space="0" w:color="auto"/>
            </w:tcBorders>
            <w:shd w:val="clear" w:color="auto" w:fill="auto"/>
            <w:vAlign w:val="center"/>
            <w:hideMark/>
          </w:tcPr>
          <w:p w14:paraId="3908B10E"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727,323</w:t>
            </w:r>
          </w:p>
        </w:tc>
        <w:tc>
          <w:tcPr>
            <w:tcW w:w="298" w:type="pct"/>
            <w:tcBorders>
              <w:top w:val="nil"/>
              <w:left w:val="nil"/>
              <w:bottom w:val="double" w:sz="6" w:space="0" w:color="auto"/>
              <w:right w:val="single" w:sz="4" w:space="0" w:color="auto"/>
            </w:tcBorders>
            <w:shd w:val="clear" w:color="auto" w:fill="auto"/>
            <w:vAlign w:val="center"/>
            <w:hideMark/>
          </w:tcPr>
          <w:p w14:paraId="1D7D258D"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748,463</w:t>
            </w:r>
          </w:p>
        </w:tc>
        <w:tc>
          <w:tcPr>
            <w:tcW w:w="300" w:type="pct"/>
            <w:tcBorders>
              <w:top w:val="nil"/>
              <w:left w:val="nil"/>
              <w:bottom w:val="double" w:sz="6" w:space="0" w:color="auto"/>
              <w:right w:val="single" w:sz="4" w:space="0" w:color="auto"/>
            </w:tcBorders>
            <w:shd w:val="clear" w:color="auto" w:fill="auto"/>
            <w:vAlign w:val="center"/>
            <w:hideMark/>
          </w:tcPr>
          <w:p w14:paraId="6516664A"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748,463</w:t>
            </w:r>
          </w:p>
        </w:tc>
      </w:tr>
      <w:tr w:rsidR="00C80809" w:rsidRPr="0096786A" w14:paraId="2745B84D" w14:textId="77777777" w:rsidTr="00C80809">
        <w:trPr>
          <w:trHeight w:val="20"/>
        </w:trPr>
        <w:tc>
          <w:tcPr>
            <w:tcW w:w="5000" w:type="pct"/>
            <w:gridSpan w:val="15"/>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06F95BDC" w14:textId="77777777" w:rsidR="00C80809" w:rsidRPr="000E78B7" w:rsidRDefault="00C80809" w:rsidP="00C80809">
            <w:pPr>
              <w:autoSpaceDE/>
              <w:autoSpaceDN/>
              <w:spacing w:line="240" w:lineRule="auto"/>
              <w:ind w:firstLine="0"/>
              <w:jc w:val="center"/>
              <w:rPr>
                <w:b/>
                <w:sz w:val="20"/>
              </w:rPr>
            </w:pPr>
            <w:r w:rsidRPr="000E78B7">
              <w:rPr>
                <w:b/>
                <w:sz w:val="20"/>
              </w:rPr>
              <w:t>ООО «Свет»</w:t>
            </w:r>
          </w:p>
        </w:tc>
      </w:tr>
      <w:tr w:rsidR="000E78B7" w:rsidRPr="0096786A" w14:paraId="1473D0F4" w14:textId="77777777" w:rsidTr="000E78B7">
        <w:trPr>
          <w:trHeight w:val="20"/>
        </w:trPr>
        <w:tc>
          <w:tcPr>
            <w:tcW w:w="24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38BC3059"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w:t>
            </w:r>
          </w:p>
        </w:tc>
        <w:tc>
          <w:tcPr>
            <w:tcW w:w="538" w:type="pct"/>
            <w:vMerge w:val="restart"/>
            <w:tcBorders>
              <w:top w:val="nil"/>
              <w:left w:val="single" w:sz="4" w:space="0" w:color="auto"/>
              <w:bottom w:val="double" w:sz="6" w:space="0" w:color="000000"/>
              <w:right w:val="single" w:sz="4" w:space="0" w:color="auto"/>
            </w:tcBorders>
            <w:shd w:val="clear" w:color="auto" w:fill="auto"/>
            <w:vAlign w:val="center"/>
            <w:hideMark/>
          </w:tcPr>
          <w:p w14:paraId="2697A006" w14:textId="77777777" w:rsidR="000E78B7" w:rsidRPr="0096786A" w:rsidRDefault="000E78B7"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ул. Куйбышева, д. 77</w:t>
            </w:r>
          </w:p>
        </w:tc>
        <w:tc>
          <w:tcPr>
            <w:tcW w:w="538" w:type="pct"/>
            <w:tcBorders>
              <w:top w:val="nil"/>
              <w:left w:val="nil"/>
              <w:bottom w:val="single" w:sz="4" w:space="0" w:color="auto"/>
              <w:right w:val="single" w:sz="4" w:space="0" w:color="auto"/>
            </w:tcBorders>
            <w:shd w:val="clear" w:color="auto" w:fill="auto"/>
            <w:vAlign w:val="center"/>
            <w:hideMark/>
          </w:tcPr>
          <w:p w14:paraId="21E2C9EB" w14:textId="77777777" w:rsidR="000E78B7" w:rsidRPr="0096786A" w:rsidRDefault="000E78B7"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06" w:type="pct"/>
            <w:tcBorders>
              <w:top w:val="nil"/>
              <w:left w:val="nil"/>
              <w:bottom w:val="single" w:sz="4" w:space="0" w:color="auto"/>
              <w:right w:val="single" w:sz="4" w:space="0" w:color="auto"/>
            </w:tcBorders>
            <w:shd w:val="clear" w:color="auto" w:fill="auto"/>
            <w:vAlign w:val="center"/>
            <w:hideMark/>
          </w:tcPr>
          <w:p w14:paraId="1468F7A4"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19F11C0E"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16,682</w:t>
            </w:r>
          </w:p>
        </w:tc>
        <w:tc>
          <w:tcPr>
            <w:tcW w:w="297" w:type="pct"/>
            <w:tcBorders>
              <w:top w:val="nil"/>
              <w:left w:val="nil"/>
              <w:bottom w:val="single" w:sz="4" w:space="0" w:color="auto"/>
              <w:right w:val="single" w:sz="4" w:space="0" w:color="auto"/>
            </w:tcBorders>
            <w:shd w:val="clear" w:color="auto" w:fill="auto"/>
            <w:vAlign w:val="center"/>
            <w:hideMark/>
          </w:tcPr>
          <w:p w14:paraId="51CE17E2"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17,311</w:t>
            </w:r>
          </w:p>
        </w:tc>
        <w:tc>
          <w:tcPr>
            <w:tcW w:w="297" w:type="pct"/>
            <w:tcBorders>
              <w:top w:val="nil"/>
              <w:left w:val="nil"/>
              <w:bottom w:val="single" w:sz="4" w:space="0" w:color="auto"/>
              <w:right w:val="single" w:sz="4" w:space="0" w:color="auto"/>
            </w:tcBorders>
            <w:shd w:val="clear" w:color="auto" w:fill="auto"/>
            <w:vAlign w:val="center"/>
            <w:hideMark/>
          </w:tcPr>
          <w:p w14:paraId="6A7707ED"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17,311</w:t>
            </w:r>
          </w:p>
        </w:tc>
        <w:tc>
          <w:tcPr>
            <w:tcW w:w="298" w:type="pct"/>
            <w:tcBorders>
              <w:top w:val="nil"/>
              <w:left w:val="nil"/>
              <w:bottom w:val="single" w:sz="4" w:space="0" w:color="auto"/>
              <w:right w:val="single" w:sz="4" w:space="0" w:color="auto"/>
            </w:tcBorders>
            <w:shd w:val="clear" w:color="auto" w:fill="auto"/>
            <w:vAlign w:val="center"/>
            <w:hideMark/>
          </w:tcPr>
          <w:p w14:paraId="7377EC3B"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17,311</w:t>
            </w:r>
          </w:p>
        </w:tc>
        <w:tc>
          <w:tcPr>
            <w:tcW w:w="298" w:type="pct"/>
            <w:tcBorders>
              <w:top w:val="nil"/>
              <w:left w:val="nil"/>
              <w:bottom w:val="single" w:sz="4" w:space="0" w:color="auto"/>
              <w:right w:val="single" w:sz="4" w:space="0" w:color="auto"/>
            </w:tcBorders>
            <w:shd w:val="clear" w:color="auto" w:fill="auto"/>
            <w:vAlign w:val="center"/>
            <w:hideMark/>
          </w:tcPr>
          <w:p w14:paraId="5AAE8B2B" w14:textId="77777777" w:rsidR="000E78B7" w:rsidRPr="00C80809" w:rsidRDefault="000E78B7" w:rsidP="00C80809">
            <w:pPr>
              <w:autoSpaceDE/>
              <w:autoSpaceDN/>
              <w:spacing w:line="240" w:lineRule="auto"/>
              <w:ind w:firstLine="0"/>
              <w:jc w:val="center"/>
              <w:rPr>
                <w:sz w:val="20"/>
                <w:szCs w:val="20"/>
                <w:lang w:bidi="ar-SA"/>
              </w:rPr>
            </w:pPr>
            <w:r w:rsidRPr="00C80809">
              <w:rPr>
                <w:sz w:val="20"/>
                <w:szCs w:val="20"/>
                <w:lang w:bidi="ar-SA"/>
              </w:rPr>
              <w:t>17,311</w:t>
            </w:r>
          </w:p>
        </w:tc>
        <w:tc>
          <w:tcPr>
            <w:tcW w:w="298" w:type="pct"/>
            <w:tcBorders>
              <w:top w:val="single" w:sz="4" w:space="0" w:color="auto"/>
              <w:left w:val="nil"/>
              <w:bottom w:val="single" w:sz="4" w:space="0" w:color="auto"/>
              <w:right w:val="single" w:sz="4" w:space="0" w:color="auto"/>
            </w:tcBorders>
            <w:shd w:val="clear" w:color="auto" w:fill="auto"/>
            <w:vAlign w:val="center"/>
          </w:tcPr>
          <w:p w14:paraId="1989CE9D" w14:textId="289E737A" w:rsidR="000E78B7" w:rsidRPr="0096786A" w:rsidRDefault="000E78B7" w:rsidP="00C80809">
            <w:pPr>
              <w:autoSpaceDE/>
              <w:autoSpaceDN/>
              <w:spacing w:line="240" w:lineRule="auto"/>
              <w:ind w:firstLine="0"/>
              <w:jc w:val="center"/>
              <w:rPr>
                <w:color w:val="000000"/>
                <w:sz w:val="20"/>
                <w:szCs w:val="20"/>
                <w:lang w:bidi="ar-SA"/>
              </w:rPr>
            </w:pPr>
            <w:r w:rsidRPr="00C80809">
              <w:rPr>
                <w:sz w:val="20"/>
                <w:szCs w:val="20"/>
                <w:lang w:bidi="ar-SA"/>
              </w:rPr>
              <w:t>17,311</w:t>
            </w:r>
          </w:p>
        </w:tc>
        <w:tc>
          <w:tcPr>
            <w:tcW w:w="1492" w:type="pct"/>
            <w:gridSpan w:val="5"/>
            <w:vMerge w:val="restart"/>
            <w:tcBorders>
              <w:top w:val="nil"/>
              <w:left w:val="nil"/>
              <w:right w:val="single" w:sz="4" w:space="0" w:color="auto"/>
            </w:tcBorders>
            <w:shd w:val="clear" w:color="auto" w:fill="auto"/>
            <w:vAlign w:val="center"/>
          </w:tcPr>
          <w:p w14:paraId="751DD4A6" w14:textId="5DEC8F6F" w:rsidR="000E78B7" w:rsidRPr="0096786A" w:rsidRDefault="000E78B7" w:rsidP="00C80809">
            <w:pPr>
              <w:autoSpaceDE/>
              <w:autoSpaceDN/>
              <w:spacing w:line="240" w:lineRule="auto"/>
              <w:ind w:firstLine="0"/>
              <w:jc w:val="center"/>
              <w:rPr>
                <w:color w:val="000000"/>
                <w:sz w:val="20"/>
                <w:szCs w:val="20"/>
                <w:lang w:bidi="ar-SA"/>
              </w:rPr>
            </w:pPr>
            <w:r>
              <w:rPr>
                <w:color w:val="000000"/>
                <w:sz w:val="20"/>
                <w:szCs w:val="20"/>
                <w:lang w:bidi="ar-SA"/>
              </w:rPr>
              <w:t>Вывод из эксплуатации в сентябре 2025 года</w:t>
            </w:r>
          </w:p>
        </w:tc>
      </w:tr>
      <w:tr w:rsidR="000E78B7" w:rsidRPr="0096786A" w14:paraId="2C0FB016" w14:textId="77777777" w:rsidTr="000E78B7">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3A23E2CE"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0DC0BB3A"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tcBorders>
              <w:top w:val="nil"/>
              <w:left w:val="nil"/>
              <w:bottom w:val="single" w:sz="4" w:space="0" w:color="auto"/>
              <w:right w:val="single" w:sz="4" w:space="0" w:color="auto"/>
            </w:tcBorders>
            <w:shd w:val="clear" w:color="auto" w:fill="auto"/>
            <w:vAlign w:val="center"/>
            <w:hideMark/>
          </w:tcPr>
          <w:p w14:paraId="35DB5100" w14:textId="77777777" w:rsidR="000E78B7" w:rsidRPr="0096786A" w:rsidRDefault="000E78B7"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06" w:type="pct"/>
            <w:tcBorders>
              <w:top w:val="nil"/>
              <w:left w:val="nil"/>
              <w:bottom w:val="single" w:sz="4" w:space="0" w:color="auto"/>
              <w:right w:val="single" w:sz="4" w:space="0" w:color="auto"/>
            </w:tcBorders>
            <w:shd w:val="clear" w:color="auto" w:fill="auto"/>
            <w:vAlign w:val="center"/>
            <w:hideMark/>
          </w:tcPr>
          <w:p w14:paraId="39BF37EE"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77D17183"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5,519</w:t>
            </w:r>
          </w:p>
        </w:tc>
        <w:tc>
          <w:tcPr>
            <w:tcW w:w="297" w:type="pct"/>
            <w:tcBorders>
              <w:top w:val="nil"/>
              <w:left w:val="nil"/>
              <w:bottom w:val="single" w:sz="4" w:space="0" w:color="auto"/>
              <w:right w:val="single" w:sz="4" w:space="0" w:color="auto"/>
            </w:tcBorders>
            <w:shd w:val="clear" w:color="auto" w:fill="auto"/>
            <w:vAlign w:val="center"/>
            <w:hideMark/>
          </w:tcPr>
          <w:p w14:paraId="38FC9671"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5,763</w:t>
            </w:r>
          </w:p>
        </w:tc>
        <w:tc>
          <w:tcPr>
            <w:tcW w:w="297" w:type="pct"/>
            <w:tcBorders>
              <w:top w:val="nil"/>
              <w:left w:val="nil"/>
              <w:bottom w:val="single" w:sz="4" w:space="0" w:color="auto"/>
              <w:right w:val="single" w:sz="4" w:space="0" w:color="auto"/>
            </w:tcBorders>
            <w:shd w:val="clear" w:color="auto" w:fill="auto"/>
            <w:vAlign w:val="center"/>
            <w:hideMark/>
          </w:tcPr>
          <w:p w14:paraId="4D243D99"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5,763</w:t>
            </w:r>
          </w:p>
        </w:tc>
        <w:tc>
          <w:tcPr>
            <w:tcW w:w="298" w:type="pct"/>
            <w:tcBorders>
              <w:top w:val="nil"/>
              <w:left w:val="nil"/>
              <w:bottom w:val="single" w:sz="4" w:space="0" w:color="auto"/>
              <w:right w:val="single" w:sz="4" w:space="0" w:color="auto"/>
            </w:tcBorders>
            <w:shd w:val="clear" w:color="auto" w:fill="auto"/>
            <w:vAlign w:val="center"/>
            <w:hideMark/>
          </w:tcPr>
          <w:p w14:paraId="025BFA8A"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5,763</w:t>
            </w:r>
          </w:p>
        </w:tc>
        <w:tc>
          <w:tcPr>
            <w:tcW w:w="298" w:type="pct"/>
            <w:tcBorders>
              <w:top w:val="nil"/>
              <w:left w:val="nil"/>
              <w:bottom w:val="single" w:sz="4" w:space="0" w:color="auto"/>
              <w:right w:val="single" w:sz="4" w:space="0" w:color="auto"/>
            </w:tcBorders>
            <w:shd w:val="clear" w:color="auto" w:fill="auto"/>
            <w:vAlign w:val="center"/>
            <w:hideMark/>
          </w:tcPr>
          <w:p w14:paraId="1DA73F73" w14:textId="77777777" w:rsidR="000E78B7" w:rsidRPr="000E78B7" w:rsidRDefault="000E78B7" w:rsidP="000E78B7">
            <w:pPr>
              <w:autoSpaceDE/>
              <w:autoSpaceDN/>
              <w:spacing w:line="240" w:lineRule="auto"/>
              <w:ind w:firstLine="0"/>
              <w:jc w:val="center"/>
              <w:rPr>
                <w:sz w:val="20"/>
              </w:rPr>
            </w:pPr>
            <w:r w:rsidRPr="00C80809">
              <w:rPr>
                <w:sz w:val="20"/>
                <w:szCs w:val="20"/>
                <w:lang w:bidi="ar-SA"/>
              </w:rPr>
              <w:t>5,763</w:t>
            </w:r>
          </w:p>
        </w:tc>
        <w:tc>
          <w:tcPr>
            <w:tcW w:w="298" w:type="pct"/>
            <w:tcBorders>
              <w:top w:val="single" w:sz="4" w:space="0" w:color="auto"/>
              <w:left w:val="nil"/>
              <w:bottom w:val="single" w:sz="4" w:space="0" w:color="auto"/>
              <w:right w:val="single" w:sz="4" w:space="0" w:color="auto"/>
            </w:tcBorders>
            <w:shd w:val="clear" w:color="auto" w:fill="auto"/>
            <w:vAlign w:val="center"/>
          </w:tcPr>
          <w:p w14:paraId="1E8AE0AC" w14:textId="61C0DAEC" w:rsidR="000E78B7" w:rsidRPr="0096786A" w:rsidRDefault="000E78B7" w:rsidP="000E78B7">
            <w:pPr>
              <w:autoSpaceDE/>
              <w:autoSpaceDN/>
              <w:spacing w:line="240" w:lineRule="auto"/>
              <w:ind w:firstLine="0"/>
              <w:jc w:val="center"/>
              <w:rPr>
                <w:color w:val="000000"/>
                <w:sz w:val="20"/>
                <w:szCs w:val="20"/>
                <w:lang w:bidi="ar-SA"/>
              </w:rPr>
            </w:pPr>
            <w:r w:rsidRPr="00C80809">
              <w:rPr>
                <w:sz w:val="20"/>
                <w:szCs w:val="20"/>
                <w:lang w:bidi="ar-SA"/>
              </w:rPr>
              <w:t>5,763</w:t>
            </w:r>
          </w:p>
        </w:tc>
        <w:tc>
          <w:tcPr>
            <w:tcW w:w="1492" w:type="pct"/>
            <w:gridSpan w:val="5"/>
            <w:vMerge/>
            <w:tcBorders>
              <w:left w:val="nil"/>
              <w:right w:val="single" w:sz="4" w:space="0" w:color="auto"/>
            </w:tcBorders>
            <w:shd w:val="clear" w:color="auto" w:fill="auto"/>
            <w:vAlign w:val="center"/>
          </w:tcPr>
          <w:p w14:paraId="3439E4EA" w14:textId="342C321A" w:rsidR="000E78B7" w:rsidRPr="0096786A" w:rsidRDefault="000E78B7" w:rsidP="00C80809">
            <w:pPr>
              <w:autoSpaceDE/>
              <w:autoSpaceDN/>
              <w:spacing w:line="240" w:lineRule="auto"/>
              <w:ind w:firstLine="0"/>
              <w:jc w:val="left"/>
              <w:rPr>
                <w:color w:val="000000"/>
                <w:sz w:val="20"/>
                <w:szCs w:val="20"/>
                <w:lang w:bidi="ar-SA"/>
              </w:rPr>
            </w:pPr>
          </w:p>
        </w:tc>
      </w:tr>
      <w:tr w:rsidR="000E78B7" w:rsidRPr="0096786A" w14:paraId="7DEEE36D" w14:textId="77777777" w:rsidTr="000E78B7">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70E315FA"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52CF1DCB"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tcBorders>
              <w:top w:val="nil"/>
              <w:left w:val="nil"/>
              <w:bottom w:val="double" w:sz="6" w:space="0" w:color="auto"/>
              <w:right w:val="single" w:sz="4" w:space="0" w:color="auto"/>
            </w:tcBorders>
            <w:shd w:val="clear" w:color="auto" w:fill="auto"/>
            <w:vAlign w:val="center"/>
            <w:hideMark/>
          </w:tcPr>
          <w:p w14:paraId="6EB6C5E4" w14:textId="77777777" w:rsidR="000E78B7" w:rsidRPr="0096786A" w:rsidRDefault="000E78B7"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06" w:type="pct"/>
            <w:tcBorders>
              <w:top w:val="nil"/>
              <w:left w:val="nil"/>
              <w:bottom w:val="double" w:sz="6" w:space="0" w:color="auto"/>
              <w:right w:val="single" w:sz="4" w:space="0" w:color="auto"/>
            </w:tcBorders>
            <w:shd w:val="clear" w:color="auto" w:fill="auto"/>
            <w:vAlign w:val="center"/>
            <w:hideMark/>
          </w:tcPr>
          <w:p w14:paraId="74D2B12A"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тыс. Гкал</w:t>
            </w:r>
          </w:p>
        </w:tc>
        <w:tc>
          <w:tcPr>
            <w:tcW w:w="297" w:type="pct"/>
            <w:tcBorders>
              <w:top w:val="nil"/>
              <w:left w:val="nil"/>
              <w:bottom w:val="double" w:sz="6" w:space="0" w:color="auto"/>
              <w:right w:val="single" w:sz="4" w:space="0" w:color="auto"/>
            </w:tcBorders>
            <w:shd w:val="clear" w:color="auto" w:fill="auto"/>
            <w:vAlign w:val="center"/>
            <w:hideMark/>
          </w:tcPr>
          <w:p w14:paraId="51E3837B"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22,201</w:t>
            </w:r>
          </w:p>
        </w:tc>
        <w:tc>
          <w:tcPr>
            <w:tcW w:w="297" w:type="pct"/>
            <w:tcBorders>
              <w:top w:val="nil"/>
              <w:left w:val="nil"/>
              <w:bottom w:val="double" w:sz="6" w:space="0" w:color="auto"/>
              <w:right w:val="single" w:sz="4" w:space="0" w:color="auto"/>
            </w:tcBorders>
            <w:shd w:val="clear" w:color="auto" w:fill="auto"/>
            <w:vAlign w:val="center"/>
            <w:hideMark/>
          </w:tcPr>
          <w:p w14:paraId="2037DCD4"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23,074</w:t>
            </w:r>
          </w:p>
        </w:tc>
        <w:tc>
          <w:tcPr>
            <w:tcW w:w="297" w:type="pct"/>
            <w:tcBorders>
              <w:top w:val="nil"/>
              <w:left w:val="nil"/>
              <w:bottom w:val="double" w:sz="6" w:space="0" w:color="auto"/>
              <w:right w:val="single" w:sz="4" w:space="0" w:color="auto"/>
            </w:tcBorders>
            <w:shd w:val="clear" w:color="auto" w:fill="auto"/>
            <w:vAlign w:val="center"/>
            <w:hideMark/>
          </w:tcPr>
          <w:p w14:paraId="1A1F6E03"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23,074</w:t>
            </w:r>
          </w:p>
        </w:tc>
        <w:tc>
          <w:tcPr>
            <w:tcW w:w="298" w:type="pct"/>
            <w:tcBorders>
              <w:top w:val="nil"/>
              <w:left w:val="nil"/>
              <w:bottom w:val="double" w:sz="6" w:space="0" w:color="auto"/>
              <w:right w:val="single" w:sz="4" w:space="0" w:color="auto"/>
            </w:tcBorders>
            <w:shd w:val="clear" w:color="auto" w:fill="auto"/>
            <w:vAlign w:val="center"/>
            <w:hideMark/>
          </w:tcPr>
          <w:p w14:paraId="42CC1705"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23,074</w:t>
            </w:r>
          </w:p>
        </w:tc>
        <w:tc>
          <w:tcPr>
            <w:tcW w:w="298" w:type="pct"/>
            <w:tcBorders>
              <w:top w:val="nil"/>
              <w:left w:val="nil"/>
              <w:bottom w:val="double" w:sz="6" w:space="0" w:color="auto"/>
              <w:right w:val="single" w:sz="4" w:space="0" w:color="auto"/>
            </w:tcBorders>
            <w:shd w:val="clear" w:color="auto" w:fill="auto"/>
            <w:vAlign w:val="center"/>
            <w:hideMark/>
          </w:tcPr>
          <w:p w14:paraId="2A9C01EB" w14:textId="77777777" w:rsidR="000E78B7" w:rsidRPr="000E78B7" w:rsidRDefault="000E78B7" w:rsidP="000E78B7">
            <w:pPr>
              <w:autoSpaceDE/>
              <w:autoSpaceDN/>
              <w:spacing w:line="240" w:lineRule="auto"/>
              <w:ind w:firstLine="0"/>
              <w:jc w:val="center"/>
              <w:rPr>
                <w:sz w:val="20"/>
              </w:rPr>
            </w:pPr>
            <w:r w:rsidRPr="00C80809">
              <w:rPr>
                <w:b/>
                <w:bCs/>
                <w:sz w:val="20"/>
                <w:szCs w:val="20"/>
                <w:lang w:bidi="ar-SA"/>
              </w:rPr>
              <w:t>23,074</w:t>
            </w:r>
          </w:p>
        </w:tc>
        <w:tc>
          <w:tcPr>
            <w:tcW w:w="298" w:type="pct"/>
            <w:tcBorders>
              <w:top w:val="single" w:sz="4" w:space="0" w:color="auto"/>
              <w:left w:val="nil"/>
              <w:bottom w:val="double" w:sz="6" w:space="0" w:color="auto"/>
              <w:right w:val="single" w:sz="4" w:space="0" w:color="auto"/>
            </w:tcBorders>
            <w:shd w:val="clear" w:color="auto" w:fill="auto"/>
            <w:vAlign w:val="center"/>
          </w:tcPr>
          <w:p w14:paraId="704672D6" w14:textId="3E9B7424" w:rsidR="000E78B7" w:rsidRPr="0096786A" w:rsidRDefault="000E78B7" w:rsidP="000E78B7">
            <w:pPr>
              <w:autoSpaceDE/>
              <w:autoSpaceDN/>
              <w:spacing w:line="240" w:lineRule="auto"/>
              <w:ind w:firstLine="0"/>
              <w:jc w:val="center"/>
              <w:rPr>
                <w:color w:val="000000"/>
                <w:sz w:val="20"/>
                <w:szCs w:val="20"/>
                <w:lang w:bidi="ar-SA"/>
              </w:rPr>
            </w:pPr>
            <w:r w:rsidRPr="00C80809">
              <w:rPr>
                <w:b/>
                <w:bCs/>
                <w:sz w:val="20"/>
                <w:szCs w:val="20"/>
                <w:lang w:bidi="ar-SA"/>
              </w:rPr>
              <w:t>23,074</w:t>
            </w:r>
          </w:p>
        </w:tc>
        <w:tc>
          <w:tcPr>
            <w:tcW w:w="1492" w:type="pct"/>
            <w:gridSpan w:val="5"/>
            <w:vMerge/>
            <w:tcBorders>
              <w:left w:val="nil"/>
              <w:bottom w:val="double" w:sz="6" w:space="0" w:color="auto"/>
              <w:right w:val="single" w:sz="4" w:space="0" w:color="auto"/>
            </w:tcBorders>
            <w:shd w:val="clear" w:color="auto" w:fill="auto"/>
            <w:vAlign w:val="center"/>
          </w:tcPr>
          <w:p w14:paraId="3E026BD0" w14:textId="09FAA988" w:rsidR="000E78B7" w:rsidRPr="0096786A" w:rsidRDefault="000E78B7" w:rsidP="00C80809">
            <w:pPr>
              <w:autoSpaceDE/>
              <w:autoSpaceDN/>
              <w:spacing w:line="240" w:lineRule="auto"/>
              <w:ind w:firstLine="0"/>
              <w:jc w:val="left"/>
              <w:rPr>
                <w:color w:val="000000"/>
                <w:sz w:val="20"/>
                <w:szCs w:val="20"/>
                <w:lang w:bidi="ar-SA"/>
              </w:rPr>
            </w:pPr>
          </w:p>
        </w:tc>
      </w:tr>
      <w:tr w:rsidR="000E78B7" w:rsidRPr="0096786A" w14:paraId="674B8C3D" w14:textId="77777777" w:rsidTr="00C80809">
        <w:trPr>
          <w:trHeight w:val="20"/>
        </w:trPr>
        <w:tc>
          <w:tcPr>
            <w:tcW w:w="5000" w:type="pct"/>
            <w:gridSpan w:val="15"/>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5097B6C5" w14:textId="77777777" w:rsidR="000E78B7" w:rsidRPr="000E78B7" w:rsidRDefault="000E78B7" w:rsidP="00C80809">
            <w:pPr>
              <w:autoSpaceDE/>
              <w:autoSpaceDN/>
              <w:spacing w:line="240" w:lineRule="auto"/>
              <w:ind w:firstLine="0"/>
              <w:jc w:val="center"/>
              <w:rPr>
                <w:b/>
                <w:sz w:val="20"/>
              </w:rPr>
            </w:pPr>
            <w:r w:rsidRPr="000E78B7">
              <w:rPr>
                <w:b/>
                <w:sz w:val="20"/>
              </w:rPr>
              <w:t>АО «</w:t>
            </w:r>
            <w:proofErr w:type="spellStart"/>
            <w:r w:rsidRPr="000E78B7">
              <w:rPr>
                <w:b/>
                <w:sz w:val="20"/>
              </w:rPr>
              <w:t>Реммаш</w:t>
            </w:r>
            <w:proofErr w:type="spellEnd"/>
            <w:r w:rsidRPr="000E78B7">
              <w:rPr>
                <w:b/>
                <w:sz w:val="20"/>
              </w:rPr>
              <w:t>»</w:t>
            </w:r>
          </w:p>
        </w:tc>
      </w:tr>
      <w:tr w:rsidR="000E78B7" w:rsidRPr="0096786A" w14:paraId="458A9033" w14:textId="77777777" w:rsidTr="000E78B7">
        <w:trPr>
          <w:trHeight w:val="20"/>
        </w:trPr>
        <w:tc>
          <w:tcPr>
            <w:tcW w:w="24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584FF6D8"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3</w:t>
            </w:r>
          </w:p>
        </w:tc>
        <w:tc>
          <w:tcPr>
            <w:tcW w:w="538" w:type="pct"/>
            <w:vMerge w:val="restart"/>
            <w:tcBorders>
              <w:top w:val="nil"/>
              <w:left w:val="single" w:sz="4" w:space="0" w:color="auto"/>
              <w:bottom w:val="double" w:sz="6" w:space="0" w:color="000000"/>
              <w:right w:val="single" w:sz="4" w:space="0" w:color="auto"/>
            </w:tcBorders>
            <w:shd w:val="clear" w:color="auto" w:fill="auto"/>
            <w:vAlign w:val="center"/>
            <w:hideMark/>
          </w:tcPr>
          <w:p w14:paraId="0EBDB1E2" w14:textId="77777777" w:rsidR="000E78B7" w:rsidRPr="0096786A" w:rsidRDefault="000E78B7"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АО «</w:t>
            </w:r>
            <w:proofErr w:type="spellStart"/>
            <w:r w:rsidRPr="0096786A">
              <w:rPr>
                <w:color w:val="000000"/>
                <w:sz w:val="20"/>
                <w:szCs w:val="20"/>
                <w:lang w:bidi="ar-SA"/>
              </w:rPr>
              <w:t>Реммаш</w:t>
            </w:r>
            <w:proofErr w:type="spellEnd"/>
            <w:r w:rsidRPr="0096786A">
              <w:rPr>
                <w:color w:val="000000"/>
                <w:sz w:val="20"/>
                <w:szCs w:val="20"/>
                <w:lang w:bidi="ar-SA"/>
              </w:rPr>
              <w:t>», ул. Драгунова, д. 13</w:t>
            </w:r>
          </w:p>
        </w:tc>
        <w:tc>
          <w:tcPr>
            <w:tcW w:w="538" w:type="pct"/>
            <w:tcBorders>
              <w:top w:val="nil"/>
              <w:left w:val="nil"/>
              <w:bottom w:val="single" w:sz="4" w:space="0" w:color="auto"/>
              <w:right w:val="single" w:sz="4" w:space="0" w:color="auto"/>
            </w:tcBorders>
            <w:shd w:val="clear" w:color="auto" w:fill="auto"/>
            <w:vAlign w:val="center"/>
            <w:hideMark/>
          </w:tcPr>
          <w:p w14:paraId="1E5DF6C8" w14:textId="77777777" w:rsidR="000E78B7" w:rsidRPr="0096786A" w:rsidRDefault="000E78B7"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06" w:type="pct"/>
            <w:tcBorders>
              <w:top w:val="nil"/>
              <w:left w:val="nil"/>
              <w:bottom w:val="single" w:sz="4" w:space="0" w:color="auto"/>
              <w:right w:val="single" w:sz="4" w:space="0" w:color="auto"/>
            </w:tcBorders>
            <w:shd w:val="clear" w:color="auto" w:fill="auto"/>
            <w:vAlign w:val="center"/>
            <w:hideMark/>
          </w:tcPr>
          <w:p w14:paraId="15D11BAB"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121F2DC4"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7,369</w:t>
            </w:r>
          </w:p>
        </w:tc>
        <w:tc>
          <w:tcPr>
            <w:tcW w:w="297" w:type="pct"/>
            <w:tcBorders>
              <w:top w:val="nil"/>
              <w:left w:val="nil"/>
              <w:bottom w:val="single" w:sz="4" w:space="0" w:color="auto"/>
              <w:right w:val="single" w:sz="4" w:space="0" w:color="auto"/>
            </w:tcBorders>
            <w:shd w:val="clear" w:color="auto" w:fill="auto"/>
            <w:vAlign w:val="center"/>
            <w:hideMark/>
          </w:tcPr>
          <w:p w14:paraId="512B65FC"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9,642</w:t>
            </w:r>
          </w:p>
        </w:tc>
        <w:tc>
          <w:tcPr>
            <w:tcW w:w="297" w:type="pct"/>
            <w:tcBorders>
              <w:top w:val="nil"/>
              <w:left w:val="nil"/>
              <w:bottom w:val="single" w:sz="4" w:space="0" w:color="auto"/>
              <w:right w:val="single" w:sz="4" w:space="0" w:color="auto"/>
            </w:tcBorders>
            <w:shd w:val="clear" w:color="auto" w:fill="auto"/>
            <w:vAlign w:val="center"/>
            <w:hideMark/>
          </w:tcPr>
          <w:p w14:paraId="08F44DB7"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9,642</w:t>
            </w:r>
          </w:p>
        </w:tc>
        <w:tc>
          <w:tcPr>
            <w:tcW w:w="298" w:type="pct"/>
            <w:tcBorders>
              <w:top w:val="nil"/>
              <w:left w:val="nil"/>
              <w:bottom w:val="single" w:sz="4" w:space="0" w:color="auto"/>
              <w:right w:val="single" w:sz="4" w:space="0" w:color="auto"/>
            </w:tcBorders>
            <w:shd w:val="clear" w:color="auto" w:fill="auto"/>
            <w:vAlign w:val="center"/>
            <w:hideMark/>
          </w:tcPr>
          <w:p w14:paraId="1F561ECE"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9,642</w:t>
            </w:r>
          </w:p>
        </w:tc>
        <w:tc>
          <w:tcPr>
            <w:tcW w:w="298" w:type="pct"/>
            <w:tcBorders>
              <w:top w:val="nil"/>
              <w:left w:val="nil"/>
              <w:bottom w:val="single" w:sz="4" w:space="0" w:color="auto"/>
              <w:right w:val="single" w:sz="4" w:space="0" w:color="auto"/>
            </w:tcBorders>
            <w:shd w:val="clear" w:color="auto" w:fill="auto"/>
            <w:vAlign w:val="center"/>
            <w:hideMark/>
          </w:tcPr>
          <w:p w14:paraId="45E87697" w14:textId="77777777" w:rsidR="000E78B7" w:rsidRPr="00C80809" w:rsidRDefault="000E78B7" w:rsidP="00C80809">
            <w:pPr>
              <w:autoSpaceDE/>
              <w:autoSpaceDN/>
              <w:spacing w:line="240" w:lineRule="auto"/>
              <w:ind w:firstLine="0"/>
              <w:jc w:val="center"/>
              <w:rPr>
                <w:sz w:val="20"/>
                <w:szCs w:val="20"/>
                <w:lang w:bidi="ar-SA"/>
              </w:rPr>
            </w:pPr>
            <w:r w:rsidRPr="00C80809">
              <w:rPr>
                <w:sz w:val="20"/>
                <w:szCs w:val="20"/>
                <w:lang w:bidi="ar-SA"/>
              </w:rPr>
              <w:t>9,642</w:t>
            </w:r>
          </w:p>
        </w:tc>
        <w:tc>
          <w:tcPr>
            <w:tcW w:w="298" w:type="pct"/>
            <w:tcBorders>
              <w:top w:val="single" w:sz="4" w:space="0" w:color="auto"/>
              <w:left w:val="nil"/>
              <w:bottom w:val="single" w:sz="4" w:space="0" w:color="auto"/>
              <w:right w:val="single" w:sz="4" w:space="0" w:color="auto"/>
            </w:tcBorders>
            <w:shd w:val="clear" w:color="auto" w:fill="auto"/>
            <w:vAlign w:val="center"/>
          </w:tcPr>
          <w:p w14:paraId="52F6B61E" w14:textId="52827D1E" w:rsidR="000E78B7" w:rsidRPr="0096786A" w:rsidRDefault="000E78B7" w:rsidP="00C80809">
            <w:pPr>
              <w:autoSpaceDE/>
              <w:autoSpaceDN/>
              <w:spacing w:line="240" w:lineRule="auto"/>
              <w:ind w:firstLine="0"/>
              <w:jc w:val="center"/>
              <w:rPr>
                <w:color w:val="000000"/>
                <w:sz w:val="20"/>
                <w:szCs w:val="20"/>
                <w:lang w:bidi="ar-SA"/>
              </w:rPr>
            </w:pPr>
            <w:r w:rsidRPr="00C80809">
              <w:rPr>
                <w:sz w:val="20"/>
                <w:szCs w:val="20"/>
                <w:lang w:bidi="ar-SA"/>
              </w:rPr>
              <w:t>9,642</w:t>
            </w:r>
          </w:p>
        </w:tc>
        <w:tc>
          <w:tcPr>
            <w:tcW w:w="1492" w:type="pct"/>
            <w:gridSpan w:val="5"/>
            <w:vMerge w:val="restart"/>
            <w:tcBorders>
              <w:top w:val="nil"/>
              <w:left w:val="nil"/>
              <w:right w:val="single" w:sz="4" w:space="0" w:color="auto"/>
            </w:tcBorders>
            <w:shd w:val="clear" w:color="auto" w:fill="auto"/>
            <w:vAlign w:val="center"/>
          </w:tcPr>
          <w:p w14:paraId="021A49B7" w14:textId="67498560" w:rsidR="000E78B7" w:rsidRPr="0096786A" w:rsidRDefault="000E78B7" w:rsidP="00C80809">
            <w:pPr>
              <w:autoSpaceDE/>
              <w:autoSpaceDN/>
              <w:spacing w:line="240" w:lineRule="auto"/>
              <w:ind w:firstLine="0"/>
              <w:jc w:val="center"/>
              <w:rPr>
                <w:color w:val="000000"/>
                <w:sz w:val="20"/>
                <w:szCs w:val="20"/>
                <w:lang w:bidi="ar-SA"/>
              </w:rPr>
            </w:pPr>
            <w:r>
              <w:rPr>
                <w:color w:val="000000"/>
                <w:sz w:val="20"/>
                <w:szCs w:val="20"/>
                <w:lang w:bidi="ar-SA"/>
              </w:rPr>
              <w:t>Отключение внешних потребителей в сентябре  2025 года</w:t>
            </w:r>
          </w:p>
        </w:tc>
      </w:tr>
      <w:tr w:rsidR="000E78B7" w:rsidRPr="0096786A" w14:paraId="1A0268A2" w14:textId="77777777" w:rsidTr="000E78B7">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6FCAE080"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55137587"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tcBorders>
              <w:top w:val="nil"/>
              <w:left w:val="nil"/>
              <w:bottom w:val="single" w:sz="4" w:space="0" w:color="auto"/>
              <w:right w:val="single" w:sz="4" w:space="0" w:color="auto"/>
            </w:tcBorders>
            <w:shd w:val="clear" w:color="auto" w:fill="auto"/>
            <w:vAlign w:val="center"/>
            <w:hideMark/>
          </w:tcPr>
          <w:p w14:paraId="66908C97" w14:textId="77777777" w:rsidR="000E78B7" w:rsidRPr="0096786A" w:rsidRDefault="000E78B7"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06" w:type="pct"/>
            <w:tcBorders>
              <w:top w:val="nil"/>
              <w:left w:val="nil"/>
              <w:bottom w:val="single" w:sz="4" w:space="0" w:color="auto"/>
              <w:right w:val="single" w:sz="4" w:space="0" w:color="auto"/>
            </w:tcBorders>
            <w:shd w:val="clear" w:color="auto" w:fill="auto"/>
            <w:vAlign w:val="center"/>
            <w:hideMark/>
          </w:tcPr>
          <w:p w14:paraId="526E60CF"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6F84CAE0"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3,586</w:t>
            </w:r>
          </w:p>
        </w:tc>
        <w:tc>
          <w:tcPr>
            <w:tcW w:w="297" w:type="pct"/>
            <w:tcBorders>
              <w:top w:val="nil"/>
              <w:left w:val="nil"/>
              <w:bottom w:val="single" w:sz="4" w:space="0" w:color="auto"/>
              <w:right w:val="single" w:sz="4" w:space="0" w:color="auto"/>
            </w:tcBorders>
            <w:shd w:val="clear" w:color="auto" w:fill="auto"/>
            <w:vAlign w:val="center"/>
            <w:hideMark/>
          </w:tcPr>
          <w:p w14:paraId="5467DFDF"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3,586</w:t>
            </w:r>
          </w:p>
        </w:tc>
        <w:tc>
          <w:tcPr>
            <w:tcW w:w="297" w:type="pct"/>
            <w:tcBorders>
              <w:top w:val="nil"/>
              <w:left w:val="nil"/>
              <w:bottom w:val="single" w:sz="4" w:space="0" w:color="auto"/>
              <w:right w:val="single" w:sz="4" w:space="0" w:color="auto"/>
            </w:tcBorders>
            <w:shd w:val="clear" w:color="auto" w:fill="auto"/>
            <w:vAlign w:val="center"/>
            <w:hideMark/>
          </w:tcPr>
          <w:p w14:paraId="30044874"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3,586</w:t>
            </w:r>
          </w:p>
        </w:tc>
        <w:tc>
          <w:tcPr>
            <w:tcW w:w="298" w:type="pct"/>
            <w:tcBorders>
              <w:top w:val="nil"/>
              <w:left w:val="nil"/>
              <w:bottom w:val="single" w:sz="4" w:space="0" w:color="auto"/>
              <w:right w:val="single" w:sz="4" w:space="0" w:color="auto"/>
            </w:tcBorders>
            <w:shd w:val="clear" w:color="auto" w:fill="auto"/>
            <w:vAlign w:val="center"/>
            <w:hideMark/>
          </w:tcPr>
          <w:p w14:paraId="2F5C46D5"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3,586</w:t>
            </w:r>
          </w:p>
        </w:tc>
        <w:tc>
          <w:tcPr>
            <w:tcW w:w="298" w:type="pct"/>
            <w:tcBorders>
              <w:top w:val="nil"/>
              <w:left w:val="nil"/>
              <w:bottom w:val="single" w:sz="4" w:space="0" w:color="auto"/>
              <w:right w:val="single" w:sz="4" w:space="0" w:color="auto"/>
            </w:tcBorders>
            <w:shd w:val="clear" w:color="auto" w:fill="auto"/>
            <w:vAlign w:val="center"/>
            <w:hideMark/>
          </w:tcPr>
          <w:p w14:paraId="0216382B" w14:textId="77777777" w:rsidR="000E78B7" w:rsidRPr="000E78B7" w:rsidRDefault="000E78B7" w:rsidP="000E78B7">
            <w:pPr>
              <w:autoSpaceDE/>
              <w:autoSpaceDN/>
              <w:spacing w:line="240" w:lineRule="auto"/>
              <w:ind w:firstLine="0"/>
              <w:jc w:val="center"/>
              <w:rPr>
                <w:sz w:val="20"/>
              </w:rPr>
            </w:pPr>
            <w:r w:rsidRPr="00C80809">
              <w:rPr>
                <w:sz w:val="20"/>
                <w:szCs w:val="20"/>
                <w:lang w:bidi="ar-SA"/>
              </w:rPr>
              <w:t>3,586</w:t>
            </w:r>
          </w:p>
        </w:tc>
        <w:tc>
          <w:tcPr>
            <w:tcW w:w="298" w:type="pct"/>
            <w:tcBorders>
              <w:top w:val="single" w:sz="4" w:space="0" w:color="auto"/>
              <w:left w:val="nil"/>
              <w:bottom w:val="single" w:sz="4" w:space="0" w:color="auto"/>
              <w:right w:val="single" w:sz="4" w:space="0" w:color="auto"/>
            </w:tcBorders>
            <w:shd w:val="clear" w:color="auto" w:fill="auto"/>
            <w:vAlign w:val="center"/>
          </w:tcPr>
          <w:p w14:paraId="422D245F" w14:textId="7306C422" w:rsidR="000E78B7" w:rsidRPr="0096786A" w:rsidRDefault="000E78B7" w:rsidP="000E78B7">
            <w:pPr>
              <w:autoSpaceDE/>
              <w:autoSpaceDN/>
              <w:spacing w:line="240" w:lineRule="auto"/>
              <w:ind w:firstLine="0"/>
              <w:jc w:val="center"/>
              <w:rPr>
                <w:color w:val="000000"/>
                <w:sz w:val="20"/>
                <w:szCs w:val="20"/>
                <w:lang w:bidi="ar-SA"/>
              </w:rPr>
            </w:pPr>
            <w:r w:rsidRPr="00C80809">
              <w:rPr>
                <w:sz w:val="20"/>
                <w:szCs w:val="20"/>
                <w:lang w:bidi="ar-SA"/>
              </w:rPr>
              <w:t>3,586</w:t>
            </w:r>
          </w:p>
        </w:tc>
        <w:tc>
          <w:tcPr>
            <w:tcW w:w="1492" w:type="pct"/>
            <w:gridSpan w:val="5"/>
            <w:vMerge/>
            <w:tcBorders>
              <w:left w:val="nil"/>
              <w:right w:val="single" w:sz="4" w:space="0" w:color="auto"/>
            </w:tcBorders>
            <w:shd w:val="clear" w:color="auto" w:fill="auto"/>
            <w:vAlign w:val="center"/>
          </w:tcPr>
          <w:p w14:paraId="2975747B" w14:textId="6CDBAA9C" w:rsidR="000E78B7" w:rsidRPr="0096786A" w:rsidRDefault="000E78B7" w:rsidP="00C80809">
            <w:pPr>
              <w:autoSpaceDE/>
              <w:autoSpaceDN/>
              <w:spacing w:line="240" w:lineRule="auto"/>
              <w:ind w:firstLine="0"/>
              <w:jc w:val="left"/>
              <w:rPr>
                <w:color w:val="000000"/>
                <w:sz w:val="20"/>
                <w:szCs w:val="20"/>
                <w:lang w:bidi="ar-SA"/>
              </w:rPr>
            </w:pPr>
          </w:p>
        </w:tc>
      </w:tr>
      <w:tr w:rsidR="000E78B7" w:rsidRPr="0096786A" w14:paraId="47D84D1B" w14:textId="77777777" w:rsidTr="000E78B7">
        <w:trPr>
          <w:trHeight w:val="20"/>
        </w:trPr>
        <w:tc>
          <w:tcPr>
            <w:tcW w:w="241" w:type="pct"/>
            <w:vMerge/>
            <w:tcBorders>
              <w:top w:val="nil"/>
              <w:left w:val="single" w:sz="4" w:space="0" w:color="auto"/>
              <w:bottom w:val="double" w:sz="6" w:space="0" w:color="000000"/>
              <w:right w:val="single" w:sz="4" w:space="0" w:color="auto"/>
            </w:tcBorders>
            <w:shd w:val="clear" w:color="auto" w:fill="auto"/>
            <w:vAlign w:val="center"/>
            <w:hideMark/>
          </w:tcPr>
          <w:p w14:paraId="6974C014"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double" w:sz="6" w:space="0" w:color="000000"/>
              <w:right w:val="single" w:sz="4" w:space="0" w:color="auto"/>
            </w:tcBorders>
            <w:shd w:val="clear" w:color="auto" w:fill="auto"/>
            <w:vAlign w:val="center"/>
            <w:hideMark/>
          </w:tcPr>
          <w:p w14:paraId="3EF9A611"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tcBorders>
              <w:top w:val="nil"/>
              <w:left w:val="nil"/>
              <w:bottom w:val="double" w:sz="6" w:space="0" w:color="auto"/>
              <w:right w:val="single" w:sz="4" w:space="0" w:color="auto"/>
            </w:tcBorders>
            <w:shd w:val="clear" w:color="auto" w:fill="auto"/>
            <w:vAlign w:val="center"/>
            <w:hideMark/>
          </w:tcPr>
          <w:p w14:paraId="0A64BC1C" w14:textId="77777777" w:rsidR="000E78B7" w:rsidRPr="0096786A" w:rsidRDefault="000E78B7"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06" w:type="pct"/>
            <w:tcBorders>
              <w:top w:val="nil"/>
              <w:left w:val="nil"/>
              <w:bottom w:val="double" w:sz="6" w:space="0" w:color="auto"/>
              <w:right w:val="single" w:sz="4" w:space="0" w:color="auto"/>
            </w:tcBorders>
            <w:shd w:val="clear" w:color="auto" w:fill="auto"/>
            <w:vAlign w:val="center"/>
            <w:hideMark/>
          </w:tcPr>
          <w:p w14:paraId="55914128"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тыс. Гкал</w:t>
            </w:r>
          </w:p>
        </w:tc>
        <w:tc>
          <w:tcPr>
            <w:tcW w:w="297" w:type="pct"/>
            <w:tcBorders>
              <w:top w:val="nil"/>
              <w:left w:val="nil"/>
              <w:bottom w:val="double" w:sz="6" w:space="0" w:color="auto"/>
              <w:right w:val="single" w:sz="4" w:space="0" w:color="auto"/>
            </w:tcBorders>
            <w:shd w:val="clear" w:color="auto" w:fill="auto"/>
            <w:vAlign w:val="center"/>
            <w:hideMark/>
          </w:tcPr>
          <w:p w14:paraId="407D8435"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10,955</w:t>
            </w:r>
          </w:p>
        </w:tc>
        <w:tc>
          <w:tcPr>
            <w:tcW w:w="297" w:type="pct"/>
            <w:tcBorders>
              <w:top w:val="nil"/>
              <w:left w:val="nil"/>
              <w:bottom w:val="double" w:sz="6" w:space="0" w:color="auto"/>
              <w:right w:val="single" w:sz="4" w:space="0" w:color="auto"/>
            </w:tcBorders>
            <w:shd w:val="clear" w:color="auto" w:fill="auto"/>
            <w:vAlign w:val="center"/>
            <w:hideMark/>
          </w:tcPr>
          <w:p w14:paraId="2A45B594"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13,228</w:t>
            </w:r>
          </w:p>
        </w:tc>
        <w:tc>
          <w:tcPr>
            <w:tcW w:w="297" w:type="pct"/>
            <w:tcBorders>
              <w:top w:val="nil"/>
              <w:left w:val="nil"/>
              <w:bottom w:val="double" w:sz="6" w:space="0" w:color="auto"/>
              <w:right w:val="single" w:sz="4" w:space="0" w:color="auto"/>
            </w:tcBorders>
            <w:shd w:val="clear" w:color="auto" w:fill="auto"/>
            <w:vAlign w:val="center"/>
            <w:hideMark/>
          </w:tcPr>
          <w:p w14:paraId="4F53BDD0"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13,228</w:t>
            </w:r>
          </w:p>
        </w:tc>
        <w:tc>
          <w:tcPr>
            <w:tcW w:w="298" w:type="pct"/>
            <w:tcBorders>
              <w:top w:val="nil"/>
              <w:left w:val="nil"/>
              <w:bottom w:val="double" w:sz="6" w:space="0" w:color="auto"/>
              <w:right w:val="single" w:sz="4" w:space="0" w:color="auto"/>
            </w:tcBorders>
            <w:shd w:val="clear" w:color="auto" w:fill="auto"/>
            <w:vAlign w:val="center"/>
            <w:hideMark/>
          </w:tcPr>
          <w:p w14:paraId="5AA5C69A"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13,228</w:t>
            </w:r>
          </w:p>
        </w:tc>
        <w:tc>
          <w:tcPr>
            <w:tcW w:w="298" w:type="pct"/>
            <w:tcBorders>
              <w:top w:val="nil"/>
              <w:left w:val="nil"/>
              <w:bottom w:val="double" w:sz="6" w:space="0" w:color="auto"/>
              <w:right w:val="single" w:sz="4" w:space="0" w:color="auto"/>
            </w:tcBorders>
            <w:shd w:val="clear" w:color="auto" w:fill="auto"/>
            <w:vAlign w:val="center"/>
            <w:hideMark/>
          </w:tcPr>
          <w:p w14:paraId="24C0ED52" w14:textId="77777777" w:rsidR="000E78B7" w:rsidRPr="000E78B7" w:rsidRDefault="000E78B7" w:rsidP="000E78B7">
            <w:pPr>
              <w:autoSpaceDE/>
              <w:autoSpaceDN/>
              <w:spacing w:line="240" w:lineRule="auto"/>
              <w:ind w:firstLine="0"/>
              <w:jc w:val="center"/>
              <w:rPr>
                <w:sz w:val="20"/>
              </w:rPr>
            </w:pPr>
            <w:r w:rsidRPr="00C80809">
              <w:rPr>
                <w:b/>
                <w:bCs/>
                <w:sz w:val="20"/>
                <w:szCs w:val="20"/>
                <w:lang w:bidi="ar-SA"/>
              </w:rPr>
              <w:t>13,228</w:t>
            </w:r>
          </w:p>
        </w:tc>
        <w:tc>
          <w:tcPr>
            <w:tcW w:w="298" w:type="pct"/>
            <w:tcBorders>
              <w:top w:val="single" w:sz="4" w:space="0" w:color="auto"/>
              <w:left w:val="nil"/>
              <w:bottom w:val="double" w:sz="6" w:space="0" w:color="auto"/>
              <w:right w:val="single" w:sz="4" w:space="0" w:color="auto"/>
            </w:tcBorders>
            <w:shd w:val="clear" w:color="auto" w:fill="auto"/>
            <w:vAlign w:val="center"/>
          </w:tcPr>
          <w:p w14:paraId="42192B6B" w14:textId="659F3D31" w:rsidR="000E78B7" w:rsidRPr="0096786A" w:rsidRDefault="000E78B7" w:rsidP="000E78B7">
            <w:pPr>
              <w:autoSpaceDE/>
              <w:autoSpaceDN/>
              <w:spacing w:line="240" w:lineRule="auto"/>
              <w:ind w:firstLine="0"/>
              <w:jc w:val="center"/>
              <w:rPr>
                <w:color w:val="000000"/>
                <w:sz w:val="20"/>
                <w:szCs w:val="20"/>
                <w:lang w:bidi="ar-SA"/>
              </w:rPr>
            </w:pPr>
            <w:r w:rsidRPr="00C80809">
              <w:rPr>
                <w:b/>
                <w:bCs/>
                <w:sz w:val="20"/>
                <w:szCs w:val="20"/>
                <w:lang w:bidi="ar-SA"/>
              </w:rPr>
              <w:t>13,228</w:t>
            </w:r>
          </w:p>
        </w:tc>
        <w:tc>
          <w:tcPr>
            <w:tcW w:w="1492" w:type="pct"/>
            <w:gridSpan w:val="5"/>
            <w:vMerge/>
            <w:tcBorders>
              <w:left w:val="nil"/>
              <w:bottom w:val="double" w:sz="6" w:space="0" w:color="auto"/>
              <w:right w:val="single" w:sz="4" w:space="0" w:color="auto"/>
            </w:tcBorders>
            <w:shd w:val="clear" w:color="auto" w:fill="auto"/>
            <w:vAlign w:val="center"/>
          </w:tcPr>
          <w:p w14:paraId="185D216F" w14:textId="5219C7F7" w:rsidR="000E78B7" w:rsidRPr="0096786A" w:rsidRDefault="000E78B7" w:rsidP="00C80809">
            <w:pPr>
              <w:autoSpaceDE/>
              <w:autoSpaceDN/>
              <w:spacing w:line="240" w:lineRule="auto"/>
              <w:ind w:firstLine="0"/>
              <w:jc w:val="left"/>
              <w:rPr>
                <w:color w:val="000000"/>
                <w:sz w:val="20"/>
                <w:szCs w:val="20"/>
                <w:lang w:bidi="ar-SA"/>
              </w:rPr>
            </w:pPr>
          </w:p>
        </w:tc>
      </w:tr>
      <w:tr w:rsidR="000E78B7" w:rsidRPr="0096786A" w14:paraId="7EDA7923" w14:textId="77777777" w:rsidTr="00C80809">
        <w:trPr>
          <w:trHeight w:val="20"/>
        </w:trPr>
        <w:tc>
          <w:tcPr>
            <w:tcW w:w="5000" w:type="pct"/>
            <w:gridSpan w:val="15"/>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5012DDF9"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ООО «</w:t>
            </w:r>
            <w:proofErr w:type="spellStart"/>
            <w:r w:rsidRPr="0096786A">
              <w:rPr>
                <w:b/>
                <w:bCs/>
                <w:color w:val="000000"/>
                <w:sz w:val="20"/>
                <w:szCs w:val="20"/>
                <w:lang w:bidi="ar-SA"/>
              </w:rPr>
              <w:t>КомЭнерго</w:t>
            </w:r>
            <w:proofErr w:type="spellEnd"/>
            <w:r w:rsidRPr="0096786A">
              <w:rPr>
                <w:b/>
                <w:bCs/>
                <w:color w:val="000000"/>
                <w:sz w:val="20"/>
                <w:szCs w:val="20"/>
                <w:lang w:bidi="ar-SA"/>
              </w:rPr>
              <w:t>»</w:t>
            </w:r>
          </w:p>
        </w:tc>
      </w:tr>
      <w:tr w:rsidR="000E78B7" w:rsidRPr="0096786A" w14:paraId="2A8D474C" w14:textId="77777777" w:rsidTr="00C80809">
        <w:trPr>
          <w:trHeight w:val="2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E663232"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4</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14:paraId="51A07304" w14:textId="77777777" w:rsidR="000E78B7" w:rsidRPr="0096786A" w:rsidRDefault="000E78B7"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№3 «</w:t>
            </w:r>
            <w:proofErr w:type="spellStart"/>
            <w:r w:rsidRPr="0096786A">
              <w:rPr>
                <w:color w:val="000000"/>
                <w:sz w:val="20"/>
                <w:szCs w:val="20"/>
                <w:lang w:bidi="ar-SA"/>
              </w:rPr>
              <w:t>Глазовская</w:t>
            </w:r>
            <w:proofErr w:type="spellEnd"/>
            <w:r w:rsidRPr="0096786A">
              <w:rPr>
                <w:color w:val="000000"/>
                <w:sz w:val="20"/>
                <w:szCs w:val="20"/>
                <w:lang w:bidi="ar-SA"/>
              </w:rPr>
              <w:t>» ООО «</w:t>
            </w:r>
            <w:proofErr w:type="spellStart"/>
            <w:r w:rsidRPr="0096786A">
              <w:rPr>
                <w:color w:val="000000"/>
                <w:sz w:val="20"/>
                <w:szCs w:val="20"/>
                <w:lang w:bidi="ar-SA"/>
              </w:rPr>
              <w:t>КомЭнерго</w:t>
            </w:r>
            <w:proofErr w:type="spellEnd"/>
            <w:r w:rsidRPr="0096786A">
              <w:rPr>
                <w:color w:val="000000"/>
                <w:sz w:val="20"/>
                <w:szCs w:val="20"/>
                <w:lang w:bidi="ar-SA"/>
              </w:rPr>
              <w:t>», ул. Удмуртская, д. 63</w:t>
            </w:r>
          </w:p>
        </w:tc>
        <w:tc>
          <w:tcPr>
            <w:tcW w:w="538" w:type="pct"/>
            <w:tcBorders>
              <w:top w:val="nil"/>
              <w:left w:val="nil"/>
              <w:bottom w:val="single" w:sz="4" w:space="0" w:color="auto"/>
              <w:right w:val="single" w:sz="4" w:space="0" w:color="auto"/>
            </w:tcBorders>
            <w:shd w:val="clear" w:color="auto" w:fill="auto"/>
            <w:vAlign w:val="center"/>
            <w:hideMark/>
          </w:tcPr>
          <w:p w14:paraId="13694BE7" w14:textId="77777777" w:rsidR="000E78B7" w:rsidRPr="0096786A" w:rsidRDefault="000E78B7"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06" w:type="pct"/>
            <w:tcBorders>
              <w:top w:val="nil"/>
              <w:left w:val="nil"/>
              <w:bottom w:val="single" w:sz="4" w:space="0" w:color="auto"/>
              <w:right w:val="single" w:sz="4" w:space="0" w:color="auto"/>
            </w:tcBorders>
            <w:shd w:val="clear" w:color="auto" w:fill="auto"/>
            <w:vAlign w:val="center"/>
            <w:hideMark/>
          </w:tcPr>
          <w:p w14:paraId="4991A287"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7314E510"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17,660</w:t>
            </w:r>
          </w:p>
        </w:tc>
        <w:tc>
          <w:tcPr>
            <w:tcW w:w="297" w:type="pct"/>
            <w:tcBorders>
              <w:top w:val="nil"/>
              <w:left w:val="nil"/>
              <w:bottom w:val="single" w:sz="4" w:space="0" w:color="auto"/>
              <w:right w:val="single" w:sz="4" w:space="0" w:color="auto"/>
            </w:tcBorders>
            <w:shd w:val="clear" w:color="auto" w:fill="auto"/>
            <w:vAlign w:val="center"/>
            <w:hideMark/>
          </w:tcPr>
          <w:p w14:paraId="03A496B8"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18,182</w:t>
            </w:r>
          </w:p>
        </w:tc>
        <w:tc>
          <w:tcPr>
            <w:tcW w:w="297" w:type="pct"/>
            <w:tcBorders>
              <w:top w:val="nil"/>
              <w:left w:val="nil"/>
              <w:bottom w:val="single" w:sz="4" w:space="0" w:color="auto"/>
              <w:right w:val="single" w:sz="4" w:space="0" w:color="auto"/>
            </w:tcBorders>
            <w:shd w:val="clear" w:color="auto" w:fill="auto"/>
            <w:vAlign w:val="center"/>
            <w:hideMark/>
          </w:tcPr>
          <w:p w14:paraId="5C36C6B7"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18,182</w:t>
            </w:r>
          </w:p>
        </w:tc>
        <w:tc>
          <w:tcPr>
            <w:tcW w:w="298" w:type="pct"/>
            <w:tcBorders>
              <w:top w:val="nil"/>
              <w:left w:val="nil"/>
              <w:bottom w:val="single" w:sz="4" w:space="0" w:color="auto"/>
              <w:right w:val="single" w:sz="4" w:space="0" w:color="auto"/>
            </w:tcBorders>
            <w:shd w:val="clear" w:color="auto" w:fill="auto"/>
            <w:vAlign w:val="center"/>
            <w:hideMark/>
          </w:tcPr>
          <w:p w14:paraId="3C724B53"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20,343</w:t>
            </w:r>
          </w:p>
        </w:tc>
        <w:tc>
          <w:tcPr>
            <w:tcW w:w="298" w:type="pct"/>
            <w:tcBorders>
              <w:top w:val="nil"/>
              <w:left w:val="nil"/>
              <w:bottom w:val="single" w:sz="4" w:space="0" w:color="auto"/>
              <w:right w:val="single" w:sz="4" w:space="0" w:color="auto"/>
            </w:tcBorders>
            <w:shd w:val="clear" w:color="auto" w:fill="auto"/>
            <w:vAlign w:val="center"/>
            <w:hideMark/>
          </w:tcPr>
          <w:p w14:paraId="07C077C3"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20,343</w:t>
            </w:r>
          </w:p>
        </w:tc>
        <w:tc>
          <w:tcPr>
            <w:tcW w:w="298" w:type="pct"/>
            <w:tcBorders>
              <w:top w:val="nil"/>
              <w:left w:val="nil"/>
              <w:bottom w:val="single" w:sz="4" w:space="0" w:color="auto"/>
              <w:right w:val="single" w:sz="4" w:space="0" w:color="auto"/>
            </w:tcBorders>
            <w:shd w:val="clear" w:color="auto" w:fill="auto"/>
            <w:vAlign w:val="center"/>
            <w:hideMark/>
          </w:tcPr>
          <w:p w14:paraId="7DBF27B0"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20,865</w:t>
            </w:r>
          </w:p>
        </w:tc>
        <w:tc>
          <w:tcPr>
            <w:tcW w:w="298" w:type="pct"/>
            <w:tcBorders>
              <w:top w:val="nil"/>
              <w:left w:val="nil"/>
              <w:bottom w:val="single" w:sz="4" w:space="0" w:color="auto"/>
              <w:right w:val="single" w:sz="4" w:space="0" w:color="auto"/>
            </w:tcBorders>
            <w:shd w:val="clear" w:color="auto" w:fill="auto"/>
            <w:vAlign w:val="center"/>
            <w:hideMark/>
          </w:tcPr>
          <w:p w14:paraId="29627F74"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21,111</w:t>
            </w:r>
          </w:p>
        </w:tc>
        <w:tc>
          <w:tcPr>
            <w:tcW w:w="298" w:type="pct"/>
            <w:tcBorders>
              <w:top w:val="nil"/>
              <w:left w:val="nil"/>
              <w:bottom w:val="single" w:sz="4" w:space="0" w:color="auto"/>
              <w:right w:val="single" w:sz="4" w:space="0" w:color="auto"/>
            </w:tcBorders>
            <w:shd w:val="clear" w:color="auto" w:fill="auto"/>
            <w:vAlign w:val="center"/>
            <w:hideMark/>
          </w:tcPr>
          <w:p w14:paraId="42C04A00"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21,111</w:t>
            </w:r>
          </w:p>
        </w:tc>
        <w:tc>
          <w:tcPr>
            <w:tcW w:w="298" w:type="pct"/>
            <w:tcBorders>
              <w:top w:val="nil"/>
              <w:left w:val="nil"/>
              <w:bottom w:val="single" w:sz="4" w:space="0" w:color="auto"/>
              <w:right w:val="single" w:sz="4" w:space="0" w:color="auto"/>
            </w:tcBorders>
            <w:shd w:val="clear" w:color="auto" w:fill="auto"/>
            <w:vAlign w:val="center"/>
            <w:hideMark/>
          </w:tcPr>
          <w:p w14:paraId="65E3B911"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32,453</w:t>
            </w:r>
          </w:p>
        </w:tc>
        <w:tc>
          <w:tcPr>
            <w:tcW w:w="298" w:type="pct"/>
            <w:tcBorders>
              <w:top w:val="nil"/>
              <w:left w:val="nil"/>
              <w:bottom w:val="single" w:sz="4" w:space="0" w:color="auto"/>
              <w:right w:val="single" w:sz="4" w:space="0" w:color="auto"/>
            </w:tcBorders>
            <w:shd w:val="clear" w:color="auto" w:fill="auto"/>
            <w:vAlign w:val="center"/>
            <w:hideMark/>
          </w:tcPr>
          <w:p w14:paraId="6C3F9D8F"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32,453</w:t>
            </w:r>
          </w:p>
        </w:tc>
        <w:tc>
          <w:tcPr>
            <w:tcW w:w="300" w:type="pct"/>
            <w:tcBorders>
              <w:top w:val="nil"/>
              <w:left w:val="nil"/>
              <w:bottom w:val="single" w:sz="4" w:space="0" w:color="auto"/>
              <w:right w:val="single" w:sz="4" w:space="0" w:color="auto"/>
            </w:tcBorders>
            <w:shd w:val="clear" w:color="auto" w:fill="auto"/>
            <w:vAlign w:val="center"/>
            <w:hideMark/>
          </w:tcPr>
          <w:p w14:paraId="5F8C75BA"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32,453</w:t>
            </w:r>
          </w:p>
        </w:tc>
      </w:tr>
      <w:tr w:rsidR="000E78B7" w:rsidRPr="0096786A" w14:paraId="5B46A9AC" w14:textId="77777777" w:rsidTr="00C80809">
        <w:trPr>
          <w:trHeight w:val="20"/>
        </w:trPr>
        <w:tc>
          <w:tcPr>
            <w:tcW w:w="241" w:type="pct"/>
            <w:vMerge/>
            <w:tcBorders>
              <w:top w:val="nil"/>
              <w:left w:val="single" w:sz="4" w:space="0" w:color="auto"/>
              <w:bottom w:val="single" w:sz="4" w:space="0" w:color="auto"/>
              <w:right w:val="single" w:sz="4" w:space="0" w:color="auto"/>
            </w:tcBorders>
            <w:shd w:val="clear" w:color="auto" w:fill="auto"/>
            <w:vAlign w:val="center"/>
            <w:hideMark/>
          </w:tcPr>
          <w:p w14:paraId="08F50993"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single" w:sz="4" w:space="0" w:color="auto"/>
              <w:right w:val="single" w:sz="4" w:space="0" w:color="auto"/>
            </w:tcBorders>
            <w:shd w:val="clear" w:color="auto" w:fill="auto"/>
            <w:vAlign w:val="center"/>
            <w:hideMark/>
          </w:tcPr>
          <w:p w14:paraId="3B7D1383"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tcBorders>
              <w:top w:val="nil"/>
              <w:left w:val="nil"/>
              <w:bottom w:val="single" w:sz="4" w:space="0" w:color="auto"/>
              <w:right w:val="single" w:sz="4" w:space="0" w:color="auto"/>
            </w:tcBorders>
            <w:shd w:val="clear" w:color="auto" w:fill="auto"/>
            <w:vAlign w:val="center"/>
            <w:hideMark/>
          </w:tcPr>
          <w:p w14:paraId="48624A87" w14:textId="77777777" w:rsidR="000E78B7" w:rsidRPr="0096786A" w:rsidRDefault="000E78B7"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06" w:type="pct"/>
            <w:tcBorders>
              <w:top w:val="nil"/>
              <w:left w:val="nil"/>
              <w:bottom w:val="single" w:sz="4" w:space="0" w:color="auto"/>
              <w:right w:val="single" w:sz="4" w:space="0" w:color="auto"/>
            </w:tcBorders>
            <w:shd w:val="clear" w:color="auto" w:fill="auto"/>
            <w:vAlign w:val="center"/>
            <w:hideMark/>
          </w:tcPr>
          <w:p w14:paraId="7DD1F0E2"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7A13181E"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2,794</w:t>
            </w:r>
          </w:p>
        </w:tc>
        <w:tc>
          <w:tcPr>
            <w:tcW w:w="297" w:type="pct"/>
            <w:tcBorders>
              <w:top w:val="nil"/>
              <w:left w:val="nil"/>
              <w:bottom w:val="single" w:sz="4" w:space="0" w:color="auto"/>
              <w:right w:val="single" w:sz="4" w:space="0" w:color="auto"/>
            </w:tcBorders>
            <w:shd w:val="clear" w:color="auto" w:fill="auto"/>
            <w:vAlign w:val="center"/>
            <w:hideMark/>
          </w:tcPr>
          <w:p w14:paraId="49912737"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2,794</w:t>
            </w:r>
          </w:p>
        </w:tc>
        <w:tc>
          <w:tcPr>
            <w:tcW w:w="297" w:type="pct"/>
            <w:tcBorders>
              <w:top w:val="nil"/>
              <w:left w:val="nil"/>
              <w:bottom w:val="single" w:sz="4" w:space="0" w:color="auto"/>
              <w:right w:val="single" w:sz="4" w:space="0" w:color="auto"/>
            </w:tcBorders>
            <w:shd w:val="clear" w:color="auto" w:fill="auto"/>
            <w:vAlign w:val="center"/>
            <w:hideMark/>
          </w:tcPr>
          <w:p w14:paraId="609A4D9C"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2,794</w:t>
            </w:r>
          </w:p>
        </w:tc>
        <w:tc>
          <w:tcPr>
            <w:tcW w:w="298" w:type="pct"/>
            <w:tcBorders>
              <w:top w:val="nil"/>
              <w:left w:val="nil"/>
              <w:bottom w:val="single" w:sz="4" w:space="0" w:color="auto"/>
              <w:right w:val="single" w:sz="4" w:space="0" w:color="auto"/>
            </w:tcBorders>
            <w:shd w:val="clear" w:color="auto" w:fill="auto"/>
            <w:vAlign w:val="center"/>
            <w:hideMark/>
          </w:tcPr>
          <w:p w14:paraId="1AA03157"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2,931</w:t>
            </w:r>
          </w:p>
        </w:tc>
        <w:tc>
          <w:tcPr>
            <w:tcW w:w="298" w:type="pct"/>
            <w:tcBorders>
              <w:top w:val="nil"/>
              <w:left w:val="nil"/>
              <w:bottom w:val="single" w:sz="4" w:space="0" w:color="auto"/>
              <w:right w:val="single" w:sz="4" w:space="0" w:color="auto"/>
            </w:tcBorders>
            <w:shd w:val="clear" w:color="auto" w:fill="auto"/>
            <w:vAlign w:val="center"/>
            <w:hideMark/>
          </w:tcPr>
          <w:p w14:paraId="0E919E04"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2,931</w:t>
            </w:r>
          </w:p>
        </w:tc>
        <w:tc>
          <w:tcPr>
            <w:tcW w:w="298" w:type="pct"/>
            <w:tcBorders>
              <w:top w:val="nil"/>
              <w:left w:val="nil"/>
              <w:bottom w:val="single" w:sz="4" w:space="0" w:color="auto"/>
              <w:right w:val="single" w:sz="4" w:space="0" w:color="auto"/>
            </w:tcBorders>
            <w:shd w:val="clear" w:color="auto" w:fill="auto"/>
            <w:vAlign w:val="center"/>
            <w:hideMark/>
          </w:tcPr>
          <w:p w14:paraId="0367B6E7"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2,931</w:t>
            </w:r>
          </w:p>
        </w:tc>
        <w:tc>
          <w:tcPr>
            <w:tcW w:w="298" w:type="pct"/>
            <w:tcBorders>
              <w:top w:val="nil"/>
              <w:left w:val="nil"/>
              <w:bottom w:val="single" w:sz="4" w:space="0" w:color="auto"/>
              <w:right w:val="single" w:sz="4" w:space="0" w:color="auto"/>
            </w:tcBorders>
            <w:shd w:val="clear" w:color="auto" w:fill="auto"/>
            <w:vAlign w:val="center"/>
            <w:hideMark/>
          </w:tcPr>
          <w:p w14:paraId="3CE07F47"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2,931</w:t>
            </w:r>
          </w:p>
        </w:tc>
        <w:tc>
          <w:tcPr>
            <w:tcW w:w="298" w:type="pct"/>
            <w:tcBorders>
              <w:top w:val="nil"/>
              <w:left w:val="nil"/>
              <w:bottom w:val="single" w:sz="4" w:space="0" w:color="auto"/>
              <w:right w:val="single" w:sz="4" w:space="0" w:color="auto"/>
            </w:tcBorders>
            <w:shd w:val="clear" w:color="auto" w:fill="auto"/>
            <w:vAlign w:val="center"/>
            <w:hideMark/>
          </w:tcPr>
          <w:p w14:paraId="0B7FABF3"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2,931</w:t>
            </w:r>
          </w:p>
        </w:tc>
        <w:tc>
          <w:tcPr>
            <w:tcW w:w="298" w:type="pct"/>
            <w:tcBorders>
              <w:top w:val="nil"/>
              <w:left w:val="nil"/>
              <w:bottom w:val="single" w:sz="4" w:space="0" w:color="auto"/>
              <w:right w:val="single" w:sz="4" w:space="0" w:color="auto"/>
            </w:tcBorders>
            <w:shd w:val="clear" w:color="auto" w:fill="auto"/>
            <w:vAlign w:val="center"/>
            <w:hideMark/>
          </w:tcPr>
          <w:p w14:paraId="3BF444FF"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4,995</w:t>
            </w:r>
          </w:p>
        </w:tc>
        <w:tc>
          <w:tcPr>
            <w:tcW w:w="298" w:type="pct"/>
            <w:tcBorders>
              <w:top w:val="nil"/>
              <w:left w:val="nil"/>
              <w:bottom w:val="single" w:sz="4" w:space="0" w:color="auto"/>
              <w:right w:val="single" w:sz="4" w:space="0" w:color="auto"/>
            </w:tcBorders>
            <w:shd w:val="clear" w:color="auto" w:fill="auto"/>
            <w:vAlign w:val="center"/>
            <w:hideMark/>
          </w:tcPr>
          <w:p w14:paraId="2507BB90"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4,995</w:t>
            </w:r>
          </w:p>
        </w:tc>
        <w:tc>
          <w:tcPr>
            <w:tcW w:w="300" w:type="pct"/>
            <w:tcBorders>
              <w:top w:val="nil"/>
              <w:left w:val="nil"/>
              <w:bottom w:val="single" w:sz="4" w:space="0" w:color="auto"/>
              <w:right w:val="single" w:sz="4" w:space="0" w:color="auto"/>
            </w:tcBorders>
            <w:shd w:val="clear" w:color="auto" w:fill="auto"/>
            <w:vAlign w:val="center"/>
            <w:hideMark/>
          </w:tcPr>
          <w:p w14:paraId="34B33D62" w14:textId="77777777" w:rsidR="000E78B7" w:rsidRPr="0096786A" w:rsidRDefault="000E78B7" w:rsidP="00C80809">
            <w:pPr>
              <w:autoSpaceDE/>
              <w:autoSpaceDN/>
              <w:spacing w:line="240" w:lineRule="auto"/>
              <w:ind w:firstLine="0"/>
              <w:jc w:val="center"/>
              <w:rPr>
                <w:color w:val="000000"/>
                <w:sz w:val="20"/>
                <w:szCs w:val="20"/>
                <w:lang w:bidi="ar-SA"/>
              </w:rPr>
            </w:pPr>
            <w:r w:rsidRPr="0096786A">
              <w:rPr>
                <w:color w:val="000000"/>
                <w:sz w:val="20"/>
                <w:szCs w:val="20"/>
                <w:lang w:bidi="ar-SA"/>
              </w:rPr>
              <w:t>4,995</w:t>
            </w:r>
          </w:p>
        </w:tc>
      </w:tr>
      <w:tr w:rsidR="000E78B7" w:rsidRPr="0096786A" w14:paraId="6588F350" w14:textId="77777777" w:rsidTr="00C80809">
        <w:trPr>
          <w:trHeight w:val="20"/>
        </w:trPr>
        <w:tc>
          <w:tcPr>
            <w:tcW w:w="241" w:type="pct"/>
            <w:vMerge/>
            <w:tcBorders>
              <w:top w:val="nil"/>
              <w:left w:val="single" w:sz="4" w:space="0" w:color="auto"/>
              <w:bottom w:val="single" w:sz="4" w:space="0" w:color="auto"/>
              <w:right w:val="single" w:sz="4" w:space="0" w:color="auto"/>
            </w:tcBorders>
            <w:shd w:val="clear" w:color="auto" w:fill="auto"/>
            <w:vAlign w:val="center"/>
            <w:hideMark/>
          </w:tcPr>
          <w:p w14:paraId="40E819DB"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vMerge/>
            <w:tcBorders>
              <w:top w:val="nil"/>
              <w:left w:val="single" w:sz="4" w:space="0" w:color="auto"/>
              <w:bottom w:val="single" w:sz="4" w:space="0" w:color="auto"/>
              <w:right w:val="single" w:sz="4" w:space="0" w:color="auto"/>
            </w:tcBorders>
            <w:shd w:val="clear" w:color="auto" w:fill="auto"/>
            <w:vAlign w:val="center"/>
            <w:hideMark/>
          </w:tcPr>
          <w:p w14:paraId="2334AF64" w14:textId="77777777" w:rsidR="000E78B7" w:rsidRPr="0096786A" w:rsidRDefault="000E78B7" w:rsidP="00C80809">
            <w:pPr>
              <w:autoSpaceDE/>
              <w:autoSpaceDN/>
              <w:spacing w:line="240" w:lineRule="auto"/>
              <w:ind w:firstLine="0"/>
              <w:jc w:val="left"/>
              <w:rPr>
                <w:color w:val="000000"/>
                <w:sz w:val="20"/>
                <w:szCs w:val="20"/>
                <w:lang w:bidi="ar-SA"/>
              </w:rPr>
            </w:pPr>
          </w:p>
        </w:tc>
        <w:tc>
          <w:tcPr>
            <w:tcW w:w="538" w:type="pct"/>
            <w:tcBorders>
              <w:top w:val="nil"/>
              <w:left w:val="nil"/>
              <w:bottom w:val="single" w:sz="4" w:space="0" w:color="auto"/>
              <w:right w:val="single" w:sz="4" w:space="0" w:color="auto"/>
            </w:tcBorders>
            <w:shd w:val="clear" w:color="auto" w:fill="auto"/>
            <w:vAlign w:val="center"/>
            <w:hideMark/>
          </w:tcPr>
          <w:p w14:paraId="37395816" w14:textId="77777777" w:rsidR="000E78B7" w:rsidRPr="0096786A" w:rsidRDefault="000E78B7"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06" w:type="pct"/>
            <w:tcBorders>
              <w:top w:val="nil"/>
              <w:left w:val="nil"/>
              <w:bottom w:val="single" w:sz="4" w:space="0" w:color="auto"/>
              <w:right w:val="single" w:sz="4" w:space="0" w:color="auto"/>
            </w:tcBorders>
            <w:shd w:val="clear" w:color="auto" w:fill="auto"/>
            <w:vAlign w:val="center"/>
            <w:hideMark/>
          </w:tcPr>
          <w:p w14:paraId="2DF505C8"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тыс. Гкал</w:t>
            </w:r>
          </w:p>
        </w:tc>
        <w:tc>
          <w:tcPr>
            <w:tcW w:w="297" w:type="pct"/>
            <w:tcBorders>
              <w:top w:val="nil"/>
              <w:left w:val="nil"/>
              <w:bottom w:val="single" w:sz="4" w:space="0" w:color="auto"/>
              <w:right w:val="single" w:sz="4" w:space="0" w:color="auto"/>
            </w:tcBorders>
            <w:shd w:val="clear" w:color="auto" w:fill="auto"/>
            <w:vAlign w:val="center"/>
            <w:hideMark/>
          </w:tcPr>
          <w:p w14:paraId="2BEB8F91"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20,454</w:t>
            </w:r>
          </w:p>
        </w:tc>
        <w:tc>
          <w:tcPr>
            <w:tcW w:w="297" w:type="pct"/>
            <w:tcBorders>
              <w:top w:val="nil"/>
              <w:left w:val="nil"/>
              <w:bottom w:val="single" w:sz="4" w:space="0" w:color="auto"/>
              <w:right w:val="single" w:sz="4" w:space="0" w:color="auto"/>
            </w:tcBorders>
            <w:shd w:val="clear" w:color="auto" w:fill="auto"/>
            <w:vAlign w:val="center"/>
            <w:hideMark/>
          </w:tcPr>
          <w:p w14:paraId="06EF7337"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20,976</w:t>
            </w:r>
          </w:p>
        </w:tc>
        <w:tc>
          <w:tcPr>
            <w:tcW w:w="297" w:type="pct"/>
            <w:tcBorders>
              <w:top w:val="nil"/>
              <w:left w:val="nil"/>
              <w:bottom w:val="single" w:sz="4" w:space="0" w:color="auto"/>
              <w:right w:val="single" w:sz="4" w:space="0" w:color="auto"/>
            </w:tcBorders>
            <w:shd w:val="clear" w:color="auto" w:fill="auto"/>
            <w:vAlign w:val="center"/>
            <w:hideMark/>
          </w:tcPr>
          <w:p w14:paraId="2B23A7AD"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20,976</w:t>
            </w:r>
          </w:p>
        </w:tc>
        <w:tc>
          <w:tcPr>
            <w:tcW w:w="298" w:type="pct"/>
            <w:tcBorders>
              <w:top w:val="nil"/>
              <w:left w:val="nil"/>
              <w:bottom w:val="single" w:sz="4" w:space="0" w:color="auto"/>
              <w:right w:val="single" w:sz="4" w:space="0" w:color="auto"/>
            </w:tcBorders>
            <w:shd w:val="clear" w:color="auto" w:fill="auto"/>
            <w:vAlign w:val="center"/>
            <w:hideMark/>
          </w:tcPr>
          <w:p w14:paraId="11E44F26"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23,274</w:t>
            </w:r>
          </w:p>
        </w:tc>
        <w:tc>
          <w:tcPr>
            <w:tcW w:w="298" w:type="pct"/>
            <w:tcBorders>
              <w:top w:val="nil"/>
              <w:left w:val="nil"/>
              <w:bottom w:val="single" w:sz="4" w:space="0" w:color="auto"/>
              <w:right w:val="single" w:sz="4" w:space="0" w:color="auto"/>
            </w:tcBorders>
            <w:shd w:val="clear" w:color="auto" w:fill="auto"/>
            <w:vAlign w:val="center"/>
            <w:hideMark/>
          </w:tcPr>
          <w:p w14:paraId="7EBD1A3A"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23,274</w:t>
            </w:r>
          </w:p>
        </w:tc>
        <w:tc>
          <w:tcPr>
            <w:tcW w:w="298" w:type="pct"/>
            <w:tcBorders>
              <w:top w:val="nil"/>
              <w:left w:val="nil"/>
              <w:bottom w:val="single" w:sz="4" w:space="0" w:color="auto"/>
              <w:right w:val="single" w:sz="4" w:space="0" w:color="auto"/>
            </w:tcBorders>
            <w:shd w:val="clear" w:color="auto" w:fill="auto"/>
            <w:vAlign w:val="center"/>
            <w:hideMark/>
          </w:tcPr>
          <w:p w14:paraId="37A41077"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23,796</w:t>
            </w:r>
          </w:p>
        </w:tc>
        <w:tc>
          <w:tcPr>
            <w:tcW w:w="298" w:type="pct"/>
            <w:tcBorders>
              <w:top w:val="nil"/>
              <w:left w:val="nil"/>
              <w:bottom w:val="single" w:sz="4" w:space="0" w:color="auto"/>
              <w:right w:val="single" w:sz="4" w:space="0" w:color="auto"/>
            </w:tcBorders>
            <w:shd w:val="clear" w:color="auto" w:fill="auto"/>
            <w:vAlign w:val="center"/>
            <w:hideMark/>
          </w:tcPr>
          <w:p w14:paraId="2C188690"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24,042</w:t>
            </w:r>
          </w:p>
        </w:tc>
        <w:tc>
          <w:tcPr>
            <w:tcW w:w="298" w:type="pct"/>
            <w:tcBorders>
              <w:top w:val="nil"/>
              <w:left w:val="nil"/>
              <w:bottom w:val="single" w:sz="4" w:space="0" w:color="auto"/>
              <w:right w:val="single" w:sz="4" w:space="0" w:color="auto"/>
            </w:tcBorders>
            <w:shd w:val="clear" w:color="auto" w:fill="auto"/>
            <w:vAlign w:val="center"/>
            <w:hideMark/>
          </w:tcPr>
          <w:p w14:paraId="43EF1A47"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24,042</w:t>
            </w:r>
          </w:p>
        </w:tc>
        <w:tc>
          <w:tcPr>
            <w:tcW w:w="298" w:type="pct"/>
            <w:tcBorders>
              <w:top w:val="nil"/>
              <w:left w:val="nil"/>
              <w:bottom w:val="single" w:sz="4" w:space="0" w:color="auto"/>
              <w:right w:val="single" w:sz="4" w:space="0" w:color="auto"/>
            </w:tcBorders>
            <w:shd w:val="clear" w:color="auto" w:fill="auto"/>
            <w:vAlign w:val="center"/>
            <w:hideMark/>
          </w:tcPr>
          <w:p w14:paraId="46CFF913"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37,449</w:t>
            </w:r>
          </w:p>
        </w:tc>
        <w:tc>
          <w:tcPr>
            <w:tcW w:w="298" w:type="pct"/>
            <w:tcBorders>
              <w:top w:val="nil"/>
              <w:left w:val="nil"/>
              <w:bottom w:val="single" w:sz="4" w:space="0" w:color="auto"/>
              <w:right w:val="single" w:sz="4" w:space="0" w:color="auto"/>
            </w:tcBorders>
            <w:shd w:val="clear" w:color="auto" w:fill="auto"/>
            <w:vAlign w:val="center"/>
            <w:hideMark/>
          </w:tcPr>
          <w:p w14:paraId="33931B3B"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37,449</w:t>
            </w:r>
          </w:p>
        </w:tc>
        <w:tc>
          <w:tcPr>
            <w:tcW w:w="300" w:type="pct"/>
            <w:tcBorders>
              <w:top w:val="nil"/>
              <w:left w:val="nil"/>
              <w:bottom w:val="single" w:sz="4" w:space="0" w:color="auto"/>
              <w:right w:val="single" w:sz="4" w:space="0" w:color="auto"/>
            </w:tcBorders>
            <w:shd w:val="clear" w:color="auto" w:fill="auto"/>
            <w:vAlign w:val="center"/>
            <w:hideMark/>
          </w:tcPr>
          <w:p w14:paraId="2D886B4B" w14:textId="77777777" w:rsidR="000E78B7" w:rsidRPr="0096786A" w:rsidRDefault="000E78B7"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37,449</w:t>
            </w:r>
          </w:p>
        </w:tc>
      </w:tr>
    </w:tbl>
    <w:p w14:paraId="7E30237F" w14:textId="77777777" w:rsidR="002B7584" w:rsidRDefault="002B7584">
      <w:pPr>
        <w:widowControl w:val="0"/>
        <w:spacing w:line="240" w:lineRule="auto"/>
        <w:ind w:firstLine="0"/>
        <w:jc w:val="left"/>
        <w:rPr>
          <w:del w:id="22" w:author="Мингалева Наталья Александровна" w:date="2024-03-14T14:56:00Z"/>
          <w:lang w:eastAsia="en-US" w:bidi="ar-SA"/>
        </w:rPr>
      </w:pPr>
    </w:p>
    <w:p w14:paraId="57E6D49C" w14:textId="63923347" w:rsidR="00722B7F" w:rsidRPr="00B7068C" w:rsidRDefault="00722B7F">
      <w:pPr>
        <w:widowControl w:val="0"/>
        <w:spacing w:line="240" w:lineRule="auto"/>
        <w:ind w:firstLine="0"/>
        <w:jc w:val="left"/>
        <w:rPr>
          <w:lang w:eastAsia="en-US" w:bidi="ar-SA"/>
        </w:rPr>
      </w:pPr>
      <w:r w:rsidRPr="00B7068C">
        <w:rPr>
          <w:lang w:eastAsia="en-US" w:bidi="ar-SA"/>
        </w:rPr>
        <w:br w:type="page"/>
      </w:r>
    </w:p>
    <w:p w14:paraId="7BDC45EF" w14:textId="1A6DE477" w:rsidR="005761D8" w:rsidRPr="00C076FE" w:rsidRDefault="005761D8" w:rsidP="005761D8">
      <w:pPr>
        <w:pStyle w:val="af4"/>
        <w:rPr>
          <w:lang w:eastAsia="en-US" w:bidi="ar-SA"/>
        </w:rPr>
      </w:pPr>
      <w:r w:rsidRPr="00C076FE">
        <w:lastRenderedPageBreak/>
        <w:t xml:space="preserve">Таблица </w:t>
      </w:r>
      <w:r w:rsidRPr="00C076FE">
        <w:fldChar w:fldCharType="begin"/>
      </w:r>
      <w:r w:rsidRPr="00C076FE">
        <w:instrText xml:space="preserve"> SEQ Таблица \* ARABIC </w:instrText>
      </w:r>
      <w:r w:rsidRPr="00C076FE">
        <w:fldChar w:fldCharType="separate"/>
      </w:r>
      <w:r w:rsidR="0073345B">
        <w:rPr>
          <w:noProof/>
        </w:rPr>
        <w:t>16</w:t>
      </w:r>
      <w:r w:rsidRPr="00C076FE">
        <w:fldChar w:fldCharType="end"/>
      </w:r>
      <w:r w:rsidRPr="00C076FE">
        <w:t xml:space="preserve">. </w:t>
      </w:r>
      <w:r w:rsidRPr="00C076FE">
        <w:rPr>
          <w:lang w:eastAsia="en-US" w:bidi="ar-SA"/>
        </w:rPr>
        <w:t>Приросты объемов теплоносителя на территории МО</w:t>
      </w:r>
      <w:r w:rsidR="00092CBC">
        <w:rPr>
          <w:lang w:eastAsia="en-US" w:bidi="ar-SA"/>
        </w:rPr>
        <w:t xml:space="preserve"> «Городской округ </w:t>
      </w:r>
      <w:r w:rsidR="00092CBC" w:rsidRPr="00486F54">
        <w:rPr>
          <w:lang w:eastAsia="en-US" w:bidi="ar-SA"/>
        </w:rPr>
        <w:t xml:space="preserve">«Город Глазов» </w:t>
      </w:r>
      <w:r w:rsidR="00092CBC">
        <w:rPr>
          <w:lang w:eastAsia="en-US" w:bidi="ar-SA"/>
        </w:rPr>
        <w:t>Удмуртской Республики»</w:t>
      </w:r>
    </w:p>
    <w:tbl>
      <w:tblPr>
        <w:tblW w:w="5000" w:type="pct"/>
        <w:tblLook w:val="04A0" w:firstRow="1" w:lastRow="0" w:firstColumn="1" w:lastColumn="0" w:noHBand="0" w:noVBand="1"/>
      </w:tblPr>
      <w:tblGrid>
        <w:gridCol w:w="764"/>
        <w:gridCol w:w="2073"/>
        <w:gridCol w:w="2073"/>
        <w:gridCol w:w="1564"/>
        <w:gridCol w:w="815"/>
        <w:gridCol w:w="882"/>
        <w:gridCol w:w="815"/>
        <w:gridCol w:w="815"/>
        <w:gridCol w:w="882"/>
        <w:gridCol w:w="873"/>
        <w:gridCol w:w="10"/>
        <w:gridCol w:w="882"/>
        <w:gridCol w:w="882"/>
        <w:gridCol w:w="882"/>
        <w:gridCol w:w="882"/>
        <w:gridCol w:w="828"/>
      </w:tblGrid>
      <w:tr w:rsidR="003C7992" w:rsidRPr="0096786A" w14:paraId="4E60AB01" w14:textId="77777777" w:rsidTr="00C80809">
        <w:trPr>
          <w:trHeight w:val="20"/>
          <w:tblHeader/>
        </w:trPr>
        <w:tc>
          <w:tcPr>
            <w:tcW w:w="2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504AE"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 xml:space="preserve">№ </w:t>
            </w:r>
            <w:proofErr w:type="gramStart"/>
            <w:r w:rsidRPr="0096786A">
              <w:rPr>
                <w:b/>
                <w:bCs/>
                <w:color w:val="000000"/>
                <w:sz w:val="20"/>
                <w:szCs w:val="20"/>
                <w:lang w:bidi="ar-SA"/>
              </w:rPr>
              <w:t>п</w:t>
            </w:r>
            <w:proofErr w:type="gramEnd"/>
            <w:r w:rsidRPr="0096786A">
              <w:rPr>
                <w:b/>
                <w:bCs/>
                <w:color w:val="000000"/>
                <w:sz w:val="20"/>
                <w:szCs w:val="20"/>
                <w:lang w:bidi="ar-SA"/>
              </w:rPr>
              <w:t>/п</w:t>
            </w:r>
          </w:p>
        </w:tc>
        <w:tc>
          <w:tcPr>
            <w:tcW w:w="651" w:type="pct"/>
            <w:tcBorders>
              <w:top w:val="single" w:sz="4" w:space="0" w:color="auto"/>
              <w:left w:val="nil"/>
              <w:bottom w:val="single" w:sz="4" w:space="0" w:color="auto"/>
              <w:right w:val="single" w:sz="4" w:space="0" w:color="auto"/>
            </w:tcBorders>
            <w:shd w:val="clear" w:color="auto" w:fill="auto"/>
            <w:vAlign w:val="center"/>
            <w:hideMark/>
          </w:tcPr>
          <w:p w14:paraId="47817BB9"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источника, адрес</w:t>
            </w:r>
          </w:p>
        </w:tc>
        <w:tc>
          <w:tcPr>
            <w:tcW w:w="651" w:type="pct"/>
            <w:tcBorders>
              <w:top w:val="single" w:sz="4" w:space="0" w:color="auto"/>
              <w:left w:val="nil"/>
              <w:bottom w:val="single" w:sz="4" w:space="0" w:color="auto"/>
              <w:right w:val="single" w:sz="4" w:space="0" w:color="auto"/>
            </w:tcBorders>
            <w:shd w:val="clear" w:color="auto" w:fill="auto"/>
            <w:vAlign w:val="center"/>
            <w:hideMark/>
          </w:tcPr>
          <w:p w14:paraId="4D74536E"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показателя</w:t>
            </w:r>
          </w:p>
        </w:tc>
        <w:tc>
          <w:tcPr>
            <w:tcW w:w="491" w:type="pct"/>
            <w:tcBorders>
              <w:top w:val="single" w:sz="4" w:space="0" w:color="auto"/>
              <w:left w:val="nil"/>
              <w:bottom w:val="single" w:sz="4" w:space="0" w:color="auto"/>
              <w:right w:val="single" w:sz="4" w:space="0" w:color="auto"/>
            </w:tcBorders>
            <w:shd w:val="clear" w:color="auto" w:fill="auto"/>
            <w:vAlign w:val="center"/>
            <w:hideMark/>
          </w:tcPr>
          <w:p w14:paraId="02B17A0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Ед. измерения</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6DA33AED"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2020</w:t>
            </w:r>
          </w:p>
        </w:tc>
        <w:tc>
          <w:tcPr>
            <w:tcW w:w="277" w:type="pct"/>
            <w:tcBorders>
              <w:top w:val="single" w:sz="4" w:space="0" w:color="auto"/>
              <w:left w:val="nil"/>
              <w:bottom w:val="single" w:sz="4" w:space="0" w:color="auto"/>
              <w:right w:val="single" w:sz="4" w:space="0" w:color="auto"/>
            </w:tcBorders>
            <w:shd w:val="clear" w:color="auto" w:fill="auto"/>
            <w:vAlign w:val="center"/>
            <w:hideMark/>
          </w:tcPr>
          <w:p w14:paraId="2A1894E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2021</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0C14532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2022</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02C7E494"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2023</w:t>
            </w:r>
          </w:p>
        </w:tc>
        <w:tc>
          <w:tcPr>
            <w:tcW w:w="277" w:type="pct"/>
            <w:tcBorders>
              <w:top w:val="single" w:sz="4" w:space="0" w:color="auto"/>
              <w:left w:val="nil"/>
              <w:bottom w:val="single" w:sz="4" w:space="0" w:color="auto"/>
              <w:right w:val="single" w:sz="4" w:space="0" w:color="auto"/>
            </w:tcBorders>
            <w:shd w:val="clear" w:color="auto" w:fill="auto"/>
            <w:vAlign w:val="center"/>
            <w:hideMark/>
          </w:tcPr>
          <w:p w14:paraId="4998C59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2024</w:t>
            </w:r>
          </w:p>
        </w:tc>
        <w:tc>
          <w:tcPr>
            <w:tcW w:w="277" w:type="pct"/>
            <w:gridSpan w:val="2"/>
            <w:tcBorders>
              <w:top w:val="single" w:sz="4" w:space="0" w:color="auto"/>
              <w:left w:val="nil"/>
              <w:bottom w:val="single" w:sz="4" w:space="0" w:color="auto"/>
              <w:right w:val="single" w:sz="4" w:space="0" w:color="auto"/>
            </w:tcBorders>
            <w:shd w:val="clear" w:color="auto" w:fill="auto"/>
            <w:vAlign w:val="center"/>
            <w:hideMark/>
          </w:tcPr>
          <w:p w14:paraId="04E08102"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2025</w:t>
            </w:r>
          </w:p>
        </w:tc>
        <w:tc>
          <w:tcPr>
            <w:tcW w:w="277" w:type="pct"/>
            <w:tcBorders>
              <w:top w:val="single" w:sz="4" w:space="0" w:color="auto"/>
              <w:left w:val="nil"/>
              <w:bottom w:val="single" w:sz="4" w:space="0" w:color="auto"/>
              <w:right w:val="single" w:sz="4" w:space="0" w:color="auto"/>
            </w:tcBorders>
            <w:shd w:val="clear" w:color="auto" w:fill="auto"/>
            <w:vAlign w:val="center"/>
            <w:hideMark/>
          </w:tcPr>
          <w:p w14:paraId="33C1E3B9"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2026</w:t>
            </w:r>
          </w:p>
        </w:tc>
        <w:tc>
          <w:tcPr>
            <w:tcW w:w="277" w:type="pct"/>
            <w:tcBorders>
              <w:top w:val="single" w:sz="4" w:space="0" w:color="auto"/>
              <w:left w:val="nil"/>
              <w:bottom w:val="single" w:sz="4" w:space="0" w:color="auto"/>
              <w:right w:val="single" w:sz="4" w:space="0" w:color="auto"/>
            </w:tcBorders>
            <w:shd w:val="clear" w:color="auto" w:fill="auto"/>
            <w:vAlign w:val="center"/>
            <w:hideMark/>
          </w:tcPr>
          <w:p w14:paraId="3049FA50"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2027</w:t>
            </w:r>
          </w:p>
        </w:tc>
        <w:tc>
          <w:tcPr>
            <w:tcW w:w="277" w:type="pct"/>
            <w:tcBorders>
              <w:top w:val="single" w:sz="4" w:space="0" w:color="auto"/>
              <w:left w:val="nil"/>
              <w:bottom w:val="single" w:sz="4" w:space="0" w:color="auto"/>
              <w:right w:val="single" w:sz="4" w:space="0" w:color="auto"/>
            </w:tcBorders>
            <w:shd w:val="clear" w:color="auto" w:fill="auto"/>
            <w:vAlign w:val="center"/>
            <w:hideMark/>
          </w:tcPr>
          <w:p w14:paraId="21149B3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2028</w:t>
            </w:r>
          </w:p>
        </w:tc>
        <w:tc>
          <w:tcPr>
            <w:tcW w:w="277" w:type="pct"/>
            <w:tcBorders>
              <w:top w:val="single" w:sz="4" w:space="0" w:color="auto"/>
              <w:left w:val="nil"/>
              <w:bottom w:val="single" w:sz="4" w:space="0" w:color="auto"/>
              <w:right w:val="single" w:sz="4" w:space="0" w:color="auto"/>
            </w:tcBorders>
            <w:shd w:val="clear" w:color="auto" w:fill="auto"/>
            <w:vAlign w:val="center"/>
            <w:hideMark/>
          </w:tcPr>
          <w:p w14:paraId="2E926F42"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2029</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42C3034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2030</w:t>
            </w:r>
          </w:p>
        </w:tc>
      </w:tr>
      <w:tr w:rsidR="00C80809" w:rsidRPr="0096786A" w14:paraId="5C6E22FB" w14:textId="77777777" w:rsidTr="00C80809">
        <w:trPr>
          <w:trHeight w:val="20"/>
        </w:trPr>
        <w:tc>
          <w:tcPr>
            <w:tcW w:w="5000" w:type="pct"/>
            <w:gridSpan w:val="16"/>
            <w:tcBorders>
              <w:top w:val="nil"/>
              <w:left w:val="single" w:sz="4" w:space="0" w:color="auto"/>
              <w:bottom w:val="single" w:sz="4" w:space="0" w:color="auto"/>
              <w:right w:val="single" w:sz="4" w:space="0" w:color="auto"/>
            </w:tcBorders>
            <w:shd w:val="clear" w:color="auto" w:fill="auto"/>
            <w:noWrap/>
            <w:vAlign w:val="center"/>
            <w:hideMark/>
          </w:tcPr>
          <w:p w14:paraId="6D8D2FC2"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АО «РИР»</w:t>
            </w:r>
          </w:p>
        </w:tc>
      </w:tr>
      <w:tr w:rsidR="003C7992" w:rsidRPr="0096786A" w14:paraId="5B47FC43" w14:textId="77777777" w:rsidTr="00C80809">
        <w:trPr>
          <w:trHeight w:val="20"/>
        </w:trPr>
        <w:tc>
          <w:tcPr>
            <w:tcW w:w="240"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840DA9E"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w:t>
            </w:r>
          </w:p>
        </w:tc>
        <w:tc>
          <w:tcPr>
            <w:tcW w:w="651" w:type="pct"/>
            <w:vMerge w:val="restart"/>
            <w:tcBorders>
              <w:top w:val="nil"/>
              <w:left w:val="single" w:sz="4" w:space="0" w:color="auto"/>
              <w:bottom w:val="double" w:sz="6" w:space="0" w:color="000000"/>
              <w:right w:val="single" w:sz="4" w:space="0" w:color="auto"/>
            </w:tcBorders>
            <w:shd w:val="clear" w:color="auto" w:fill="auto"/>
            <w:vAlign w:val="center"/>
            <w:hideMark/>
          </w:tcPr>
          <w:p w14:paraId="3B0F944C"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ТЭЦ АО «РИР», ул. Белова, д. 7</w:t>
            </w:r>
          </w:p>
        </w:tc>
        <w:tc>
          <w:tcPr>
            <w:tcW w:w="651" w:type="pct"/>
            <w:tcBorders>
              <w:top w:val="nil"/>
              <w:left w:val="nil"/>
              <w:bottom w:val="single" w:sz="4" w:space="0" w:color="auto"/>
              <w:right w:val="single" w:sz="4" w:space="0" w:color="auto"/>
            </w:tcBorders>
            <w:shd w:val="clear" w:color="auto" w:fill="auto"/>
            <w:vAlign w:val="center"/>
            <w:hideMark/>
          </w:tcPr>
          <w:p w14:paraId="5FB90A97"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91" w:type="pct"/>
            <w:tcBorders>
              <w:top w:val="nil"/>
              <w:left w:val="nil"/>
              <w:bottom w:val="single" w:sz="4" w:space="0" w:color="auto"/>
              <w:right w:val="single" w:sz="4" w:space="0" w:color="auto"/>
            </w:tcBorders>
            <w:shd w:val="clear" w:color="auto" w:fill="auto"/>
            <w:vAlign w:val="center"/>
            <w:hideMark/>
          </w:tcPr>
          <w:p w14:paraId="58D81AAC"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56" w:type="pct"/>
            <w:tcBorders>
              <w:top w:val="nil"/>
              <w:left w:val="nil"/>
              <w:bottom w:val="single" w:sz="4" w:space="0" w:color="auto"/>
              <w:right w:val="single" w:sz="4" w:space="0" w:color="auto"/>
            </w:tcBorders>
            <w:shd w:val="clear" w:color="auto" w:fill="auto"/>
            <w:vAlign w:val="center"/>
            <w:hideMark/>
          </w:tcPr>
          <w:p w14:paraId="75840DD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8,9</w:t>
            </w:r>
          </w:p>
        </w:tc>
        <w:tc>
          <w:tcPr>
            <w:tcW w:w="277" w:type="pct"/>
            <w:tcBorders>
              <w:top w:val="nil"/>
              <w:left w:val="nil"/>
              <w:bottom w:val="single" w:sz="4" w:space="0" w:color="auto"/>
              <w:right w:val="single" w:sz="4" w:space="0" w:color="auto"/>
            </w:tcBorders>
            <w:shd w:val="clear" w:color="auto" w:fill="auto"/>
            <w:vAlign w:val="center"/>
            <w:hideMark/>
          </w:tcPr>
          <w:p w14:paraId="6613539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173,8</w:t>
            </w:r>
          </w:p>
        </w:tc>
        <w:tc>
          <w:tcPr>
            <w:tcW w:w="256" w:type="pct"/>
            <w:tcBorders>
              <w:top w:val="nil"/>
              <w:left w:val="nil"/>
              <w:bottom w:val="single" w:sz="4" w:space="0" w:color="auto"/>
              <w:right w:val="single" w:sz="4" w:space="0" w:color="auto"/>
            </w:tcBorders>
            <w:shd w:val="clear" w:color="auto" w:fill="auto"/>
            <w:vAlign w:val="center"/>
            <w:hideMark/>
          </w:tcPr>
          <w:p w14:paraId="0E7A65C1"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22,4</w:t>
            </w:r>
          </w:p>
        </w:tc>
        <w:tc>
          <w:tcPr>
            <w:tcW w:w="256" w:type="pct"/>
            <w:tcBorders>
              <w:top w:val="nil"/>
              <w:left w:val="nil"/>
              <w:bottom w:val="single" w:sz="4" w:space="0" w:color="auto"/>
              <w:right w:val="single" w:sz="4" w:space="0" w:color="auto"/>
            </w:tcBorders>
            <w:shd w:val="clear" w:color="auto" w:fill="auto"/>
            <w:vAlign w:val="center"/>
            <w:hideMark/>
          </w:tcPr>
          <w:p w14:paraId="089E62C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53,2</w:t>
            </w:r>
          </w:p>
        </w:tc>
        <w:tc>
          <w:tcPr>
            <w:tcW w:w="277" w:type="pct"/>
            <w:tcBorders>
              <w:top w:val="nil"/>
              <w:left w:val="nil"/>
              <w:bottom w:val="single" w:sz="4" w:space="0" w:color="auto"/>
              <w:right w:val="single" w:sz="4" w:space="0" w:color="auto"/>
            </w:tcBorders>
            <w:shd w:val="clear" w:color="auto" w:fill="auto"/>
            <w:vAlign w:val="center"/>
            <w:hideMark/>
          </w:tcPr>
          <w:p w14:paraId="3F41031A" w14:textId="04E26C4C" w:rsidR="00C80809" w:rsidRPr="00092CBC" w:rsidRDefault="00C80809" w:rsidP="00C80809">
            <w:pPr>
              <w:autoSpaceDE/>
              <w:autoSpaceDN/>
              <w:spacing w:line="240" w:lineRule="auto"/>
              <w:ind w:firstLine="0"/>
              <w:jc w:val="center"/>
              <w:rPr>
                <w:sz w:val="20"/>
              </w:rPr>
            </w:pPr>
            <w:r w:rsidRPr="00C80809">
              <w:rPr>
                <w:sz w:val="20"/>
                <w:szCs w:val="20"/>
                <w:lang w:bidi="ar-SA"/>
              </w:rPr>
              <w:t>230</w:t>
            </w:r>
            <w:r w:rsidRPr="00092CBC">
              <w:rPr>
                <w:sz w:val="20"/>
              </w:rPr>
              <w:t>,7</w:t>
            </w:r>
          </w:p>
        </w:tc>
        <w:tc>
          <w:tcPr>
            <w:tcW w:w="277" w:type="pct"/>
            <w:gridSpan w:val="2"/>
            <w:tcBorders>
              <w:top w:val="nil"/>
              <w:left w:val="nil"/>
              <w:bottom w:val="single" w:sz="4" w:space="0" w:color="auto"/>
              <w:right w:val="single" w:sz="4" w:space="0" w:color="auto"/>
            </w:tcBorders>
            <w:shd w:val="clear" w:color="auto" w:fill="auto"/>
            <w:vAlign w:val="center"/>
            <w:hideMark/>
          </w:tcPr>
          <w:p w14:paraId="3C20D1DD" w14:textId="5A369D62" w:rsidR="00C80809" w:rsidRPr="00092CBC" w:rsidRDefault="00C80809" w:rsidP="00C80809">
            <w:pPr>
              <w:autoSpaceDE/>
              <w:autoSpaceDN/>
              <w:spacing w:line="240" w:lineRule="auto"/>
              <w:ind w:firstLine="0"/>
              <w:jc w:val="center"/>
              <w:rPr>
                <w:sz w:val="20"/>
              </w:rPr>
            </w:pPr>
            <w:r w:rsidRPr="00C80809">
              <w:rPr>
                <w:sz w:val="20"/>
                <w:szCs w:val="20"/>
                <w:lang w:bidi="ar-SA"/>
              </w:rPr>
              <w:t>322</w:t>
            </w:r>
            <w:r w:rsidRPr="00092CBC">
              <w:rPr>
                <w:sz w:val="20"/>
              </w:rPr>
              <w:t>,5</w:t>
            </w:r>
          </w:p>
        </w:tc>
        <w:tc>
          <w:tcPr>
            <w:tcW w:w="277" w:type="pct"/>
            <w:tcBorders>
              <w:top w:val="nil"/>
              <w:left w:val="nil"/>
              <w:bottom w:val="single" w:sz="4" w:space="0" w:color="auto"/>
              <w:right w:val="single" w:sz="4" w:space="0" w:color="auto"/>
            </w:tcBorders>
            <w:shd w:val="clear" w:color="auto" w:fill="auto"/>
            <w:vAlign w:val="center"/>
            <w:hideMark/>
          </w:tcPr>
          <w:p w14:paraId="521FE7D2" w14:textId="77777777" w:rsidR="00C80809" w:rsidRPr="00092CBC" w:rsidRDefault="00C80809" w:rsidP="00C80809">
            <w:pPr>
              <w:autoSpaceDE/>
              <w:autoSpaceDN/>
              <w:spacing w:line="240" w:lineRule="auto"/>
              <w:ind w:firstLine="0"/>
              <w:jc w:val="center"/>
              <w:rPr>
                <w:sz w:val="20"/>
              </w:rPr>
            </w:pPr>
            <w:r w:rsidRPr="00092CBC">
              <w:rPr>
                <w:sz w:val="20"/>
              </w:rPr>
              <w:t>130,8</w:t>
            </w:r>
          </w:p>
        </w:tc>
        <w:tc>
          <w:tcPr>
            <w:tcW w:w="277" w:type="pct"/>
            <w:tcBorders>
              <w:top w:val="nil"/>
              <w:left w:val="nil"/>
              <w:bottom w:val="single" w:sz="4" w:space="0" w:color="auto"/>
              <w:right w:val="single" w:sz="4" w:space="0" w:color="auto"/>
            </w:tcBorders>
            <w:shd w:val="clear" w:color="auto" w:fill="auto"/>
            <w:vAlign w:val="center"/>
            <w:hideMark/>
          </w:tcPr>
          <w:p w14:paraId="2D0D49A5" w14:textId="77777777" w:rsidR="00C80809" w:rsidRPr="00092CBC" w:rsidRDefault="00C80809" w:rsidP="00C80809">
            <w:pPr>
              <w:autoSpaceDE/>
              <w:autoSpaceDN/>
              <w:spacing w:line="240" w:lineRule="auto"/>
              <w:ind w:firstLine="0"/>
              <w:jc w:val="center"/>
              <w:rPr>
                <w:sz w:val="20"/>
              </w:rPr>
            </w:pPr>
            <w:r w:rsidRPr="00092CBC">
              <w:rPr>
                <w:sz w:val="20"/>
              </w:rPr>
              <w:t>102,7</w:t>
            </w:r>
          </w:p>
        </w:tc>
        <w:tc>
          <w:tcPr>
            <w:tcW w:w="277" w:type="pct"/>
            <w:tcBorders>
              <w:top w:val="nil"/>
              <w:left w:val="nil"/>
              <w:bottom w:val="single" w:sz="4" w:space="0" w:color="auto"/>
              <w:right w:val="single" w:sz="4" w:space="0" w:color="auto"/>
            </w:tcBorders>
            <w:shd w:val="clear" w:color="auto" w:fill="auto"/>
            <w:vAlign w:val="center"/>
            <w:hideMark/>
          </w:tcPr>
          <w:p w14:paraId="71CEF70F" w14:textId="77777777" w:rsidR="00C80809" w:rsidRPr="00092CBC" w:rsidRDefault="00C80809" w:rsidP="00C80809">
            <w:pPr>
              <w:autoSpaceDE/>
              <w:autoSpaceDN/>
              <w:spacing w:line="240" w:lineRule="auto"/>
              <w:ind w:firstLine="0"/>
              <w:jc w:val="center"/>
              <w:rPr>
                <w:sz w:val="20"/>
              </w:rPr>
            </w:pPr>
            <w:r w:rsidRPr="00092CBC">
              <w:rPr>
                <w:sz w:val="20"/>
              </w:rPr>
              <w:t>0,0</w:t>
            </w:r>
          </w:p>
        </w:tc>
        <w:tc>
          <w:tcPr>
            <w:tcW w:w="277" w:type="pct"/>
            <w:tcBorders>
              <w:top w:val="nil"/>
              <w:left w:val="nil"/>
              <w:bottom w:val="single" w:sz="4" w:space="0" w:color="auto"/>
              <w:right w:val="single" w:sz="4" w:space="0" w:color="auto"/>
            </w:tcBorders>
            <w:shd w:val="clear" w:color="auto" w:fill="auto"/>
            <w:vAlign w:val="center"/>
            <w:hideMark/>
          </w:tcPr>
          <w:p w14:paraId="2BE8FC87" w14:textId="77777777" w:rsidR="00C80809" w:rsidRPr="00092CBC" w:rsidRDefault="00C80809" w:rsidP="00C80809">
            <w:pPr>
              <w:autoSpaceDE/>
              <w:autoSpaceDN/>
              <w:spacing w:line="240" w:lineRule="auto"/>
              <w:ind w:firstLine="0"/>
              <w:jc w:val="center"/>
              <w:rPr>
                <w:sz w:val="20"/>
              </w:rPr>
            </w:pPr>
            <w:r w:rsidRPr="00092CBC">
              <w:rPr>
                <w:sz w:val="20"/>
              </w:rPr>
              <w:t>137,1</w:t>
            </w:r>
          </w:p>
        </w:tc>
        <w:tc>
          <w:tcPr>
            <w:tcW w:w="260" w:type="pct"/>
            <w:tcBorders>
              <w:top w:val="nil"/>
              <w:left w:val="nil"/>
              <w:bottom w:val="single" w:sz="4" w:space="0" w:color="auto"/>
              <w:right w:val="single" w:sz="4" w:space="0" w:color="auto"/>
            </w:tcBorders>
            <w:shd w:val="clear" w:color="auto" w:fill="auto"/>
            <w:vAlign w:val="center"/>
            <w:hideMark/>
          </w:tcPr>
          <w:p w14:paraId="242C871C" w14:textId="77777777" w:rsidR="00C80809" w:rsidRPr="00092CBC" w:rsidRDefault="00C80809" w:rsidP="00C80809">
            <w:pPr>
              <w:autoSpaceDE/>
              <w:autoSpaceDN/>
              <w:spacing w:line="240" w:lineRule="auto"/>
              <w:ind w:firstLine="0"/>
              <w:jc w:val="center"/>
              <w:rPr>
                <w:sz w:val="20"/>
              </w:rPr>
            </w:pPr>
            <w:r w:rsidRPr="00092CBC">
              <w:rPr>
                <w:sz w:val="20"/>
              </w:rPr>
              <w:t>0,0</w:t>
            </w:r>
          </w:p>
        </w:tc>
      </w:tr>
      <w:tr w:rsidR="003C7992" w:rsidRPr="0096786A" w14:paraId="75500C09" w14:textId="77777777" w:rsidTr="00C80809">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73A56DEE" w14:textId="77777777" w:rsidR="00C80809" w:rsidRPr="0096786A" w:rsidRDefault="00C80809" w:rsidP="00C80809">
            <w:pPr>
              <w:autoSpaceDE/>
              <w:autoSpaceDN/>
              <w:spacing w:line="240" w:lineRule="auto"/>
              <w:ind w:firstLine="0"/>
              <w:jc w:val="left"/>
              <w:rPr>
                <w:color w:val="000000"/>
                <w:sz w:val="20"/>
                <w:szCs w:val="20"/>
                <w:lang w:bidi="ar-SA"/>
              </w:rPr>
            </w:pPr>
          </w:p>
        </w:tc>
        <w:tc>
          <w:tcPr>
            <w:tcW w:w="651" w:type="pct"/>
            <w:vMerge/>
            <w:tcBorders>
              <w:top w:val="nil"/>
              <w:left w:val="single" w:sz="4" w:space="0" w:color="auto"/>
              <w:bottom w:val="double" w:sz="6" w:space="0" w:color="000000"/>
              <w:right w:val="single" w:sz="4" w:space="0" w:color="auto"/>
            </w:tcBorders>
            <w:shd w:val="clear" w:color="auto" w:fill="auto"/>
            <w:vAlign w:val="center"/>
            <w:hideMark/>
          </w:tcPr>
          <w:p w14:paraId="2C772A44" w14:textId="77777777" w:rsidR="00C80809" w:rsidRPr="0096786A" w:rsidRDefault="00C80809" w:rsidP="00C80809">
            <w:pPr>
              <w:autoSpaceDE/>
              <w:autoSpaceDN/>
              <w:spacing w:line="240" w:lineRule="auto"/>
              <w:ind w:firstLine="0"/>
              <w:jc w:val="left"/>
              <w:rPr>
                <w:color w:val="000000"/>
                <w:sz w:val="20"/>
                <w:szCs w:val="20"/>
                <w:lang w:bidi="ar-SA"/>
              </w:rPr>
            </w:pPr>
          </w:p>
        </w:tc>
        <w:tc>
          <w:tcPr>
            <w:tcW w:w="651" w:type="pct"/>
            <w:tcBorders>
              <w:top w:val="nil"/>
              <w:left w:val="nil"/>
              <w:bottom w:val="single" w:sz="4" w:space="0" w:color="auto"/>
              <w:right w:val="single" w:sz="4" w:space="0" w:color="auto"/>
            </w:tcBorders>
            <w:shd w:val="clear" w:color="auto" w:fill="auto"/>
            <w:vAlign w:val="center"/>
            <w:hideMark/>
          </w:tcPr>
          <w:p w14:paraId="729D2E45"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91" w:type="pct"/>
            <w:tcBorders>
              <w:top w:val="nil"/>
              <w:left w:val="nil"/>
              <w:bottom w:val="single" w:sz="4" w:space="0" w:color="auto"/>
              <w:right w:val="single" w:sz="4" w:space="0" w:color="auto"/>
            </w:tcBorders>
            <w:shd w:val="clear" w:color="auto" w:fill="auto"/>
            <w:vAlign w:val="center"/>
            <w:hideMark/>
          </w:tcPr>
          <w:p w14:paraId="1304F66B"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56" w:type="pct"/>
            <w:tcBorders>
              <w:top w:val="nil"/>
              <w:left w:val="nil"/>
              <w:bottom w:val="single" w:sz="4" w:space="0" w:color="auto"/>
              <w:right w:val="single" w:sz="4" w:space="0" w:color="auto"/>
            </w:tcBorders>
            <w:shd w:val="clear" w:color="auto" w:fill="auto"/>
            <w:vAlign w:val="center"/>
            <w:hideMark/>
          </w:tcPr>
          <w:p w14:paraId="406E295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0,1</w:t>
            </w:r>
          </w:p>
        </w:tc>
        <w:tc>
          <w:tcPr>
            <w:tcW w:w="277" w:type="pct"/>
            <w:tcBorders>
              <w:top w:val="nil"/>
              <w:left w:val="nil"/>
              <w:bottom w:val="single" w:sz="4" w:space="0" w:color="auto"/>
              <w:right w:val="single" w:sz="4" w:space="0" w:color="auto"/>
            </w:tcBorders>
            <w:shd w:val="clear" w:color="auto" w:fill="auto"/>
            <w:vAlign w:val="center"/>
            <w:hideMark/>
          </w:tcPr>
          <w:p w14:paraId="5D34802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89,2</w:t>
            </w:r>
          </w:p>
        </w:tc>
        <w:tc>
          <w:tcPr>
            <w:tcW w:w="256" w:type="pct"/>
            <w:tcBorders>
              <w:top w:val="nil"/>
              <w:left w:val="nil"/>
              <w:bottom w:val="single" w:sz="4" w:space="0" w:color="auto"/>
              <w:right w:val="single" w:sz="4" w:space="0" w:color="auto"/>
            </w:tcBorders>
            <w:shd w:val="clear" w:color="auto" w:fill="auto"/>
            <w:vAlign w:val="center"/>
            <w:hideMark/>
          </w:tcPr>
          <w:p w14:paraId="4224ABE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1,6</w:t>
            </w:r>
          </w:p>
        </w:tc>
        <w:tc>
          <w:tcPr>
            <w:tcW w:w="256" w:type="pct"/>
            <w:tcBorders>
              <w:top w:val="nil"/>
              <w:left w:val="nil"/>
              <w:bottom w:val="single" w:sz="4" w:space="0" w:color="auto"/>
              <w:right w:val="single" w:sz="4" w:space="0" w:color="auto"/>
            </w:tcBorders>
            <w:shd w:val="clear" w:color="auto" w:fill="auto"/>
            <w:vAlign w:val="center"/>
            <w:hideMark/>
          </w:tcPr>
          <w:p w14:paraId="13E2EFE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31,7</w:t>
            </w:r>
          </w:p>
        </w:tc>
        <w:tc>
          <w:tcPr>
            <w:tcW w:w="277" w:type="pct"/>
            <w:tcBorders>
              <w:top w:val="nil"/>
              <w:left w:val="nil"/>
              <w:bottom w:val="single" w:sz="4" w:space="0" w:color="auto"/>
              <w:right w:val="single" w:sz="4" w:space="0" w:color="auto"/>
            </w:tcBorders>
            <w:shd w:val="clear" w:color="auto" w:fill="auto"/>
            <w:vAlign w:val="center"/>
            <w:hideMark/>
          </w:tcPr>
          <w:p w14:paraId="0419E229" w14:textId="7D614286" w:rsidR="00C80809" w:rsidRPr="00092CBC" w:rsidRDefault="00C80809" w:rsidP="00C80809">
            <w:pPr>
              <w:autoSpaceDE/>
              <w:autoSpaceDN/>
              <w:spacing w:line="240" w:lineRule="auto"/>
              <w:ind w:firstLine="0"/>
              <w:jc w:val="center"/>
              <w:rPr>
                <w:sz w:val="20"/>
              </w:rPr>
            </w:pPr>
            <w:r w:rsidRPr="00C80809">
              <w:rPr>
                <w:sz w:val="20"/>
                <w:szCs w:val="20"/>
                <w:lang w:bidi="ar-SA"/>
              </w:rPr>
              <w:t>23,0</w:t>
            </w:r>
          </w:p>
        </w:tc>
        <w:tc>
          <w:tcPr>
            <w:tcW w:w="277" w:type="pct"/>
            <w:gridSpan w:val="2"/>
            <w:tcBorders>
              <w:top w:val="nil"/>
              <w:left w:val="nil"/>
              <w:bottom w:val="single" w:sz="4" w:space="0" w:color="auto"/>
              <w:right w:val="single" w:sz="4" w:space="0" w:color="auto"/>
            </w:tcBorders>
            <w:shd w:val="clear" w:color="auto" w:fill="auto"/>
            <w:vAlign w:val="center"/>
            <w:hideMark/>
          </w:tcPr>
          <w:p w14:paraId="7005FAAF" w14:textId="7C40AE16" w:rsidR="00C80809" w:rsidRPr="00092CBC" w:rsidRDefault="00C80809" w:rsidP="00C80809">
            <w:pPr>
              <w:autoSpaceDE/>
              <w:autoSpaceDN/>
              <w:spacing w:line="240" w:lineRule="auto"/>
              <w:ind w:firstLine="0"/>
              <w:jc w:val="center"/>
              <w:rPr>
                <w:sz w:val="20"/>
              </w:rPr>
            </w:pPr>
            <w:r w:rsidRPr="00C80809">
              <w:rPr>
                <w:sz w:val="20"/>
                <w:szCs w:val="20"/>
                <w:lang w:bidi="ar-SA"/>
              </w:rPr>
              <w:t>115,9</w:t>
            </w:r>
          </w:p>
        </w:tc>
        <w:tc>
          <w:tcPr>
            <w:tcW w:w="277" w:type="pct"/>
            <w:tcBorders>
              <w:top w:val="nil"/>
              <w:left w:val="nil"/>
              <w:bottom w:val="single" w:sz="4" w:space="0" w:color="auto"/>
              <w:right w:val="single" w:sz="4" w:space="0" w:color="auto"/>
            </w:tcBorders>
            <w:shd w:val="clear" w:color="auto" w:fill="auto"/>
            <w:vAlign w:val="center"/>
            <w:hideMark/>
          </w:tcPr>
          <w:p w14:paraId="306F09D4" w14:textId="09685363" w:rsidR="00C80809" w:rsidRPr="00092CBC" w:rsidRDefault="00C80809" w:rsidP="00C80809">
            <w:pPr>
              <w:autoSpaceDE/>
              <w:autoSpaceDN/>
              <w:spacing w:line="240" w:lineRule="auto"/>
              <w:ind w:firstLine="0"/>
              <w:jc w:val="center"/>
              <w:rPr>
                <w:sz w:val="20"/>
              </w:rPr>
            </w:pPr>
            <w:r w:rsidRPr="00092CBC">
              <w:rPr>
                <w:sz w:val="20"/>
              </w:rPr>
              <w:t>0</w:t>
            </w:r>
          </w:p>
        </w:tc>
        <w:tc>
          <w:tcPr>
            <w:tcW w:w="277" w:type="pct"/>
            <w:tcBorders>
              <w:top w:val="nil"/>
              <w:left w:val="nil"/>
              <w:bottom w:val="single" w:sz="4" w:space="0" w:color="auto"/>
              <w:right w:val="single" w:sz="4" w:space="0" w:color="auto"/>
            </w:tcBorders>
            <w:shd w:val="clear" w:color="auto" w:fill="auto"/>
            <w:vAlign w:val="center"/>
            <w:hideMark/>
          </w:tcPr>
          <w:p w14:paraId="2ED8E667" w14:textId="77777777" w:rsidR="00C80809" w:rsidRPr="00092CBC" w:rsidRDefault="00C80809" w:rsidP="00C80809">
            <w:pPr>
              <w:autoSpaceDE/>
              <w:autoSpaceDN/>
              <w:spacing w:line="240" w:lineRule="auto"/>
              <w:ind w:firstLine="0"/>
              <w:jc w:val="center"/>
              <w:rPr>
                <w:sz w:val="20"/>
              </w:rPr>
            </w:pPr>
            <w:r w:rsidRPr="00092CBC">
              <w:rPr>
                <w:sz w:val="20"/>
              </w:rPr>
              <w:t>17,4</w:t>
            </w:r>
          </w:p>
        </w:tc>
        <w:tc>
          <w:tcPr>
            <w:tcW w:w="277" w:type="pct"/>
            <w:tcBorders>
              <w:top w:val="nil"/>
              <w:left w:val="nil"/>
              <w:bottom w:val="single" w:sz="4" w:space="0" w:color="auto"/>
              <w:right w:val="single" w:sz="4" w:space="0" w:color="auto"/>
            </w:tcBorders>
            <w:shd w:val="clear" w:color="auto" w:fill="auto"/>
            <w:vAlign w:val="center"/>
            <w:hideMark/>
          </w:tcPr>
          <w:p w14:paraId="520BD5D5" w14:textId="77777777" w:rsidR="00C80809" w:rsidRPr="00092CBC" w:rsidRDefault="00C80809" w:rsidP="00C80809">
            <w:pPr>
              <w:autoSpaceDE/>
              <w:autoSpaceDN/>
              <w:spacing w:line="240" w:lineRule="auto"/>
              <w:ind w:firstLine="0"/>
              <w:jc w:val="center"/>
              <w:rPr>
                <w:sz w:val="20"/>
              </w:rPr>
            </w:pPr>
            <w:r w:rsidRPr="00092CBC">
              <w:rPr>
                <w:sz w:val="20"/>
              </w:rPr>
              <w:t>0,0</w:t>
            </w:r>
          </w:p>
        </w:tc>
        <w:tc>
          <w:tcPr>
            <w:tcW w:w="277" w:type="pct"/>
            <w:tcBorders>
              <w:top w:val="nil"/>
              <w:left w:val="nil"/>
              <w:bottom w:val="single" w:sz="4" w:space="0" w:color="auto"/>
              <w:right w:val="single" w:sz="4" w:space="0" w:color="auto"/>
            </w:tcBorders>
            <w:shd w:val="clear" w:color="auto" w:fill="auto"/>
            <w:vAlign w:val="center"/>
            <w:hideMark/>
          </w:tcPr>
          <w:p w14:paraId="2B17331B" w14:textId="77777777" w:rsidR="00C80809" w:rsidRPr="00092CBC" w:rsidRDefault="00C80809" w:rsidP="00C80809">
            <w:pPr>
              <w:autoSpaceDE/>
              <w:autoSpaceDN/>
              <w:spacing w:line="240" w:lineRule="auto"/>
              <w:ind w:firstLine="0"/>
              <w:jc w:val="center"/>
              <w:rPr>
                <w:sz w:val="20"/>
              </w:rPr>
            </w:pPr>
            <w:r w:rsidRPr="00092CBC">
              <w:rPr>
                <w:sz w:val="20"/>
              </w:rPr>
              <w:t>23,1</w:t>
            </w:r>
          </w:p>
        </w:tc>
        <w:tc>
          <w:tcPr>
            <w:tcW w:w="260" w:type="pct"/>
            <w:tcBorders>
              <w:top w:val="nil"/>
              <w:left w:val="nil"/>
              <w:bottom w:val="single" w:sz="4" w:space="0" w:color="auto"/>
              <w:right w:val="single" w:sz="4" w:space="0" w:color="auto"/>
            </w:tcBorders>
            <w:shd w:val="clear" w:color="auto" w:fill="auto"/>
            <w:vAlign w:val="center"/>
            <w:hideMark/>
          </w:tcPr>
          <w:p w14:paraId="34106DC6" w14:textId="77777777" w:rsidR="00C80809" w:rsidRPr="00092CBC" w:rsidRDefault="00C80809" w:rsidP="00C80809">
            <w:pPr>
              <w:autoSpaceDE/>
              <w:autoSpaceDN/>
              <w:spacing w:line="240" w:lineRule="auto"/>
              <w:ind w:firstLine="0"/>
              <w:jc w:val="center"/>
              <w:rPr>
                <w:sz w:val="20"/>
              </w:rPr>
            </w:pPr>
            <w:r w:rsidRPr="00092CBC">
              <w:rPr>
                <w:sz w:val="20"/>
              </w:rPr>
              <w:t>0,0</w:t>
            </w:r>
          </w:p>
        </w:tc>
      </w:tr>
      <w:tr w:rsidR="003C7992" w:rsidRPr="0096786A" w14:paraId="19B36529" w14:textId="77777777" w:rsidTr="00C80809">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1AEA9D93" w14:textId="77777777" w:rsidR="00C80809" w:rsidRPr="0096786A" w:rsidRDefault="00C80809" w:rsidP="00C80809">
            <w:pPr>
              <w:autoSpaceDE/>
              <w:autoSpaceDN/>
              <w:spacing w:line="240" w:lineRule="auto"/>
              <w:ind w:firstLine="0"/>
              <w:jc w:val="left"/>
              <w:rPr>
                <w:color w:val="000000"/>
                <w:sz w:val="20"/>
                <w:szCs w:val="20"/>
                <w:lang w:bidi="ar-SA"/>
              </w:rPr>
            </w:pPr>
          </w:p>
        </w:tc>
        <w:tc>
          <w:tcPr>
            <w:tcW w:w="651" w:type="pct"/>
            <w:vMerge/>
            <w:tcBorders>
              <w:top w:val="nil"/>
              <w:left w:val="single" w:sz="4" w:space="0" w:color="auto"/>
              <w:bottom w:val="double" w:sz="6" w:space="0" w:color="000000"/>
              <w:right w:val="single" w:sz="4" w:space="0" w:color="auto"/>
            </w:tcBorders>
            <w:shd w:val="clear" w:color="auto" w:fill="auto"/>
            <w:vAlign w:val="center"/>
            <w:hideMark/>
          </w:tcPr>
          <w:p w14:paraId="35ABBDE3" w14:textId="77777777" w:rsidR="00C80809" w:rsidRPr="0096786A" w:rsidRDefault="00C80809" w:rsidP="00C80809">
            <w:pPr>
              <w:autoSpaceDE/>
              <w:autoSpaceDN/>
              <w:spacing w:line="240" w:lineRule="auto"/>
              <w:ind w:firstLine="0"/>
              <w:jc w:val="left"/>
              <w:rPr>
                <w:color w:val="000000"/>
                <w:sz w:val="20"/>
                <w:szCs w:val="20"/>
                <w:lang w:bidi="ar-SA"/>
              </w:rPr>
            </w:pPr>
          </w:p>
        </w:tc>
        <w:tc>
          <w:tcPr>
            <w:tcW w:w="651" w:type="pct"/>
            <w:tcBorders>
              <w:top w:val="nil"/>
              <w:left w:val="nil"/>
              <w:bottom w:val="double" w:sz="6" w:space="0" w:color="auto"/>
              <w:right w:val="single" w:sz="4" w:space="0" w:color="auto"/>
            </w:tcBorders>
            <w:shd w:val="clear" w:color="auto" w:fill="auto"/>
            <w:vAlign w:val="center"/>
            <w:hideMark/>
          </w:tcPr>
          <w:p w14:paraId="18A06AC2" w14:textId="77777777" w:rsidR="00C80809" w:rsidRPr="0096786A" w:rsidRDefault="00C80809"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91" w:type="pct"/>
            <w:tcBorders>
              <w:top w:val="nil"/>
              <w:left w:val="nil"/>
              <w:bottom w:val="double" w:sz="6" w:space="0" w:color="auto"/>
              <w:right w:val="single" w:sz="4" w:space="0" w:color="auto"/>
            </w:tcBorders>
            <w:shd w:val="clear" w:color="auto" w:fill="auto"/>
            <w:vAlign w:val="center"/>
            <w:hideMark/>
          </w:tcPr>
          <w:p w14:paraId="5D2C5E4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т/ч</w:t>
            </w:r>
          </w:p>
        </w:tc>
        <w:tc>
          <w:tcPr>
            <w:tcW w:w="256" w:type="pct"/>
            <w:tcBorders>
              <w:top w:val="nil"/>
              <w:left w:val="nil"/>
              <w:bottom w:val="double" w:sz="6" w:space="0" w:color="auto"/>
              <w:right w:val="single" w:sz="4" w:space="0" w:color="auto"/>
            </w:tcBorders>
            <w:shd w:val="clear" w:color="auto" w:fill="auto"/>
            <w:vAlign w:val="center"/>
            <w:hideMark/>
          </w:tcPr>
          <w:p w14:paraId="0A29C6C7"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9,0</w:t>
            </w:r>
          </w:p>
        </w:tc>
        <w:tc>
          <w:tcPr>
            <w:tcW w:w="277" w:type="pct"/>
            <w:tcBorders>
              <w:top w:val="nil"/>
              <w:left w:val="nil"/>
              <w:bottom w:val="double" w:sz="6" w:space="0" w:color="auto"/>
              <w:right w:val="single" w:sz="4" w:space="0" w:color="auto"/>
            </w:tcBorders>
            <w:shd w:val="clear" w:color="auto" w:fill="auto"/>
            <w:vAlign w:val="center"/>
            <w:hideMark/>
          </w:tcPr>
          <w:p w14:paraId="7FBB72DE"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262,9</w:t>
            </w:r>
          </w:p>
        </w:tc>
        <w:tc>
          <w:tcPr>
            <w:tcW w:w="256" w:type="pct"/>
            <w:tcBorders>
              <w:top w:val="nil"/>
              <w:left w:val="nil"/>
              <w:bottom w:val="double" w:sz="6" w:space="0" w:color="auto"/>
              <w:right w:val="single" w:sz="4" w:space="0" w:color="auto"/>
            </w:tcBorders>
            <w:shd w:val="clear" w:color="auto" w:fill="auto"/>
            <w:vAlign w:val="center"/>
            <w:hideMark/>
          </w:tcPr>
          <w:p w14:paraId="55329FCA"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24,0</w:t>
            </w:r>
          </w:p>
        </w:tc>
        <w:tc>
          <w:tcPr>
            <w:tcW w:w="256" w:type="pct"/>
            <w:tcBorders>
              <w:top w:val="nil"/>
              <w:left w:val="nil"/>
              <w:bottom w:val="double" w:sz="6" w:space="0" w:color="auto"/>
              <w:right w:val="single" w:sz="4" w:space="0" w:color="auto"/>
            </w:tcBorders>
            <w:shd w:val="clear" w:color="auto" w:fill="auto"/>
            <w:vAlign w:val="center"/>
            <w:hideMark/>
          </w:tcPr>
          <w:p w14:paraId="1228ED04"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84,9</w:t>
            </w:r>
          </w:p>
        </w:tc>
        <w:tc>
          <w:tcPr>
            <w:tcW w:w="277" w:type="pct"/>
            <w:tcBorders>
              <w:top w:val="nil"/>
              <w:left w:val="nil"/>
              <w:bottom w:val="double" w:sz="6" w:space="0" w:color="auto"/>
              <w:right w:val="single" w:sz="4" w:space="0" w:color="auto"/>
            </w:tcBorders>
            <w:shd w:val="clear" w:color="auto" w:fill="auto"/>
            <w:vAlign w:val="center"/>
            <w:hideMark/>
          </w:tcPr>
          <w:p w14:paraId="471963C1" w14:textId="1742013F" w:rsidR="00C80809" w:rsidRPr="00092CBC" w:rsidRDefault="00C80809" w:rsidP="00C80809">
            <w:pPr>
              <w:autoSpaceDE/>
              <w:autoSpaceDN/>
              <w:spacing w:line="240" w:lineRule="auto"/>
              <w:ind w:firstLine="0"/>
              <w:jc w:val="center"/>
              <w:rPr>
                <w:b/>
                <w:sz w:val="20"/>
              </w:rPr>
            </w:pPr>
            <w:r w:rsidRPr="00C80809">
              <w:rPr>
                <w:b/>
                <w:bCs/>
                <w:sz w:val="20"/>
                <w:szCs w:val="20"/>
                <w:lang w:bidi="ar-SA"/>
              </w:rPr>
              <w:t>253,7</w:t>
            </w:r>
          </w:p>
        </w:tc>
        <w:tc>
          <w:tcPr>
            <w:tcW w:w="277" w:type="pct"/>
            <w:gridSpan w:val="2"/>
            <w:tcBorders>
              <w:top w:val="nil"/>
              <w:left w:val="nil"/>
              <w:bottom w:val="double" w:sz="6" w:space="0" w:color="auto"/>
              <w:right w:val="single" w:sz="4" w:space="0" w:color="auto"/>
            </w:tcBorders>
            <w:shd w:val="clear" w:color="auto" w:fill="auto"/>
            <w:vAlign w:val="center"/>
            <w:hideMark/>
          </w:tcPr>
          <w:p w14:paraId="3414D0E2" w14:textId="58637B00" w:rsidR="00C80809" w:rsidRPr="00092CBC" w:rsidRDefault="00C80809" w:rsidP="00C80809">
            <w:pPr>
              <w:autoSpaceDE/>
              <w:autoSpaceDN/>
              <w:spacing w:line="240" w:lineRule="auto"/>
              <w:ind w:firstLine="0"/>
              <w:jc w:val="center"/>
              <w:rPr>
                <w:b/>
                <w:sz w:val="20"/>
              </w:rPr>
            </w:pPr>
            <w:r w:rsidRPr="00C80809">
              <w:rPr>
                <w:b/>
                <w:bCs/>
                <w:sz w:val="20"/>
                <w:szCs w:val="20"/>
                <w:lang w:bidi="ar-SA"/>
              </w:rPr>
              <w:t>438,4</w:t>
            </w:r>
          </w:p>
        </w:tc>
        <w:tc>
          <w:tcPr>
            <w:tcW w:w="277" w:type="pct"/>
            <w:tcBorders>
              <w:top w:val="nil"/>
              <w:left w:val="nil"/>
              <w:bottom w:val="double" w:sz="6" w:space="0" w:color="auto"/>
              <w:right w:val="single" w:sz="4" w:space="0" w:color="auto"/>
            </w:tcBorders>
            <w:shd w:val="clear" w:color="auto" w:fill="auto"/>
            <w:vAlign w:val="center"/>
            <w:hideMark/>
          </w:tcPr>
          <w:p w14:paraId="1D9E4BEA" w14:textId="77777777" w:rsidR="00C80809" w:rsidRPr="00092CBC" w:rsidRDefault="00C80809" w:rsidP="00C80809">
            <w:pPr>
              <w:autoSpaceDE/>
              <w:autoSpaceDN/>
              <w:spacing w:line="240" w:lineRule="auto"/>
              <w:ind w:firstLine="0"/>
              <w:jc w:val="center"/>
              <w:rPr>
                <w:b/>
                <w:sz w:val="20"/>
              </w:rPr>
            </w:pPr>
            <w:r w:rsidRPr="00092CBC">
              <w:rPr>
                <w:b/>
                <w:sz w:val="20"/>
              </w:rPr>
              <w:t>130,8</w:t>
            </w:r>
          </w:p>
        </w:tc>
        <w:tc>
          <w:tcPr>
            <w:tcW w:w="277" w:type="pct"/>
            <w:tcBorders>
              <w:top w:val="nil"/>
              <w:left w:val="nil"/>
              <w:bottom w:val="double" w:sz="6" w:space="0" w:color="auto"/>
              <w:right w:val="single" w:sz="4" w:space="0" w:color="auto"/>
            </w:tcBorders>
            <w:shd w:val="clear" w:color="auto" w:fill="auto"/>
            <w:vAlign w:val="center"/>
            <w:hideMark/>
          </w:tcPr>
          <w:p w14:paraId="5CD3135E" w14:textId="77777777" w:rsidR="00C80809" w:rsidRPr="00092CBC" w:rsidRDefault="00C80809" w:rsidP="00C80809">
            <w:pPr>
              <w:autoSpaceDE/>
              <w:autoSpaceDN/>
              <w:spacing w:line="240" w:lineRule="auto"/>
              <w:ind w:firstLine="0"/>
              <w:jc w:val="center"/>
              <w:rPr>
                <w:b/>
                <w:sz w:val="20"/>
              </w:rPr>
            </w:pPr>
            <w:r w:rsidRPr="00092CBC">
              <w:rPr>
                <w:b/>
                <w:sz w:val="20"/>
              </w:rPr>
              <w:t>120,1</w:t>
            </w:r>
          </w:p>
        </w:tc>
        <w:tc>
          <w:tcPr>
            <w:tcW w:w="277" w:type="pct"/>
            <w:tcBorders>
              <w:top w:val="nil"/>
              <w:left w:val="nil"/>
              <w:bottom w:val="double" w:sz="6" w:space="0" w:color="auto"/>
              <w:right w:val="single" w:sz="4" w:space="0" w:color="auto"/>
            </w:tcBorders>
            <w:shd w:val="clear" w:color="auto" w:fill="auto"/>
            <w:vAlign w:val="center"/>
            <w:hideMark/>
          </w:tcPr>
          <w:p w14:paraId="289AE24E" w14:textId="77777777" w:rsidR="00C80809" w:rsidRPr="00092CBC" w:rsidRDefault="00C80809" w:rsidP="00C80809">
            <w:pPr>
              <w:autoSpaceDE/>
              <w:autoSpaceDN/>
              <w:spacing w:line="240" w:lineRule="auto"/>
              <w:ind w:firstLine="0"/>
              <w:jc w:val="center"/>
              <w:rPr>
                <w:b/>
                <w:sz w:val="20"/>
              </w:rPr>
            </w:pPr>
            <w:r w:rsidRPr="00092CBC">
              <w:rPr>
                <w:b/>
                <w:sz w:val="20"/>
              </w:rPr>
              <w:t>0,0</w:t>
            </w:r>
          </w:p>
        </w:tc>
        <w:tc>
          <w:tcPr>
            <w:tcW w:w="277" w:type="pct"/>
            <w:tcBorders>
              <w:top w:val="nil"/>
              <w:left w:val="nil"/>
              <w:bottom w:val="double" w:sz="6" w:space="0" w:color="auto"/>
              <w:right w:val="single" w:sz="4" w:space="0" w:color="auto"/>
            </w:tcBorders>
            <w:shd w:val="clear" w:color="auto" w:fill="auto"/>
            <w:vAlign w:val="center"/>
            <w:hideMark/>
          </w:tcPr>
          <w:p w14:paraId="58E8860D" w14:textId="77777777" w:rsidR="00C80809" w:rsidRPr="00092CBC" w:rsidRDefault="00C80809" w:rsidP="00C80809">
            <w:pPr>
              <w:autoSpaceDE/>
              <w:autoSpaceDN/>
              <w:spacing w:line="240" w:lineRule="auto"/>
              <w:ind w:firstLine="0"/>
              <w:jc w:val="center"/>
              <w:rPr>
                <w:b/>
                <w:sz w:val="20"/>
              </w:rPr>
            </w:pPr>
            <w:r w:rsidRPr="00092CBC">
              <w:rPr>
                <w:b/>
                <w:sz w:val="20"/>
              </w:rPr>
              <w:t>160,2</w:t>
            </w:r>
          </w:p>
        </w:tc>
        <w:tc>
          <w:tcPr>
            <w:tcW w:w="260" w:type="pct"/>
            <w:tcBorders>
              <w:top w:val="nil"/>
              <w:left w:val="nil"/>
              <w:bottom w:val="double" w:sz="6" w:space="0" w:color="auto"/>
              <w:right w:val="single" w:sz="4" w:space="0" w:color="auto"/>
            </w:tcBorders>
            <w:shd w:val="clear" w:color="auto" w:fill="auto"/>
            <w:vAlign w:val="center"/>
            <w:hideMark/>
          </w:tcPr>
          <w:p w14:paraId="6B6B9802" w14:textId="77777777" w:rsidR="00C80809" w:rsidRPr="00092CBC" w:rsidRDefault="00C80809" w:rsidP="00C80809">
            <w:pPr>
              <w:autoSpaceDE/>
              <w:autoSpaceDN/>
              <w:spacing w:line="240" w:lineRule="auto"/>
              <w:ind w:firstLine="0"/>
              <w:jc w:val="center"/>
              <w:rPr>
                <w:b/>
                <w:sz w:val="20"/>
              </w:rPr>
            </w:pPr>
            <w:r w:rsidRPr="00092CBC">
              <w:rPr>
                <w:b/>
                <w:sz w:val="20"/>
              </w:rPr>
              <w:t>0,0</w:t>
            </w:r>
          </w:p>
        </w:tc>
      </w:tr>
      <w:tr w:rsidR="00C80809" w:rsidRPr="0096786A" w14:paraId="3BE11FF9" w14:textId="77777777" w:rsidTr="00C80809">
        <w:trPr>
          <w:trHeight w:val="20"/>
        </w:trPr>
        <w:tc>
          <w:tcPr>
            <w:tcW w:w="5000" w:type="pct"/>
            <w:gridSpan w:val="16"/>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123CA70C" w14:textId="77777777" w:rsidR="00C80809" w:rsidRPr="00697D7B" w:rsidRDefault="00C80809" w:rsidP="00C80809">
            <w:pPr>
              <w:autoSpaceDE/>
              <w:autoSpaceDN/>
              <w:spacing w:line="240" w:lineRule="auto"/>
              <w:ind w:firstLine="0"/>
              <w:jc w:val="center"/>
              <w:rPr>
                <w:b/>
                <w:sz w:val="20"/>
              </w:rPr>
            </w:pPr>
            <w:r w:rsidRPr="00697D7B">
              <w:rPr>
                <w:b/>
                <w:sz w:val="20"/>
              </w:rPr>
              <w:t>ООО «Свет»</w:t>
            </w:r>
          </w:p>
        </w:tc>
      </w:tr>
      <w:tr w:rsidR="00697D7B" w:rsidRPr="0096786A" w14:paraId="1A600B0F" w14:textId="77777777" w:rsidTr="00697D7B">
        <w:trPr>
          <w:trHeight w:val="20"/>
        </w:trPr>
        <w:tc>
          <w:tcPr>
            <w:tcW w:w="240"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4694582B"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2</w:t>
            </w:r>
          </w:p>
        </w:tc>
        <w:tc>
          <w:tcPr>
            <w:tcW w:w="651" w:type="pct"/>
            <w:vMerge w:val="restart"/>
            <w:tcBorders>
              <w:top w:val="nil"/>
              <w:left w:val="single" w:sz="4" w:space="0" w:color="auto"/>
              <w:bottom w:val="double" w:sz="6" w:space="0" w:color="000000"/>
              <w:right w:val="single" w:sz="4" w:space="0" w:color="auto"/>
            </w:tcBorders>
            <w:shd w:val="clear" w:color="auto" w:fill="auto"/>
            <w:vAlign w:val="center"/>
            <w:hideMark/>
          </w:tcPr>
          <w:p w14:paraId="440732C0" w14:textId="77777777" w:rsidR="00697D7B" w:rsidRPr="0096786A" w:rsidRDefault="00697D7B"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ул. Куйбышева, д. 77</w:t>
            </w:r>
          </w:p>
        </w:tc>
        <w:tc>
          <w:tcPr>
            <w:tcW w:w="651" w:type="pct"/>
            <w:tcBorders>
              <w:top w:val="nil"/>
              <w:left w:val="nil"/>
              <w:bottom w:val="single" w:sz="4" w:space="0" w:color="auto"/>
              <w:right w:val="single" w:sz="4" w:space="0" w:color="auto"/>
            </w:tcBorders>
            <w:shd w:val="clear" w:color="auto" w:fill="auto"/>
            <w:vAlign w:val="center"/>
            <w:hideMark/>
          </w:tcPr>
          <w:p w14:paraId="6332D460" w14:textId="77777777" w:rsidR="00697D7B" w:rsidRPr="0096786A" w:rsidRDefault="00697D7B"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91" w:type="pct"/>
            <w:tcBorders>
              <w:top w:val="nil"/>
              <w:left w:val="nil"/>
              <w:bottom w:val="single" w:sz="4" w:space="0" w:color="auto"/>
              <w:right w:val="single" w:sz="4" w:space="0" w:color="auto"/>
            </w:tcBorders>
            <w:shd w:val="clear" w:color="auto" w:fill="auto"/>
            <w:vAlign w:val="center"/>
            <w:hideMark/>
          </w:tcPr>
          <w:p w14:paraId="300A64E8"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56" w:type="pct"/>
            <w:tcBorders>
              <w:top w:val="nil"/>
              <w:left w:val="nil"/>
              <w:bottom w:val="single" w:sz="4" w:space="0" w:color="auto"/>
              <w:right w:val="single" w:sz="4" w:space="0" w:color="auto"/>
            </w:tcBorders>
            <w:shd w:val="clear" w:color="auto" w:fill="auto"/>
            <w:vAlign w:val="center"/>
            <w:hideMark/>
          </w:tcPr>
          <w:p w14:paraId="19CDDFB1"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1,6</w:t>
            </w:r>
          </w:p>
        </w:tc>
        <w:tc>
          <w:tcPr>
            <w:tcW w:w="277" w:type="pct"/>
            <w:tcBorders>
              <w:top w:val="nil"/>
              <w:left w:val="nil"/>
              <w:bottom w:val="single" w:sz="4" w:space="0" w:color="auto"/>
              <w:right w:val="single" w:sz="4" w:space="0" w:color="auto"/>
            </w:tcBorders>
            <w:shd w:val="clear" w:color="auto" w:fill="auto"/>
            <w:vAlign w:val="center"/>
            <w:hideMark/>
          </w:tcPr>
          <w:p w14:paraId="0A0B40C0"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5,5</w:t>
            </w:r>
          </w:p>
        </w:tc>
        <w:tc>
          <w:tcPr>
            <w:tcW w:w="256" w:type="pct"/>
            <w:tcBorders>
              <w:top w:val="nil"/>
              <w:left w:val="nil"/>
              <w:bottom w:val="single" w:sz="4" w:space="0" w:color="auto"/>
              <w:right w:val="single" w:sz="4" w:space="0" w:color="auto"/>
            </w:tcBorders>
            <w:shd w:val="clear" w:color="auto" w:fill="auto"/>
            <w:vAlign w:val="center"/>
            <w:hideMark/>
          </w:tcPr>
          <w:p w14:paraId="6CBFC91C"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56" w:type="pct"/>
            <w:tcBorders>
              <w:top w:val="nil"/>
              <w:left w:val="nil"/>
              <w:bottom w:val="single" w:sz="4" w:space="0" w:color="auto"/>
              <w:right w:val="single" w:sz="4" w:space="0" w:color="auto"/>
            </w:tcBorders>
            <w:shd w:val="clear" w:color="auto" w:fill="auto"/>
            <w:vAlign w:val="center"/>
            <w:hideMark/>
          </w:tcPr>
          <w:p w14:paraId="14931C54"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6AB27E62" w14:textId="77777777" w:rsidR="00697D7B" w:rsidRPr="00C80809" w:rsidRDefault="00697D7B" w:rsidP="00C80809">
            <w:pPr>
              <w:autoSpaceDE/>
              <w:autoSpaceDN/>
              <w:spacing w:line="240" w:lineRule="auto"/>
              <w:ind w:firstLine="0"/>
              <w:jc w:val="center"/>
              <w:rPr>
                <w:sz w:val="20"/>
                <w:szCs w:val="20"/>
                <w:lang w:bidi="ar-SA"/>
              </w:rPr>
            </w:pPr>
            <w:r w:rsidRPr="00C80809">
              <w:rPr>
                <w:sz w:val="20"/>
                <w:szCs w:val="20"/>
                <w:lang w:bidi="ar-SA"/>
              </w:rPr>
              <w:t>0,0</w:t>
            </w:r>
          </w:p>
        </w:tc>
        <w:tc>
          <w:tcPr>
            <w:tcW w:w="274" w:type="pct"/>
            <w:tcBorders>
              <w:top w:val="single" w:sz="4" w:space="0" w:color="auto"/>
              <w:left w:val="nil"/>
              <w:bottom w:val="single" w:sz="4" w:space="0" w:color="auto"/>
              <w:right w:val="single" w:sz="4" w:space="0" w:color="auto"/>
            </w:tcBorders>
            <w:shd w:val="clear" w:color="auto" w:fill="auto"/>
            <w:vAlign w:val="center"/>
          </w:tcPr>
          <w:p w14:paraId="4A9772C4" w14:textId="627152A6" w:rsidR="00697D7B" w:rsidRPr="00697D7B" w:rsidRDefault="00697D7B" w:rsidP="00C80809">
            <w:pPr>
              <w:autoSpaceDE/>
              <w:autoSpaceDN/>
              <w:spacing w:line="240" w:lineRule="auto"/>
              <w:ind w:firstLine="0"/>
              <w:jc w:val="center"/>
              <w:rPr>
                <w:sz w:val="20"/>
              </w:rPr>
            </w:pPr>
            <w:r w:rsidRPr="00C80809">
              <w:rPr>
                <w:sz w:val="20"/>
                <w:szCs w:val="20"/>
                <w:lang w:bidi="ar-SA"/>
              </w:rPr>
              <w:t>0,0</w:t>
            </w:r>
          </w:p>
        </w:tc>
        <w:tc>
          <w:tcPr>
            <w:tcW w:w="1371" w:type="pct"/>
            <w:gridSpan w:val="6"/>
            <w:vMerge w:val="restart"/>
            <w:tcBorders>
              <w:top w:val="nil"/>
              <w:left w:val="nil"/>
              <w:right w:val="single" w:sz="4" w:space="0" w:color="auto"/>
            </w:tcBorders>
            <w:shd w:val="clear" w:color="auto" w:fill="auto"/>
            <w:vAlign w:val="center"/>
          </w:tcPr>
          <w:p w14:paraId="5CA75476" w14:textId="71F7192C" w:rsidR="00697D7B" w:rsidRPr="00697D7B" w:rsidRDefault="00697D7B" w:rsidP="00C80809">
            <w:pPr>
              <w:autoSpaceDE/>
              <w:autoSpaceDN/>
              <w:spacing w:line="240" w:lineRule="auto"/>
              <w:ind w:firstLine="0"/>
              <w:jc w:val="center"/>
              <w:rPr>
                <w:sz w:val="20"/>
              </w:rPr>
            </w:pPr>
            <w:r>
              <w:rPr>
                <w:color w:val="000000"/>
                <w:sz w:val="20"/>
                <w:szCs w:val="20"/>
                <w:lang w:bidi="ar-SA"/>
              </w:rPr>
              <w:t>Вывод из эксплуатации в сентябре 2025 года</w:t>
            </w:r>
          </w:p>
        </w:tc>
      </w:tr>
      <w:tr w:rsidR="00697D7B" w:rsidRPr="0096786A" w14:paraId="4BBEDE40" w14:textId="77777777" w:rsidTr="00697D7B">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71951045"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vMerge/>
            <w:tcBorders>
              <w:top w:val="nil"/>
              <w:left w:val="single" w:sz="4" w:space="0" w:color="auto"/>
              <w:bottom w:val="double" w:sz="6" w:space="0" w:color="000000"/>
              <w:right w:val="single" w:sz="4" w:space="0" w:color="auto"/>
            </w:tcBorders>
            <w:shd w:val="clear" w:color="auto" w:fill="auto"/>
            <w:vAlign w:val="center"/>
            <w:hideMark/>
          </w:tcPr>
          <w:p w14:paraId="7E9E0E64"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tcBorders>
              <w:top w:val="nil"/>
              <w:left w:val="nil"/>
              <w:bottom w:val="single" w:sz="4" w:space="0" w:color="auto"/>
              <w:right w:val="single" w:sz="4" w:space="0" w:color="auto"/>
            </w:tcBorders>
            <w:shd w:val="clear" w:color="auto" w:fill="auto"/>
            <w:vAlign w:val="center"/>
            <w:hideMark/>
          </w:tcPr>
          <w:p w14:paraId="109AFEC1" w14:textId="77777777" w:rsidR="00697D7B" w:rsidRPr="0096786A" w:rsidRDefault="00697D7B"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91" w:type="pct"/>
            <w:tcBorders>
              <w:top w:val="nil"/>
              <w:left w:val="nil"/>
              <w:bottom w:val="single" w:sz="4" w:space="0" w:color="auto"/>
              <w:right w:val="single" w:sz="4" w:space="0" w:color="auto"/>
            </w:tcBorders>
            <w:shd w:val="clear" w:color="auto" w:fill="auto"/>
            <w:vAlign w:val="center"/>
            <w:hideMark/>
          </w:tcPr>
          <w:p w14:paraId="252BDF4C"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56" w:type="pct"/>
            <w:tcBorders>
              <w:top w:val="nil"/>
              <w:left w:val="nil"/>
              <w:bottom w:val="single" w:sz="4" w:space="0" w:color="auto"/>
              <w:right w:val="single" w:sz="4" w:space="0" w:color="auto"/>
            </w:tcBorders>
            <w:shd w:val="clear" w:color="auto" w:fill="auto"/>
            <w:vAlign w:val="center"/>
            <w:hideMark/>
          </w:tcPr>
          <w:p w14:paraId="1F222E65"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7D5A8C9D"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1,2</w:t>
            </w:r>
          </w:p>
        </w:tc>
        <w:tc>
          <w:tcPr>
            <w:tcW w:w="256" w:type="pct"/>
            <w:tcBorders>
              <w:top w:val="nil"/>
              <w:left w:val="nil"/>
              <w:bottom w:val="single" w:sz="4" w:space="0" w:color="auto"/>
              <w:right w:val="single" w:sz="4" w:space="0" w:color="auto"/>
            </w:tcBorders>
            <w:shd w:val="clear" w:color="auto" w:fill="auto"/>
            <w:vAlign w:val="center"/>
            <w:hideMark/>
          </w:tcPr>
          <w:p w14:paraId="15D15E85"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56" w:type="pct"/>
            <w:tcBorders>
              <w:top w:val="nil"/>
              <w:left w:val="nil"/>
              <w:bottom w:val="single" w:sz="4" w:space="0" w:color="auto"/>
              <w:right w:val="single" w:sz="4" w:space="0" w:color="auto"/>
            </w:tcBorders>
            <w:shd w:val="clear" w:color="auto" w:fill="auto"/>
            <w:vAlign w:val="center"/>
            <w:hideMark/>
          </w:tcPr>
          <w:p w14:paraId="1C23D4FB"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25AE71A9" w14:textId="77777777" w:rsidR="00697D7B" w:rsidRPr="00697D7B" w:rsidRDefault="00697D7B" w:rsidP="00697D7B">
            <w:pPr>
              <w:autoSpaceDE/>
              <w:autoSpaceDN/>
              <w:spacing w:line="240" w:lineRule="auto"/>
              <w:ind w:firstLine="0"/>
              <w:jc w:val="center"/>
              <w:rPr>
                <w:sz w:val="20"/>
              </w:rPr>
            </w:pPr>
            <w:r w:rsidRPr="00C80809">
              <w:rPr>
                <w:sz w:val="20"/>
                <w:szCs w:val="20"/>
                <w:lang w:bidi="ar-SA"/>
              </w:rPr>
              <w:t>0,0</w:t>
            </w:r>
          </w:p>
        </w:tc>
        <w:tc>
          <w:tcPr>
            <w:tcW w:w="274" w:type="pct"/>
            <w:tcBorders>
              <w:top w:val="single" w:sz="4" w:space="0" w:color="auto"/>
              <w:left w:val="nil"/>
              <w:bottom w:val="single" w:sz="4" w:space="0" w:color="auto"/>
              <w:right w:val="single" w:sz="4" w:space="0" w:color="auto"/>
            </w:tcBorders>
            <w:shd w:val="clear" w:color="auto" w:fill="auto"/>
            <w:vAlign w:val="center"/>
          </w:tcPr>
          <w:p w14:paraId="6155BA93" w14:textId="307C9BBF" w:rsidR="00697D7B" w:rsidRPr="00C80809" w:rsidRDefault="00697D7B" w:rsidP="00697D7B">
            <w:pPr>
              <w:autoSpaceDE/>
              <w:autoSpaceDN/>
              <w:spacing w:line="240" w:lineRule="auto"/>
              <w:ind w:firstLine="0"/>
              <w:jc w:val="center"/>
              <w:rPr>
                <w:sz w:val="20"/>
                <w:szCs w:val="20"/>
                <w:lang w:bidi="ar-SA"/>
              </w:rPr>
            </w:pPr>
            <w:r w:rsidRPr="00C80809">
              <w:rPr>
                <w:sz w:val="20"/>
                <w:szCs w:val="20"/>
                <w:lang w:bidi="ar-SA"/>
              </w:rPr>
              <w:t>0,0</w:t>
            </w:r>
          </w:p>
        </w:tc>
        <w:tc>
          <w:tcPr>
            <w:tcW w:w="1371" w:type="pct"/>
            <w:gridSpan w:val="6"/>
            <w:vMerge/>
            <w:tcBorders>
              <w:left w:val="nil"/>
              <w:right w:val="single" w:sz="4" w:space="0" w:color="auto"/>
            </w:tcBorders>
            <w:shd w:val="clear" w:color="auto" w:fill="auto"/>
            <w:vAlign w:val="center"/>
          </w:tcPr>
          <w:p w14:paraId="304B1705" w14:textId="75733F71" w:rsidR="00697D7B" w:rsidRPr="00C80809" w:rsidRDefault="00697D7B" w:rsidP="00C80809">
            <w:pPr>
              <w:autoSpaceDE/>
              <w:autoSpaceDN/>
              <w:spacing w:line="240" w:lineRule="auto"/>
              <w:ind w:firstLine="0"/>
              <w:jc w:val="left"/>
              <w:rPr>
                <w:sz w:val="20"/>
                <w:szCs w:val="20"/>
                <w:lang w:bidi="ar-SA"/>
              </w:rPr>
            </w:pPr>
          </w:p>
        </w:tc>
      </w:tr>
      <w:tr w:rsidR="00697D7B" w:rsidRPr="0096786A" w14:paraId="78FF8990" w14:textId="77777777" w:rsidTr="00697D7B">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7461295E"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vMerge/>
            <w:tcBorders>
              <w:top w:val="nil"/>
              <w:left w:val="single" w:sz="4" w:space="0" w:color="auto"/>
              <w:bottom w:val="double" w:sz="6" w:space="0" w:color="000000"/>
              <w:right w:val="single" w:sz="4" w:space="0" w:color="auto"/>
            </w:tcBorders>
            <w:shd w:val="clear" w:color="auto" w:fill="auto"/>
            <w:vAlign w:val="center"/>
            <w:hideMark/>
          </w:tcPr>
          <w:p w14:paraId="4E7CFF79"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tcBorders>
              <w:top w:val="nil"/>
              <w:left w:val="nil"/>
              <w:bottom w:val="double" w:sz="6" w:space="0" w:color="auto"/>
              <w:right w:val="single" w:sz="4" w:space="0" w:color="auto"/>
            </w:tcBorders>
            <w:shd w:val="clear" w:color="auto" w:fill="auto"/>
            <w:vAlign w:val="center"/>
            <w:hideMark/>
          </w:tcPr>
          <w:p w14:paraId="2C619668" w14:textId="77777777" w:rsidR="00697D7B" w:rsidRPr="0096786A" w:rsidRDefault="00697D7B"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91" w:type="pct"/>
            <w:tcBorders>
              <w:top w:val="nil"/>
              <w:left w:val="nil"/>
              <w:bottom w:val="double" w:sz="6" w:space="0" w:color="auto"/>
              <w:right w:val="single" w:sz="4" w:space="0" w:color="auto"/>
            </w:tcBorders>
            <w:shd w:val="clear" w:color="auto" w:fill="auto"/>
            <w:vAlign w:val="center"/>
            <w:hideMark/>
          </w:tcPr>
          <w:p w14:paraId="36D3D844"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т/ч</w:t>
            </w:r>
          </w:p>
        </w:tc>
        <w:tc>
          <w:tcPr>
            <w:tcW w:w="256" w:type="pct"/>
            <w:tcBorders>
              <w:top w:val="nil"/>
              <w:left w:val="nil"/>
              <w:bottom w:val="double" w:sz="6" w:space="0" w:color="auto"/>
              <w:right w:val="single" w:sz="4" w:space="0" w:color="auto"/>
            </w:tcBorders>
            <w:shd w:val="clear" w:color="auto" w:fill="auto"/>
            <w:vAlign w:val="center"/>
            <w:hideMark/>
          </w:tcPr>
          <w:p w14:paraId="781C834A"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1,6</w:t>
            </w:r>
          </w:p>
        </w:tc>
        <w:tc>
          <w:tcPr>
            <w:tcW w:w="277" w:type="pct"/>
            <w:tcBorders>
              <w:top w:val="nil"/>
              <w:left w:val="nil"/>
              <w:bottom w:val="double" w:sz="6" w:space="0" w:color="auto"/>
              <w:right w:val="single" w:sz="4" w:space="0" w:color="auto"/>
            </w:tcBorders>
            <w:shd w:val="clear" w:color="auto" w:fill="auto"/>
            <w:vAlign w:val="center"/>
            <w:hideMark/>
          </w:tcPr>
          <w:p w14:paraId="78E59EDF"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6,7</w:t>
            </w:r>
          </w:p>
        </w:tc>
        <w:tc>
          <w:tcPr>
            <w:tcW w:w="256" w:type="pct"/>
            <w:tcBorders>
              <w:top w:val="nil"/>
              <w:left w:val="nil"/>
              <w:bottom w:val="double" w:sz="6" w:space="0" w:color="auto"/>
              <w:right w:val="single" w:sz="4" w:space="0" w:color="auto"/>
            </w:tcBorders>
            <w:shd w:val="clear" w:color="auto" w:fill="auto"/>
            <w:vAlign w:val="center"/>
            <w:hideMark/>
          </w:tcPr>
          <w:p w14:paraId="1C0CCDEB"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c>
          <w:tcPr>
            <w:tcW w:w="256" w:type="pct"/>
            <w:tcBorders>
              <w:top w:val="nil"/>
              <w:left w:val="nil"/>
              <w:bottom w:val="double" w:sz="6" w:space="0" w:color="auto"/>
              <w:right w:val="single" w:sz="4" w:space="0" w:color="auto"/>
            </w:tcBorders>
            <w:shd w:val="clear" w:color="auto" w:fill="auto"/>
            <w:vAlign w:val="center"/>
            <w:hideMark/>
          </w:tcPr>
          <w:p w14:paraId="3244826B"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c>
          <w:tcPr>
            <w:tcW w:w="277" w:type="pct"/>
            <w:tcBorders>
              <w:top w:val="nil"/>
              <w:left w:val="nil"/>
              <w:bottom w:val="double" w:sz="6" w:space="0" w:color="auto"/>
              <w:right w:val="single" w:sz="4" w:space="0" w:color="auto"/>
            </w:tcBorders>
            <w:shd w:val="clear" w:color="auto" w:fill="auto"/>
            <w:vAlign w:val="center"/>
            <w:hideMark/>
          </w:tcPr>
          <w:p w14:paraId="094C18BE" w14:textId="77777777" w:rsidR="00697D7B" w:rsidRPr="00697D7B" w:rsidRDefault="00697D7B" w:rsidP="00697D7B">
            <w:pPr>
              <w:autoSpaceDE/>
              <w:autoSpaceDN/>
              <w:spacing w:line="240" w:lineRule="auto"/>
              <w:ind w:firstLine="0"/>
              <w:jc w:val="center"/>
              <w:rPr>
                <w:sz w:val="20"/>
              </w:rPr>
            </w:pPr>
            <w:r w:rsidRPr="00C80809">
              <w:rPr>
                <w:b/>
                <w:bCs/>
                <w:sz w:val="20"/>
                <w:szCs w:val="20"/>
                <w:lang w:bidi="ar-SA"/>
              </w:rPr>
              <w:t>0,0</w:t>
            </w:r>
          </w:p>
        </w:tc>
        <w:tc>
          <w:tcPr>
            <w:tcW w:w="274" w:type="pct"/>
            <w:tcBorders>
              <w:top w:val="single" w:sz="4" w:space="0" w:color="auto"/>
              <w:left w:val="nil"/>
              <w:bottom w:val="double" w:sz="6" w:space="0" w:color="auto"/>
              <w:right w:val="single" w:sz="4" w:space="0" w:color="auto"/>
            </w:tcBorders>
            <w:shd w:val="clear" w:color="auto" w:fill="auto"/>
            <w:vAlign w:val="center"/>
          </w:tcPr>
          <w:p w14:paraId="4B12855D" w14:textId="376FC860" w:rsidR="00697D7B" w:rsidRPr="00C80809" w:rsidRDefault="00697D7B" w:rsidP="00697D7B">
            <w:pPr>
              <w:autoSpaceDE/>
              <w:autoSpaceDN/>
              <w:spacing w:line="240" w:lineRule="auto"/>
              <w:ind w:firstLine="0"/>
              <w:jc w:val="center"/>
              <w:rPr>
                <w:sz w:val="20"/>
                <w:szCs w:val="20"/>
                <w:lang w:bidi="ar-SA"/>
              </w:rPr>
            </w:pPr>
            <w:r w:rsidRPr="00C80809">
              <w:rPr>
                <w:b/>
                <w:bCs/>
                <w:sz w:val="20"/>
                <w:szCs w:val="20"/>
                <w:lang w:bidi="ar-SA"/>
              </w:rPr>
              <w:t>0,0</w:t>
            </w:r>
          </w:p>
        </w:tc>
        <w:tc>
          <w:tcPr>
            <w:tcW w:w="1371" w:type="pct"/>
            <w:gridSpan w:val="6"/>
            <w:vMerge/>
            <w:tcBorders>
              <w:left w:val="nil"/>
              <w:bottom w:val="double" w:sz="6" w:space="0" w:color="auto"/>
              <w:right w:val="single" w:sz="4" w:space="0" w:color="auto"/>
            </w:tcBorders>
            <w:shd w:val="clear" w:color="auto" w:fill="auto"/>
            <w:vAlign w:val="center"/>
          </w:tcPr>
          <w:p w14:paraId="475DEAA5" w14:textId="3B5F1E19" w:rsidR="00697D7B" w:rsidRPr="00C80809" w:rsidRDefault="00697D7B" w:rsidP="00C80809">
            <w:pPr>
              <w:autoSpaceDE/>
              <w:autoSpaceDN/>
              <w:spacing w:line="240" w:lineRule="auto"/>
              <w:ind w:firstLine="0"/>
              <w:jc w:val="left"/>
              <w:rPr>
                <w:sz w:val="20"/>
                <w:szCs w:val="20"/>
                <w:lang w:bidi="ar-SA"/>
              </w:rPr>
            </w:pPr>
          </w:p>
        </w:tc>
      </w:tr>
      <w:tr w:rsidR="00697D7B" w:rsidRPr="0096786A" w14:paraId="797862CC" w14:textId="77777777" w:rsidTr="00C80809">
        <w:trPr>
          <w:trHeight w:val="20"/>
        </w:trPr>
        <w:tc>
          <w:tcPr>
            <w:tcW w:w="5000" w:type="pct"/>
            <w:gridSpan w:val="16"/>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E4D6068" w14:textId="77777777" w:rsidR="00697D7B" w:rsidRPr="00697D7B" w:rsidRDefault="00697D7B" w:rsidP="00C80809">
            <w:pPr>
              <w:autoSpaceDE/>
              <w:autoSpaceDN/>
              <w:spacing w:line="240" w:lineRule="auto"/>
              <w:ind w:firstLine="0"/>
              <w:jc w:val="center"/>
              <w:rPr>
                <w:b/>
                <w:sz w:val="20"/>
              </w:rPr>
            </w:pPr>
            <w:r w:rsidRPr="00697D7B">
              <w:rPr>
                <w:b/>
                <w:sz w:val="20"/>
              </w:rPr>
              <w:t>АО «</w:t>
            </w:r>
            <w:proofErr w:type="spellStart"/>
            <w:r w:rsidRPr="00697D7B">
              <w:rPr>
                <w:b/>
                <w:sz w:val="20"/>
              </w:rPr>
              <w:t>Реммаш</w:t>
            </w:r>
            <w:proofErr w:type="spellEnd"/>
            <w:r w:rsidRPr="00697D7B">
              <w:rPr>
                <w:b/>
                <w:sz w:val="20"/>
              </w:rPr>
              <w:t>»</w:t>
            </w:r>
          </w:p>
        </w:tc>
      </w:tr>
      <w:tr w:rsidR="00697D7B" w:rsidRPr="0096786A" w14:paraId="71042837" w14:textId="77777777" w:rsidTr="00697D7B">
        <w:trPr>
          <w:trHeight w:val="20"/>
        </w:trPr>
        <w:tc>
          <w:tcPr>
            <w:tcW w:w="240"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A733767"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3</w:t>
            </w:r>
          </w:p>
        </w:tc>
        <w:tc>
          <w:tcPr>
            <w:tcW w:w="651" w:type="pct"/>
            <w:vMerge w:val="restart"/>
            <w:tcBorders>
              <w:top w:val="nil"/>
              <w:left w:val="single" w:sz="4" w:space="0" w:color="auto"/>
              <w:bottom w:val="double" w:sz="6" w:space="0" w:color="000000"/>
              <w:right w:val="single" w:sz="4" w:space="0" w:color="auto"/>
            </w:tcBorders>
            <w:shd w:val="clear" w:color="auto" w:fill="auto"/>
            <w:vAlign w:val="center"/>
            <w:hideMark/>
          </w:tcPr>
          <w:p w14:paraId="512137AB" w14:textId="77777777" w:rsidR="00697D7B" w:rsidRPr="0096786A" w:rsidRDefault="00697D7B"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АО «</w:t>
            </w:r>
            <w:proofErr w:type="spellStart"/>
            <w:r w:rsidRPr="0096786A">
              <w:rPr>
                <w:color w:val="000000"/>
                <w:sz w:val="20"/>
                <w:szCs w:val="20"/>
                <w:lang w:bidi="ar-SA"/>
              </w:rPr>
              <w:t>Реммаш</w:t>
            </w:r>
            <w:proofErr w:type="spellEnd"/>
            <w:r w:rsidRPr="0096786A">
              <w:rPr>
                <w:color w:val="000000"/>
                <w:sz w:val="20"/>
                <w:szCs w:val="20"/>
                <w:lang w:bidi="ar-SA"/>
              </w:rPr>
              <w:t>», ул. Драгунова, д. 13</w:t>
            </w:r>
          </w:p>
        </w:tc>
        <w:tc>
          <w:tcPr>
            <w:tcW w:w="651" w:type="pct"/>
            <w:tcBorders>
              <w:top w:val="nil"/>
              <w:left w:val="nil"/>
              <w:bottom w:val="single" w:sz="4" w:space="0" w:color="auto"/>
              <w:right w:val="single" w:sz="4" w:space="0" w:color="auto"/>
            </w:tcBorders>
            <w:shd w:val="clear" w:color="auto" w:fill="auto"/>
            <w:vAlign w:val="center"/>
            <w:hideMark/>
          </w:tcPr>
          <w:p w14:paraId="02617F61" w14:textId="77777777" w:rsidR="00697D7B" w:rsidRPr="0096786A" w:rsidRDefault="00697D7B"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91" w:type="pct"/>
            <w:tcBorders>
              <w:top w:val="nil"/>
              <w:left w:val="nil"/>
              <w:bottom w:val="single" w:sz="4" w:space="0" w:color="auto"/>
              <w:right w:val="single" w:sz="4" w:space="0" w:color="auto"/>
            </w:tcBorders>
            <w:shd w:val="clear" w:color="auto" w:fill="auto"/>
            <w:vAlign w:val="center"/>
            <w:hideMark/>
          </w:tcPr>
          <w:p w14:paraId="7160610F"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56" w:type="pct"/>
            <w:tcBorders>
              <w:top w:val="nil"/>
              <w:left w:val="nil"/>
              <w:bottom w:val="single" w:sz="4" w:space="0" w:color="auto"/>
              <w:right w:val="single" w:sz="4" w:space="0" w:color="auto"/>
            </w:tcBorders>
            <w:shd w:val="clear" w:color="auto" w:fill="auto"/>
            <w:vAlign w:val="center"/>
            <w:hideMark/>
          </w:tcPr>
          <w:p w14:paraId="19787ED4"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3EA657AB"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40,7</w:t>
            </w:r>
          </w:p>
        </w:tc>
        <w:tc>
          <w:tcPr>
            <w:tcW w:w="256" w:type="pct"/>
            <w:tcBorders>
              <w:top w:val="nil"/>
              <w:left w:val="nil"/>
              <w:bottom w:val="single" w:sz="4" w:space="0" w:color="auto"/>
              <w:right w:val="single" w:sz="4" w:space="0" w:color="auto"/>
            </w:tcBorders>
            <w:shd w:val="clear" w:color="auto" w:fill="auto"/>
            <w:vAlign w:val="center"/>
            <w:hideMark/>
          </w:tcPr>
          <w:p w14:paraId="0E7E0DFF"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56" w:type="pct"/>
            <w:tcBorders>
              <w:top w:val="nil"/>
              <w:left w:val="nil"/>
              <w:bottom w:val="single" w:sz="4" w:space="0" w:color="auto"/>
              <w:right w:val="single" w:sz="4" w:space="0" w:color="auto"/>
            </w:tcBorders>
            <w:shd w:val="clear" w:color="auto" w:fill="auto"/>
            <w:vAlign w:val="center"/>
            <w:hideMark/>
          </w:tcPr>
          <w:p w14:paraId="14EB9F12"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2E422831" w14:textId="77777777" w:rsidR="00697D7B" w:rsidRPr="00C80809" w:rsidRDefault="00697D7B" w:rsidP="00C80809">
            <w:pPr>
              <w:autoSpaceDE/>
              <w:autoSpaceDN/>
              <w:spacing w:line="240" w:lineRule="auto"/>
              <w:ind w:firstLine="0"/>
              <w:jc w:val="center"/>
              <w:rPr>
                <w:sz w:val="20"/>
                <w:szCs w:val="20"/>
                <w:lang w:bidi="ar-SA"/>
              </w:rPr>
            </w:pPr>
            <w:r w:rsidRPr="00C80809">
              <w:rPr>
                <w:sz w:val="20"/>
                <w:szCs w:val="20"/>
                <w:lang w:bidi="ar-SA"/>
              </w:rPr>
              <w:t>0,0</w:t>
            </w:r>
          </w:p>
        </w:tc>
        <w:tc>
          <w:tcPr>
            <w:tcW w:w="274" w:type="pct"/>
            <w:tcBorders>
              <w:top w:val="single" w:sz="4" w:space="0" w:color="auto"/>
              <w:left w:val="nil"/>
              <w:bottom w:val="single" w:sz="4" w:space="0" w:color="auto"/>
              <w:right w:val="single" w:sz="4" w:space="0" w:color="auto"/>
            </w:tcBorders>
            <w:shd w:val="clear" w:color="auto" w:fill="auto"/>
            <w:vAlign w:val="center"/>
          </w:tcPr>
          <w:p w14:paraId="6D0E378A" w14:textId="291B7084" w:rsidR="00697D7B" w:rsidRPr="00697D7B" w:rsidRDefault="00697D7B" w:rsidP="00C80809">
            <w:pPr>
              <w:autoSpaceDE/>
              <w:autoSpaceDN/>
              <w:spacing w:line="240" w:lineRule="auto"/>
              <w:ind w:firstLine="0"/>
              <w:jc w:val="center"/>
              <w:rPr>
                <w:sz w:val="20"/>
              </w:rPr>
            </w:pPr>
            <w:r w:rsidRPr="00C80809">
              <w:rPr>
                <w:sz w:val="20"/>
                <w:szCs w:val="20"/>
                <w:lang w:bidi="ar-SA"/>
              </w:rPr>
              <w:t>0,0</w:t>
            </w:r>
          </w:p>
        </w:tc>
        <w:tc>
          <w:tcPr>
            <w:tcW w:w="1371" w:type="pct"/>
            <w:gridSpan w:val="6"/>
            <w:vMerge w:val="restart"/>
            <w:tcBorders>
              <w:top w:val="nil"/>
              <w:left w:val="nil"/>
              <w:right w:val="single" w:sz="4" w:space="0" w:color="auto"/>
            </w:tcBorders>
            <w:shd w:val="clear" w:color="auto" w:fill="auto"/>
            <w:vAlign w:val="center"/>
          </w:tcPr>
          <w:p w14:paraId="3B0CB18C" w14:textId="78CD5E52" w:rsidR="00697D7B" w:rsidRPr="00697D7B" w:rsidRDefault="00697D7B" w:rsidP="00C80809">
            <w:pPr>
              <w:autoSpaceDE/>
              <w:autoSpaceDN/>
              <w:spacing w:line="240" w:lineRule="auto"/>
              <w:ind w:firstLine="0"/>
              <w:jc w:val="center"/>
              <w:rPr>
                <w:sz w:val="20"/>
              </w:rPr>
            </w:pPr>
            <w:r>
              <w:rPr>
                <w:color w:val="000000"/>
                <w:sz w:val="20"/>
                <w:szCs w:val="20"/>
                <w:lang w:bidi="ar-SA"/>
              </w:rPr>
              <w:t>Отключение внешних потребителей в сентябре  2025 года</w:t>
            </w:r>
          </w:p>
        </w:tc>
      </w:tr>
      <w:tr w:rsidR="00697D7B" w:rsidRPr="0096786A" w14:paraId="5BB7D1AB" w14:textId="77777777" w:rsidTr="00697D7B">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4787B673"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vMerge/>
            <w:tcBorders>
              <w:top w:val="nil"/>
              <w:left w:val="single" w:sz="4" w:space="0" w:color="auto"/>
              <w:bottom w:val="double" w:sz="6" w:space="0" w:color="000000"/>
              <w:right w:val="single" w:sz="4" w:space="0" w:color="auto"/>
            </w:tcBorders>
            <w:shd w:val="clear" w:color="auto" w:fill="auto"/>
            <w:vAlign w:val="center"/>
            <w:hideMark/>
          </w:tcPr>
          <w:p w14:paraId="3C6F25FB"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tcBorders>
              <w:top w:val="nil"/>
              <w:left w:val="nil"/>
              <w:bottom w:val="single" w:sz="4" w:space="0" w:color="auto"/>
              <w:right w:val="single" w:sz="4" w:space="0" w:color="auto"/>
            </w:tcBorders>
            <w:shd w:val="clear" w:color="auto" w:fill="auto"/>
            <w:vAlign w:val="center"/>
            <w:hideMark/>
          </w:tcPr>
          <w:p w14:paraId="0F10DD9C" w14:textId="77777777" w:rsidR="00697D7B" w:rsidRPr="0096786A" w:rsidRDefault="00697D7B"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91" w:type="pct"/>
            <w:tcBorders>
              <w:top w:val="nil"/>
              <w:left w:val="nil"/>
              <w:bottom w:val="single" w:sz="4" w:space="0" w:color="auto"/>
              <w:right w:val="single" w:sz="4" w:space="0" w:color="auto"/>
            </w:tcBorders>
            <w:shd w:val="clear" w:color="auto" w:fill="auto"/>
            <w:vAlign w:val="center"/>
            <w:hideMark/>
          </w:tcPr>
          <w:p w14:paraId="151271D5"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56" w:type="pct"/>
            <w:tcBorders>
              <w:top w:val="nil"/>
              <w:left w:val="nil"/>
              <w:bottom w:val="single" w:sz="4" w:space="0" w:color="auto"/>
              <w:right w:val="single" w:sz="4" w:space="0" w:color="auto"/>
            </w:tcBorders>
            <w:shd w:val="clear" w:color="auto" w:fill="auto"/>
            <w:vAlign w:val="center"/>
            <w:hideMark/>
          </w:tcPr>
          <w:p w14:paraId="7FA5A8C7"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1148E789"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56" w:type="pct"/>
            <w:tcBorders>
              <w:top w:val="nil"/>
              <w:left w:val="nil"/>
              <w:bottom w:val="single" w:sz="4" w:space="0" w:color="auto"/>
              <w:right w:val="single" w:sz="4" w:space="0" w:color="auto"/>
            </w:tcBorders>
            <w:shd w:val="clear" w:color="auto" w:fill="auto"/>
            <w:vAlign w:val="center"/>
            <w:hideMark/>
          </w:tcPr>
          <w:p w14:paraId="34E73562"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56" w:type="pct"/>
            <w:tcBorders>
              <w:top w:val="nil"/>
              <w:left w:val="nil"/>
              <w:bottom w:val="single" w:sz="4" w:space="0" w:color="auto"/>
              <w:right w:val="single" w:sz="4" w:space="0" w:color="auto"/>
            </w:tcBorders>
            <w:shd w:val="clear" w:color="auto" w:fill="auto"/>
            <w:vAlign w:val="center"/>
            <w:hideMark/>
          </w:tcPr>
          <w:p w14:paraId="24F7B670"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4E1EA541" w14:textId="77777777" w:rsidR="00697D7B" w:rsidRPr="00697D7B" w:rsidRDefault="00697D7B" w:rsidP="00697D7B">
            <w:pPr>
              <w:autoSpaceDE/>
              <w:autoSpaceDN/>
              <w:spacing w:line="240" w:lineRule="auto"/>
              <w:ind w:firstLine="0"/>
              <w:jc w:val="center"/>
              <w:rPr>
                <w:sz w:val="20"/>
              </w:rPr>
            </w:pPr>
            <w:r w:rsidRPr="00C80809">
              <w:rPr>
                <w:sz w:val="20"/>
                <w:szCs w:val="20"/>
                <w:lang w:bidi="ar-SA"/>
              </w:rPr>
              <w:t>0,0</w:t>
            </w:r>
          </w:p>
        </w:tc>
        <w:tc>
          <w:tcPr>
            <w:tcW w:w="274" w:type="pct"/>
            <w:tcBorders>
              <w:top w:val="single" w:sz="4" w:space="0" w:color="auto"/>
              <w:left w:val="nil"/>
              <w:bottom w:val="single" w:sz="4" w:space="0" w:color="auto"/>
              <w:right w:val="single" w:sz="4" w:space="0" w:color="auto"/>
            </w:tcBorders>
            <w:shd w:val="clear" w:color="auto" w:fill="auto"/>
            <w:vAlign w:val="center"/>
          </w:tcPr>
          <w:p w14:paraId="66E4F92D" w14:textId="1CB83639" w:rsidR="00697D7B" w:rsidRPr="00C80809" w:rsidRDefault="00697D7B" w:rsidP="00697D7B">
            <w:pPr>
              <w:autoSpaceDE/>
              <w:autoSpaceDN/>
              <w:spacing w:line="240" w:lineRule="auto"/>
              <w:ind w:firstLine="0"/>
              <w:jc w:val="center"/>
              <w:rPr>
                <w:sz w:val="20"/>
                <w:szCs w:val="20"/>
                <w:lang w:bidi="ar-SA"/>
              </w:rPr>
            </w:pPr>
            <w:r w:rsidRPr="00C80809">
              <w:rPr>
                <w:sz w:val="20"/>
                <w:szCs w:val="20"/>
                <w:lang w:bidi="ar-SA"/>
              </w:rPr>
              <w:t>0,0</w:t>
            </w:r>
          </w:p>
        </w:tc>
        <w:tc>
          <w:tcPr>
            <w:tcW w:w="1371" w:type="pct"/>
            <w:gridSpan w:val="6"/>
            <w:vMerge/>
            <w:tcBorders>
              <w:left w:val="nil"/>
              <w:right w:val="single" w:sz="4" w:space="0" w:color="auto"/>
            </w:tcBorders>
            <w:shd w:val="clear" w:color="auto" w:fill="auto"/>
            <w:vAlign w:val="center"/>
          </w:tcPr>
          <w:p w14:paraId="08B67BCB" w14:textId="05609FF4" w:rsidR="00697D7B" w:rsidRPr="00C80809" w:rsidRDefault="00697D7B" w:rsidP="00C80809">
            <w:pPr>
              <w:autoSpaceDE/>
              <w:autoSpaceDN/>
              <w:spacing w:line="240" w:lineRule="auto"/>
              <w:ind w:firstLine="0"/>
              <w:jc w:val="left"/>
              <w:rPr>
                <w:sz w:val="20"/>
                <w:szCs w:val="20"/>
                <w:lang w:bidi="ar-SA"/>
              </w:rPr>
            </w:pPr>
          </w:p>
        </w:tc>
      </w:tr>
      <w:tr w:rsidR="00697D7B" w:rsidRPr="0096786A" w14:paraId="2CFD2957" w14:textId="77777777" w:rsidTr="00697D7B">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35F36C6E"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vMerge/>
            <w:tcBorders>
              <w:top w:val="nil"/>
              <w:left w:val="single" w:sz="4" w:space="0" w:color="auto"/>
              <w:bottom w:val="double" w:sz="6" w:space="0" w:color="000000"/>
              <w:right w:val="single" w:sz="4" w:space="0" w:color="auto"/>
            </w:tcBorders>
            <w:shd w:val="clear" w:color="auto" w:fill="auto"/>
            <w:vAlign w:val="center"/>
            <w:hideMark/>
          </w:tcPr>
          <w:p w14:paraId="56939399"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tcBorders>
              <w:top w:val="nil"/>
              <w:left w:val="nil"/>
              <w:bottom w:val="double" w:sz="6" w:space="0" w:color="auto"/>
              <w:right w:val="single" w:sz="4" w:space="0" w:color="auto"/>
            </w:tcBorders>
            <w:shd w:val="clear" w:color="auto" w:fill="auto"/>
            <w:vAlign w:val="center"/>
            <w:hideMark/>
          </w:tcPr>
          <w:p w14:paraId="7692340A" w14:textId="77777777" w:rsidR="00697D7B" w:rsidRPr="0096786A" w:rsidRDefault="00697D7B"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91" w:type="pct"/>
            <w:tcBorders>
              <w:top w:val="nil"/>
              <w:left w:val="nil"/>
              <w:bottom w:val="double" w:sz="6" w:space="0" w:color="auto"/>
              <w:right w:val="single" w:sz="4" w:space="0" w:color="auto"/>
            </w:tcBorders>
            <w:shd w:val="clear" w:color="auto" w:fill="auto"/>
            <w:vAlign w:val="center"/>
            <w:hideMark/>
          </w:tcPr>
          <w:p w14:paraId="61E34D34"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т/ч</w:t>
            </w:r>
          </w:p>
        </w:tc>
        <w:tc>
          <w:tcPr>
            <w:tcW w:w="256" w:type="pct"/>
            <w:tcBorders>
              <w:top w:val="nil"/>
              <w:left w:val="nil"/>
              <w:bottom w:val="double" w:sz="6" w:space="0" w:color="auto"/>
              <w:right w:val="single" w:sz="4" w:space="0" w:color="auto"/>
            </w:tcBorders>
            <w:shd w:val="clear" w:color="auto" w:fill="auto"/>
            <w:vAlign w:val="center"/>
            <w:hideMark/>
          </w:tcPr>
          <w:p w14:paraId="6815C18B"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c>
          <w:tcPr>
            <w:tcW w:w="277" w:type="pct"/>
            <w:tcBorders>
              <w:top w:val="nil"/>
              <w:left w:val="nil"/>
              <w:bottom w:val="double" w:sz="6" w:space="0" w:color="auto"/>
              <w:right w:val="single" w:sz="4" w:space="0" w:color="auto"/>
            </w:tcBorders>
            <w:shd w:val="clear" w:color="auto" w:fill="auto"/>
            <w:vAlign w:val="center"/>
            <w:hideMark/>
          </w:tcPr>
          <w:p w14:paraId="25AEE2CA"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40,7</w:t>
            </w:r>
          </w:p>
        </w:tc>
        <w:tc>
          <w:tcPr>
            <w:tcW w:w="256" w:type="pct"/>
            <w:tcBorders>
              <w:top w:val="nil"/>
              <w:left w:val="nil"/>
              <w:bottom w:val="double" w:sz="6" w:space="0" w:color="auto"/>
              <w:right w:val="single" w:sz="4" w:space="0" w:color="auto"/>
            </w:tcBorders>
            <w:shd w:val="clear" w:color="auto" w:fill="auto"/>
            <w:vAlign w:val="center"/>
            <w:hideMark/>
          </w:tcPr>
          <w:p w14:paraId="413F2B6F"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c>
          <w:tcPr>
            <w:tcW w:w="256" w:type="pct"/>
            <w:tcBorders>
              <w:top w:val="nil"/>
              <w:left w:val="nil"/>
              <w:bottom w:val="double" w:sz="6" w:space="0" w:color="auto"/>
              <w:right w:val="single" w:sz="4" w:space="0" w:color="auto"/>
            </w:tcBorders>
            <w:shd w:val="clear" w:color="auto" w:fill="auto"/>
            <w:vAlign w:val="center"/>
            <w:hideMark/>
          </w:tcPr>
          <w:p w14:paraId="2F72292D"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c>
          <w:tcPr>
            <w:tcW w:w="277" w:type="pct"/>
            <w:tcBorders>
              <w:top w:val="nil"/>
              <w:left w:val="nil"/>
              <w:bottom w:val="double" w:sz="6" w:space="0" w:color="auto"/>
              <w:right w:val="single" w:sz="4" w:space="0" w:color="auto"/>
            </w:tcBorders>
            <w:shd w:val="clear" w:color="auto" w:fill="auto"/>
            <w:vAlign w:val="center"/>
            <w:hideMark/>
          </w:tcPr>
          <w:p w14:paraId="49A273BF" w14:textId="77777777" w:rsidR="00697D7B" w:rsidRPr="00697D7B" w:rsidRDefault="00697D7B" w:rsidP="00697D7B">
            <w:pPr>
              <w:autoSpaceDE/>
              <w:autoSpaceDN/>
              <w:spacing w:line="240" w:lineRule="auto"/>
              <w:ind w:firstLine="0"/>
              <w:jc w:val="center"/>
              <w:rPr>
                <w:sz w:val="20"/>
              </w:rPr>
            </w:pPr>
            <w:r w:rsidRPr="00C80809">
              <w:rPr>
                <w:b/>
                <w:bCs/>
                <w:sz w:val="20"/>
                <w:szCs w:val="20"/>
                <w:lang w:bidi="ar-SA"/>
              </w:rPr>
              <w:t>0,0</w:t>
            </w:r>
          </w:p>
        </w:tc>
        <w:tc>
          <w:tcPr>
            <w:tcW w:w="274" w:type="pct"/>
            <w:tcBorders>
              <w:top w:val="single" w:sz="4" w:space="0" w:color="auto"/>
              <w:left w:val="nil"/>
              <w:bottom w:val="double" w:sz="6" w:space="0" w:color="auto"/>
              <w:right w:val="single" w:sz="4" w:space="0" w:color="auto"/>
            </w:tcBorders>
            <w:shd w:val="clear" w:color="auto" w:fill="auto"/>
            <w:vAlign w:val="center"/>
          </w:tcPr>
          <w:p w14:paraId="217A4D1B" w14:textId="6204DA02" w:rsidR="00697D7B" w:rsidRPr="00C80809" w:rsidRDefault="00697D7B" w:rsidP="00697D7B">
            <w:pPr>
              <w:autoSpaceDE/>
              <w:autoSpaceDN/>
              <w:spacing w:line="240" w:lineRule="auto"/>
              <w:ind w:firstLine="0"/>
              <w:jc w:val="center"/>
              <w:rPr>
                <w:sz w:val="20"/>
                <w:szCs w:val="20"/>
                <w:lang w:bidi="ar-SA"/>
              </w:rPr>
            </w:pPr>
            <w:r w:rsidRPr="00C80809">
              <w:rPr>
                <w:b/>
                <w:bCs/>
                <w:sz w:val="20"/>
                <w:szCs w:val="20"/>
                <w:lang w:bidi="ar-SA"/>
              </w:rPr>
              <w:t>0,0</w:t>
            </w:r>
          </w:p>
        </w:tc>
        <w:tc>
          <w:tcPr>
            <w:tcW w:w="1371" w:type="pct"/>
            <w:gridSpan w:val="6"/>
            <w:vMerge/>
            <w:tcBorders>
              <w:left w:val="nil"/>
              <w:bottom w:val="double" w:sz="6" w:space="0" w:color="auto"/>
              <w:right w:val="single" w:sz="4" w:space="0" w:color="auto"/>
            </w:tcBorders>
            <w:shd w:val="clear" w:color="auto" w:fill="auto"/>
            <w:vAlign w:val="center"/>
          </w:tcPr>
          <w:p w14:paraId="783F3C67" w14:textId="59C624B0" w:rsidR="00697D7B" w:rsidRPr="00C80809" w:rsidRDefault="00697D7B" w:rsidP="00C80809">
            <w:pPr>
              <w:autoSpaceDE/>
              <w:autoSpaceDN/>
              <w:spacing w:line="240" w:lineRule="auto"/>
              <w:ind w:firstLine="0"/>
              <w:jc w:val="left"/>
              <w:rPr>
                <w:sz w:val="20"/>
                <w:szCs w:val="20"/>
                <w:lang w:bidi="ar-SA"/>
              </w:rPr>
            </w:pPr>
          </w:p>
        </w:tc>
      </w:tr>
      <w:tr w:rsidR="00697D7B" w:rsidRPr="0096786A" w14:paraId="1933B244" w14:textId="77777777" w:rsidTr="00C80809">
        <w:trPr>
          <w:trHeight w:val="20"/>
        </w:trPr>
        <w:tc>
          <w:tcPr>
            <w:tcW w:w="5000" w:type="pct"/>
            <w:gridSpan w:val="16"/>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0727B411" w14:textId="77777777" w:rsidR="00697D7B" w:rsidRPr="00697D7B" w:rsidRDefault="00697D7B" w:rsidP="00C80809">
            <w:pPr>
              <w:autoSpaceDE/>
              <w:autoSpaceDN/>
              <w:spacing w:line="240" w:lineRule="auto"/>
              <w:ind w:firstLine="0"/>
              <w:jc w:val="center"/>
              <w:rPr>
                <w:b/>
                <w:sz w:val="20"/>
              </w:rPr>
            </w:pPr>
            <w:r w:rsidRPr="00697D7B">
              <w:rPr>
                <w:b/>
                <w:sz w:val="20"/>
              </w:rPr>
              <w:t>ООО «</w:t>
            </w:r>
            <w:proofErr w:type="spellStart"/>
            <w:r w:rsidRPr="00697D7B">
              <w:rPr>
                <w:b/>
                <w:sz w:val="20"/>
              </w:rPr>
              <w:t>КомЭнерго</w:t>
            </w:r>
            <w:proofErr w:type="spellEnd"/>
            <w:r w:rsidRPr="00697D7B">
              <w:rPr>
                <w:b/>
                <w:sz w:val="20"/>
              </w:rPr>
              <w:t>»</w:t>
            </w:r>
          </w:p>
        </w:tc>
      </w:tr>
      <w:tr w:rsidR="00697D7B" w:rsidRPr="0096786A" w14:paraId="066D3BAA" w14:textId="77777777" w:rsidTr="00C80809">
        <w:trPr>
          <w:trHeight w:val="20"/>
        </w:trPr>
        <w:tc>
          <w:tcPr>
            <w:tcW w:w="24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F4A961E"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4</w:t>
            </w:r>
          </w:p>
        </w:tc>
        <w:tc>
          <w:tcPr>
            <w:tcW w:w="651" w:type="pct"/>
            <w:vMerge w:val="restart"/>
            <w:tcBorders>
              <w:top w:val="nil"/>
              <w:left w:val="single" w:sz="4" w:space="0" w:color="auto"/>
              <w:bottom w:val="single" w:sz="4" w:space="0" w:color="auto"/>
              <w:right w:val="single" w:sz="4" w:space="0" w:color="auto"/>
            </w:tcBorders>
            <w:shd w:val="clear" w:color="auto" w:fill="auto"/>
            <w:vAlign w:val="center"/>
            <w:hideMark/>
          </w:tcPr>
          <w:p w14:paraId="1B6DFEAD" w14:textId="77777777" w:rsidR="00697D7B" w:rsidRPr="0096786A" w:rsidRDefault="00697D7B"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№3 «</w:t>
            </w:r>
            <w:proofErr w:type="spellStart"/>
            <w:r w:rsidRPr="0096786A">
              <w:rPr>
                <w:color w:val="000000"/>
                <w:sz w:val="20"/>
                <w:szCs w:val="20"/>
                <w:lang w:bidi="ar-SA"/>
              </w:rPr>
              <w:t>Глазовская</w:t>
            </w:r>
            <w:proofErr w:type="spellEnd"/>
            <w:r w:rsidRPr="0096786A">
              <w:rPr>
                <w:color w:val="000000"/>
                <w:sz w:val="20"/>
                <w:szCs w:val="20"/>
                <w:lang w:bidi="ar-SA"/>
              </w:rPr>
              <w:t>» ООО «</w:t>
            </w:r>
            <w:proofErr w:type="spellStart"/>
            <w:r w:rsidRPr="0096786A">
              <w:rPr>
                <w:color w:val="000000"/>
                <w:sz w:val="20"/>
                <w:szCs w:val="20"/>
                <w:lang w:bidi="ar-SA"/>
              </w:rPr>
              <w:t>КомЭнерго</w:t>
            </w:r>
            <w:proofErr w:type="spellEnd"/>
            <w:r w:rsidRPr="0096786A">
              <w:rPr>
                <w:color w:val="000000"/>
                <w:sz w:val="20"/>
                <w:szCs w:val="20"/>
                <w:lang w:bidi="ar-SA"/>
              </w:rPr>
              <w:t>», ул. Удмуртская, д. 63</w:t>
            </w:r>
          </w:p>
        </w:tc>
        <w:tc>
          <w:tcPr>
            <w:tcW w:w="651" w:type="pct"/>
            <w:tcBorders>
              <w:top w:val="nil"/>
              <w:left w:val="nil"/>
              <w:bottom w:val="single" w:sz="4" w:space="0" w:color="auto"/>
              <w:right w:val="single" w:sz="4" w:space="0" w:color="auto"/>
            </w:tcBorders>
            <w:shd w:val="clear" w:color="auto" w:fill="auto"/>
            <w:vAlign w:val="center"/>
            <w:hideMark/>
          </w:tcPr>
          <w:p w14:paraId="65CFFD66" w14:textId="77777777" w:rsidR="00697D7B" w:rsidRPr="0096786A" w:rsidRDefault="00697D7B"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91" w:type="pct"/>
            <w:tcBorders>
              <w:top w:val="nil"/>
              <w:left w:val="nil"/>
              <w:bottom w:val="single" w:sz="4" w:space="0" w:color="auto"/>
              <w:right w:val="single" w:sz="4" w:space="0" w:color="auto"/>
            </w:tcBorders>
            <w:shd w:val="clear" w:color="auto" w:fill="auto"/>
            <w:vAlign w:val="center"/>
            <w:hideMark/>
          </w:tcPr>
          <w:p w14:paraId="773927FD"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56" w:type="pct"/>
            <w:tcBorders>
              <w:top w:val="nil"/>
              <w:left w:val="nil"/>
              <w:bottom w:val="single" w:sz="4" w:space="0" w:color="auto"/>
              <w:right w:val="single" w:sz="4" w:space="0" w:color="auto"/>
            </w:tcBorders>
            <w:shd w:val="clear" w:color="auto" w:fill="auto"/>
            <w:vAlign w:val="center"/>
            <w:hideMark/>
          </w:tcPr>
          <w:p w14:paraId="66C0115D"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716711BF"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5,7</w:t>
            </w:r>
          </w:p>
        </w:tc>
        <w:tc>
          <w:tcPr>
            <w:tcW w:w="256" w:type="pct"/>
            <w:tcBorders>
              <w:top w:val="nil"/>
              <w:left w:val="nil"/>
              <w:bottom w:val="single" w:sz="4" w:space="0" w:color="auto"/>
              <w:right w:val="single" w:sz="4" w:space="0" w:color="auto"/>
            </w:tcBorders>
            <w:shd w:val="clear" w:color="auto" w:fill="auto"/>
            <w:vAlign w:val="center"/>
            <w:hideMark/>
          </w:tcPr>
          <w:p w14:paraId="1A20BAFC"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56" w:type="pct"/>
            <w:tcBorders>
              <w:top w:val="nil"/>
              <w:left w:val="nil"/>
              <w:bottom w:val="single" w:sz="4" w:space="0" w:color="auto"/>
              <w:right w:val="single" w:sz="4" w:space="0" w:color="auto"/>
            </w:tcBorders>
            <w:shd w:val="clear" w:color="auto" w:fill="auto"/>
            <w:vAlign w:val="center"/>
            <w:hideMark/>
          </w:tcPr>
          <w:p w14:paraId="74B20CEA"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23,5</w:t>
            </w:r>
          </w:p>
        </w:tc>
        <w:tc>
          <w:tcPr>
            <w:tcW w:w="277" w:type="pct"/>
            <w:tcBorders>
              <w:top w:val="nil"/>
              <w:left w:val="nil"/>
              <w:bottom w:val="single" w:sz="4" w:space="0" w:color="auto"/>
              <w:right w:val="single" w:sz="4" w:space="0" w:color="auto"/>
            </w:tcBorders>
            <w:shd w:val="clear" w:color="auto" w:fill="auto"/>
            <w:vAlign w:val="center"/>
            <w:hideMark/>
          </w:tcPr>
          <w:p w14:paraId="6DA67620"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gridSpan w:val="2"/>
            <w:tcBorders>
              <w:top w:val="nil"/>
              <w:left w:val="nil"/>
              <w:bottom w:val="single" w:sz="4" w:space="0" w:color="auto"/>
              <w:right w:val="single" w:sz="4" w:space="0" w:color="auto"/>
            </w:tcBorders>
            <w:shd w:val="clear" w:color="auto" w:fill="auto"/>
            <w:vAlign w:val="center"/>
            <w:hideMark/>
          </w:tcPr>
          <w:p w14:paraId="260E930D"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5,7</w:t>
            </w:r>
          </w:p>
        </w:tc>
        <w:tc>
          <w:tcPr>
            <w:tcW w:w="277" w:type="pct"/>
            <w:tcBorders>
              <w:top w:val="nil"/>
              <w:left w:val="nil"/>
              <w:bottom w:val="single" w:sz="4" w:space="0" w:color="auto"/>
              <w:right w:val="single" w:sz="4" w:space="0" w:color="auto"/>
            </w:tcBorders>
            <w:shd w:val="clear" w:color="auto" w:fill="auto"/>
            <w:vAlign w:val="center"/>
            <w:hideMark/>
          </w:tcPr>
          <w:p w14:paraId="182C2315"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2,7</w:t>
            </w:r>
          </w:p>
        </w:tc>
        <w:tc>
          <w:tcPr>
            <w:tcW w:w="277" w:type="pct"/>
            <w:tcBorders>
              <w:top w:val="nil"/>
              <w:left w:val="nil"/>
              <w:bottom w:val="single" w:sz="4" w:space="0" w:color="auto"/>
              <w:right w:val="single" w:sz="4" w:space="0" w:color="auto"/>
            </w:tcBorders>
            <w:shd w:val="clear" w:color="auto" w:fill="auto"/>
            <w:vAlign w:val="center"/>
            <w:hideMark/>
          </w:tcPr>
          <w:p w14:paraId="704A896F"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768758FD"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123,5</w:t>
            </w:r>
          </w:p>
        </w:tc>
        <w:tc>
          <w:tcPr>
            <w:tcW w:w="277" w:type="pct"/>
            <w:tcBorders>
              <w:top w:val="nil"/>
              <w:left w:val="nil"/>
              <w:bottom w:val="single" w:sz="4" w:space="0" w:color="auto"/>
              <w:right w:val="single" w:sz="4" w:space="0" w:color="auto"/>
            </w:tcBorders>
            <w:shd w:val="clear" w:color="auto" w:fill="auto"/>
            <w:vAlign w:val="center"/>
            <w:hideMark/>
          </w:tcPr>
          <w:p w14:paraId="416DD0E1"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60" w:type="pct"/>
            <w:tcBorders>
              <w:top w:val="nil"/>
              <w:left w:val="nil"/>
              <w:bottom w:val="single" w:sz="4" w:space="0" w:color="auto"/>
              <w:right w:val="single" w:sz="4" w:space="0" w:color="auto"/>
            </w:tcBorders>
            <w:shd w:val="clear" w:color="auto" w:fill="auto"/>
            <w:vAlign w:val="center"/>
            <w:hideMark/>
          </w:tcPr>
          <w:p w14:paraId="2CF32207"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r>
      <w:tr w:rsidR="00697D7B" w:rsidRPr="0096786A" w14:paraId="7718A5E4" w14:textId="77777777" w:rsidTr="00C80809">
        <w:trPr>
          <w:trHeight w:val="20"/>
        </w:trPr>
        <w:tc>
          <w:tcPr>
            <w:tcW w:w="240" w:type="pct"/>
            <w:vMerge/>
            <w:tcBorders>
              <w:top w:val="nil"/>
              <w:left w:val="single" w:sz="4" w:space="0" w:color="auto"/>
              <w:bottom w:val="single" w:sz="4" w:space="0" w:color="auto"/>
              <w:right w:val="single" w:sz="4" w:space="0" w:color="auto"/>
            </w:tcBorders>
            <w:shd w:val="clear" w:color="auto" w:fill="auto"/>
            <w:vAlign w:val="center"/>
            <w:hideMark/>
          </w:tcPr>
          <w:p w14:paraId="2796A96C"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vMerge/>
            <w:tcBorders>
              <w:top w:val="nil"/>
              <w:left w:val="single" w:sz="4" w:space="0" w:color="auto"/>
              <w:bottom w:val="single" w:sz="4" w:space="0" w:color="auto"/>
              <w:right w:val="single" w:sz="4" w:space="0" w:color="auto"/>
            </w:tcBorders>
            <w:shd w:val="clear" w:color="auto" w:fill="auto"/>
            <w:vAlign w:val="center"/>
            <w:hideMark/>
          </w:tcPr>
          <w:p w14:paraId="59EE64B5"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tcBorders>
              <w:top w:val="nil"/>
              <w:left w:val="nil"/>
              <w:bottom w:val="single" w:sz="4" w:space="0" w:color="auto"/>
              <w:right w:val="single" w:sz="4" w:space="0" w:color="auto"/>
            </w:tcBorders>
            <w:shd w:val="clear" w:color="auto" w:fill="auto"/>
            <w:vAlign w:val="center"/>
            <w:hideMark/>
          </w:tcPr>
          <w:p w14:paraId="299A50BE" w14:textId="77777777" w:rsidR="00697D7B" w:rsidRPr="0096786A" w:rsidRDefault="00697D7B"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91" w:type="pct"/>
            <w:tcBorders>
              <w:top w:val="nil"/>
              <w:left w:val="nil"/>
              <w:bottom w:val="single" w:sz="4" w:space="0" w:color="auto"/>
              <w:right w:val="single" w:sz="4" w:space="0" w:color="auto"/>
            </w:tcBorders>
            <w:shd w:val="clear" w:color="auto" w:fill="auto"/>
            <w:vAlign w:val="center"/>
            <w:hideMark/>
          </w:tcPr>
          <w:p w14:paraId="20184C76"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56" w:type="pct"/>
            <w:tcBorders>
              <w:top w:val="nil"/>
              <w:left w:val="nil"/>
              <w:bottom w:val="single" w:sz="4" w:space="0" w:color="auto"/>
              <w:right w:val="single" w:sz="4" w:space="0" w:color="auto"/>
            </w:tcBorders>
            <w:shd w:val="clear" w:color="auto" w:fill="auto"/>
            <w:vAlign w:val="center"/>
            <w:hideMark/>
          </w:tcPr>
          <w:p w14:paraId="5F3A10A0"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519CA816"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56" w:type="pct"/>
            <w:tcBorders>
              <w:top w:val="nil"/>
              <w:left w:val="nil"/>
              <w:bottom w:val="single" w:sz="4" w:space="0" w:color="auto"/>
              <w:right w:val="single" w:sz="4" w:space="0" w:color="auto"/>
            </w:tcBorders>
            <w:shd w:val="clear" w:color="auto" w:fill="auto"/>
            <w:vAlign w:val="center"/>
            <w:hideMark/>
          </w:tcPr>
          <w:p w14:paraId="01E9254B"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56" w:type="pct"/>
            <w:tcBorders>
              <w:top w:val="nil"/>
              <w:left w:val="nil"/>
              <w:bottom w:val="single" w:sz="4" w:space="0" w:color="auto"/>
              <w:right w:val="single" w:sz="4" w:space="0" w:color="auto"/>
            </w:tcBorders>
            <w:shd w:val="clear" w:color="auto" w:fill="auto"/>
            <w:vAlign w:val="center"/>
            <w:hideMark/>
          </w:tcPr>
          <w:p w14:paraId="684864CB"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1,8</w:t>
            </w:r>
          </w:p>
        </w:tc>
        <w:tc>
          <w:tcPr>
            <w:tcW w:w="277" w:type="pct"/>
            <w:tcBorders>
              <w:top w:val="nil"/>
              <w:left w:val="nil"/>
              <w:bottom w:val="single" w:sz="4" w:space="0" w:color="auto"/>
              <w:right w:val="single" w:sz="4" w:space="0" w:color="auto"/>
            </w:tcBorders>
            <w:shd w:val="clear" w:color="auto" w:fill="auto"/>
            <w:vAlign w:val="center"/>
            <w:hideMark/>
          </w:tcPr>
          <w:p w14:paraId="3C4FA294"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gridSpan w:val="2"/>
            <w:tcBorders>
              <w:top w:val="nil"/>
              <w:left w:val="nil"/>
              <w:bottom w:val="single" w:sz="4" w:space="0" w:color="auto"/>
              <w:right w:val="single" w:sz="4" w:space="0" w:color="auto"/>
            </w:tcBorders>
            <w:shd w:val="clear" w:color="auto" w:fill="auto"/>
            <w:vAlign w:val="center"/>
            <w:hideMark/>
          </w:tcPr>
          <w:p w14:paraId="561CE8A6"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2E15FCD3"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1C91004C"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01C52EB1"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26,6</w:t>
            </w:r>
          </w:p>
        </w:tc>
        <w:tc>
          <w:tcPr>
            <w:tcW w:w="277" w:type="pct"/>
            <w:tcBorders>
              <w:top w:val="nil"/>
              <w:left w:val="nil"/>
              <w:bottom w:val="single" w:sz="4" w:space="0" w:color="auto"/>
              <w:right w:val="single" w:sz="4" w:space="0" w:color="auto"/>
            </w:tcBorders>
            <w:shd w:val="clear" w:color="auto" w:fill="auto"/>
            <w:vAlign w:val="center"/>
            <w:hideMark/>
          </w:tcPr>
          <w:p w14:paraId="049CEFEE"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c>
          <w:tcPr>
            <w:tcW w:w="260" w:type="pct"/>
            <w:tcBorders>
              <w:top w:val="nil"/>
              <w:left w:val="nil"/>
              <w:bottom w:val="single" w:sz="4" w:space="0" w:color="auto"/>
              <w:right w:val="single" w:sz="4" w:space="0" w:color="auto"/>
            </w:tcBorders>
            <w:shd w:val="clear" w:color="auto" w:fill="auto"/>
            <w:vAlign w:val="center"/>
            <w:hideMark/>
          </w:tcPr>
          <w:p w14:paraId="13AD36B6" w14:textId="77777777" w:rsidR="00697D7B" w:rsidRPr="0096786A" w:rsidRDefault="00697D7B" w:rsidP="00C80809">
            <w:pPr>
              <w:autoSpaceDE/>
              <w:autoSpaceDN/>
              <w:spacing w:line="240" w:lineRule="auto"/>
              <w:ind w:firstLine="0"/>
              <w:jc w:val="center"/>
              <w:rPr>
                <w:color w:val="000000"/>
                <w:sz w:val="20"/>
                <w:szCs w:val="20"/>
                <w:lang w:bidi="ar-SA"/>
              </w:rPr>
            </w:pPr>
            <w:r w:rsidRPr="0096786A">
              <w:rPr>
                <w:color w:val="000000"/>
                <w:sz w:val="20"/>
                <w:szCs w:val="20"/>
                <w:lang w:bidi="ar-SA"/>
              </w:rPr>
              <w:t>0,0</w:t>
            </w:r>
          </w:p>
        </w:tc>
      </w:tr>
      <w:tr w:rsidR="00697D7B" w:rsidRPr="0096786A" w14:paraId="3FC977CA" w14:textId="77777777" w:rsidTr="00C80809">
        <w:trPr>
          <w:trHeight w:val="20"/>
        </w:trPr>
        <w:tc>
          <w:tcPr>
            <w:tcW w:w="240" w:type="pct"/>
            <w:vMerge/>
            <w:tcBorders>
              <w:top w:val="nil"/>
              <w:left w:val="single" w:sz="4" w:space="0" w:color="auto"/>
              <w:bottom w:val="single" w:sz="4" w:space="0" w:color="auto"/>
              <w:right w:val="single" w:sz="4" w:space="0" w:color="auto"/>
            </w:tcBorders>
            <w:shd w:val="clear" w:color="auto" w:fill="auto"/>
            <w:vAlign w:val="center"/>
            <w:hideMark/>
          </w:tcPr>
          <w:p w14:paraId="07A11F38"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vMerge/>
            <w:tcBorders>
              <w:top w:val="nil"/>
              <w:left w:val="single" w:sz="4" w:space="0" w:color="auto"/>
              <w:bottom w:val="single" w:sz="4" w:space="0" w:color="auto"/>
              <w:right w:val="single" w:sz="4" w:space="0" w:color="auto"/>
            </w:tcBorders>
            <w:shd w:val="clear" w:color="auto" w:fill="auto"/>
            <w:vAlign w:val="center"/>
            <w:hideMark/>
          </w:tcPr>
          <w:p w14:paraId="4B375B1E" w14:textId="77777777" w:rsidR="00697D7B" w:rsidRPr="0096786A" w:rsidRDefault="00697D7B" w:rsidP="00C80809">
            <w:pPr>
              <w:autoSpaceDE/>
              <w:autoSpaceDN/>
              <w:spacing w:line="240" w:lineRule="auto"/>
              <w:ind w:firstLine="0"/>
              <w:jc w:val="left"/>
              <w:rPr>
                <w:color w:val="000000"/>
                <w:sz w:val="20"/>
                <w:szCs w:val="20"/>
                <w:lang w:bidi="ar-SA"/>
              </w:rPr>
            </w:pPr>
          </w:p>
        </w:tc>
        <w:tc>
          <w:tcPr>
            <w:tcW w:w="651" w:type="pct"/>
            <w:tcBorders>
              <w:top w:val="nil"/>
              <w:left w:val="nil"/>
              <w:bottom w:val="single" w:sz="4" w:space="0" w:color="auto"/>
              <w:right w:val="single" w:sz="4" w:space="0" w:color="auto"/>
            </w:tcBorders>
            <w:shd w:val="clear" w:color="auto" w:fill="auto"/>
            <w:vAlign w:val="center"/>
            <w:hideMark/>
          </w:tcPr>
          <w:p w14:paraId="25AF7B72" w14:textId="77777777" w:rsidR="00697D7B" w:rsidRPr="0096786A" w:rsidRDefault="00697D7B"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91" w:type="pct"/>
            <w:tcBorders>
              <w:top w:val="nil"/>
              <w:left w:val="nil"/>
              <w:bottom w:val="single" w:sz="4" w:space="0" w:color="auto"/>
              <w:right w:val="single" w:sz="4" w:space="0" w:color="auto"/>
            </w:tcBorders>
            <w:shd w:val="clear" w:color="auto" w:fill="auto"/>
            <w:vAlign w:val="center"/>
            <w:hideMark/>
          </w:tcPr>
          <w:p w14:paraId="581F8D51"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т/ч</w:t>
            </w:r>
          </w:p>
        </w:tc>
        <w:tc>
          <w:tcPr>
            <w:tcW w:w="256" w:type="pct"/>
            <w:tcBorders>
              <w:top w:val="nil"/>
              <w:left w:val="nil"/>
              <w:bottom w:val="single" w:sz="4" w:space="0" w:color="auto"/>
              <w:right w:val="single" w:sz="4" w:space="0" w:color="auto"/>
            </w:tcBorders>
            <w:shd w:val="clear" w:color="auto" w:fill="auto"/>
            <w:vAlign w:val="center"/>
            <w:hideMark/>
          </w:tcPr>
          <w:p w14:paraId="4D7D5283"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5BD34F9E"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5,7</w:t>
            </w:r>
          </w:p>
        </w:tc>
        <w:tc>
          <w:tcPr>
            <w:tcW w:w="256" w:type="pct"/>
            <w:tcBorders>
              <w:top w:val="nil"/>
              <w:left w:val="nil"/>
              <w:bottom w:val="single" w:sz="4" w:space="0" w:color="auto"/>
              <w:right w:val="single" w:sz="4" w:space="0" w:color="auto"/>
            </w:tcBorders>
            <w:shd w:val="clear" w:color="auto" w:fill="auto"/>
            <w:vAlign w:val="center"/>
            <w:hideMark/>
          </w:tcPr>
          <w:p w14:paraId="54A24D0B"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c>
          <w:tcPr>
            <w:tcW w:w="256" w:type="pct"/>
            <w:tcBorders>
              <w:top w:val="nil"/>
              <w:left w:val="nil"/>
              <w:bottom w:val="single" w:sz="4" w:space="0" w:color="auto"/>
              <w:right w:val="single" w:sz="4" w:space="0" w:color="auto"/>
            </w:tcBorders>
            <w:shd w:val="clear" w:color="auto" w:fill="auto"/>
            <w:vAlign w:val="center"/>
            <w:hideMark/>
          </w:tcPr>
          <w:p w14:paraId="7172875E"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25,3</w:t>
            </w:r>
          </w:p>
        </w:tc>
        <w:tc>
          <w:tcPr>
            <w:tcW w:w="277" w:type="pct"/>
            <w:tcBorders>
              <w:top w:val="nil"/>
              <w:left w:val="nil"/>
              <w:bottom w:val="single" w:sz="4" w:space="0" w:color="auto"/>
              <w:right w:val="single" w:sz="4" w:space="0" w:color="auto"/>
            </w:tcBorders>
            <w:shd w:val="clear" w:color="auto" w:fill="auto"/>
            <w:vAlign w:val="center"/>
            <w:hideMark/>
          </w:tcPr>
          <w:p w14:paraId="51C02253"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c>
          <w:tcPr>
            <w:tcW w:w="277" w:type="pct"/>
            <w:gridSpan w:val="2"/>
            <w:tcBorders>
              <w:top w:val="nil"/>
              <w:left w:val="nil"/>
              <w:bottom w:val="single" w:sz="4" w:space="0" w:color="auto"/>
              <w:right w:val="single" w:sz="4" w:space="0" w:color="auto"/>
            </w:tcBorders>
            <w:shd w:val="clear" w:color="auto" w:fill="auto"/>
            <w:vAlign w:val="center"/>
            <w:hideMark/>
          </w:tcPr>
          <w:p w14:paraId="52F1A9AF"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5,7</w:t>
            </w:r>
          </w:p>
        </w:tc>
        <w:tc>
          <w:tcPr>
            <w:tcW w:w="277" w:type="pct"/>
            <w:tcBorders>
              <w:top w:val="nil"/>
              <w:left w:val="nil"/>
              <w:bottom w:val="single" w:sz="4" w:space="0" w:color="auto"/>
              <w:right w:val="single" w:sz="4" w:space="0" w:color="auto"/>
            </w:tcBorders>
            <w:shd w:val="clear" w:color="auto" w:fill="auto"/>
            <w:vAlign w:val="center"/>
            <w:hideMark/>
          </w:tcPr>
          <w:p w14:paraId="1C078F1E"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2,7</w:t>
            </w:r>
          </w:p>
        </w:tc>
        <w:tc>
          <w:tcPr>
            <w:tcW w:w="277" w:type="pct"/>
            <w:tcBorders>
              <w:top w:val="nil"/>
              <w:left w:val="nil"/>
              <w:bottom w:val="single" w:sz="4" w:space="0" w:color="auto"/>
              <w:right w:val="single" w:sz="4" w:space="0" w:color="auto"/>
            </w:tcBorders>
            <w:shd w:val="clear" w:color="auto" w:fill="auto"/>
            <w:vAlign w:val="center"/>
            <w:hideMark/>
          </w:tcPr>
          <w:p w14:paraId="690A44FE"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c>
          <w:tcPr>
            <w:tcW w:w="277" w:type="pct"/>
            <w:tcBorders>
              <w:top w:val="nil"/>
              <w:left w:val="nil"/>
              <w:bottom w:val="single" w:sz="4" w:space="0" w:color="auto"/>
              <w:right w:val="single" w:sz="4" w:space="0" w:color="auto"/>
            </w:tcBorders>
            <w:shd w:val="clear" w:color="auto" w:fill="auto"/>
            <w:vAlign w:val="center"/>
            <w:hideMark/>
          </w:tcPr>
          <w:p w14:paraId="4A05AEF9"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150,1</w:t>
            </w:r>
          </w:p>
        </w:tc>
        <w:tc>
          <w:tcPr>
            <w:tcW w:w="277" w:type="pct"/>
            <w:tcBorders>
              <w:top w:val="nil"/>
              <w:left w:val="nil"/>
              <w:bottom w:val="single" w:sz="4" w:space="0" w:color="auto"/>
              <w:right w:val="single" w:sz="4" w:space="0" w:color="auto"/>
            </w:tcBorders>
            <w:shd w:val="clear" w:color="auto" w:fill="auto"/>
            <w:vAlign w:val="center"/>
            <w:hideMark/>
          </w:tcPr>
          <w:p w14:paraId="5716531C"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c>
          <w:tcPr>
            <w:tcW w:w="260" w:type="pct"/>
            <w:tcBorders>
              <w:top w:val="nil"/>
              <w:left w:val="nil"/>
              <w:bottom w:val="single" w:sz="4" w:space="0" w:color="auto"/>
              <w:right w:val="single" w:sz="4" w:space="0" w:color="auto"/>
            </w:tcBorders>
            <w:shd w:val="clear" w:color="auto" w:fill="auto"/>
            <w:vAlign w:val="center"/>
            <w:hideMark/>
          </w:tcPr>
          <w:p w14:paraId="0E7F2C0C" w14:textId="77777777" w:rsidR="00697D7B" w:rsidRPr="0096786A" w:rsidRDefault="00697D7B"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0,0</w:t>
            </w:r>
          </w:p>
        </w:tc>
      </w:tr>
    </w:tbl>
    <w:p w14:paraId="30B253AA" w14:textId="77777777" w:rsidR="00722B7F" w:rsidRPr="00C076FE" w:rsidRDefault="00722B7F">
      <w:pPr>
        <w:widowControl w:val="0"/>
        <w:spacing w:line="240" w:lineRule="auto"/>
        <w:ind w:firstLine="0"/>
        <w:jc w:val="left"/>
        <w:rPr>
          <w:lang w:eastAsia="en-US" w:bidi="ar-SA"/>
        </w:rPr>
      </w:pPr>
      <w:r w:rsidRPr="00C076FE">
        <w:rPr>
          <w:lang w:eastAsia="en-US" w:bidi="ar-SA"/>
        </w:rPr>
        <w:br w:type="page"/>
      </w:r>
    </w:p>
    <w:p w14:paraId="1120E16B" w14:textId="1900B6FE" w:rsidR="005761D8" w:rsidRPr="002C7669" w:rsidRDefault="005761D8" w:rsidP="005761D8">
      <w:pPr>
        <w:pStyle w:val="af4"/>
        <w:rPr>
          <w:lang w:eastAsia="en-US" w:bidi="ar-SA"/>
        </w:rPr>
      </w:pPr>
      <w:r w:rsidRPr="002C7669">
        <w:lastRenderedPageBreak/>
        <w:t xml:space="preserve">Таблица </w:t>
      </w:r>
      <w:r w:rsidRPr="002C7669">
        <w:fldChar w:fldCharType="begin"/>
      </w:r>
      <w:r w:rsidRPr="002C7669">
        <w:instrText xml:space="preserve"> SEQ Таблица \* ARABIC </w:instrText>
      </w:r>
      <w:r w:rsidRPr="002C7669">
        <w:fldChar w:fldCharType="separate"/>
      </w:r>
      <w:r w:rsidR="0073345B">
        <w:rPr>
          <w:noProof/>
        </w:rPr>
        <w:t>17</w:t>
      </w:r>
      <w:r w:rsidRPr="002C7669">
        <w:fldChar w:fldCharType="end"/>
      </w:r>
      <w:r w:rsidRPr="002C7669">
        <w:t xml:space="preserve">. </w:t>
      </w:r>
      <w:r w:rsidRPr="002C7669">
        <w:rPr>
          <w:lang w:eastAsia="en-US" w:bidi="ar-SA"/>
        </w:rPr>
        <w:t>Перспективные объемы теплоносителя на территории МО </w:t>
      </w:r>
      <w:r w:rsidR="00092CBC" w:rsidRPr="00092CBC">
        <w:rPr>
          <w:lang w:eastAsia="en-US" w:bidi="ar-SA"/>
        </w:rPr>
        <w:t xml:space="preserve"> </w:t>
      </w:r>
      <w:r w:rsidR="00092CBC">
        <w:rPr>
          <w:lang w:eastAsia="en-US" w:bidi="ar-SA"/>
        </w:rPr>
        <w:t xml:space="preserve">«Городской округ </w:t>
      </w:r>
      <w:r w:rsidR="00092CBC" w:rsidRPr="00486F54">
        <w:rPr>
          <w:lang w:eastAsia="en-US" w:bidi="ar-SA"/>
        </w:rPr>
        <w:t xml:space="preserve">«Город Глазов» </w:t>
      </w:r>
      <w:r w:rsidR="00092CBC">
        <w:rPr>
          <w:lang w:eastAsia="en-US" w:bidi="ar-SA"/>
        </w:rPr>
        <w:t>Удмуртской Республики»</w:t>
      </w:r>
      <w:r w:rsidRPr="002C7669">
        <w:rPr>
          <w:lang w:eastAsia="en-US" w:bidi="ar-SA"/>
        </w:rPr>
        <w:t xml:space="preserve"> </w:t>
      </w:r>
    </w:p>
    <w:tbl>
      <w:tblPr>
        <w:tblW w:w="5000" w:type="pct"/>
        <w:tblLook w:val="04A0" w:firstRow="1" w:lastRow="0" w:firstColumn="1" w:lastColumn="0" w:noHBand="0" w:noVBand="1"/>
      </w:tblPr>
      <w:tblGrid>
        <w:gridCol w:w="763"/>
        <w:gridCol w:w="1862"/>
        <w:gridCol w:w="1862"/>
        <w:gridCol w:w="1408"/>
        <w:gridCol w:w="911"/>
        <w:gridCol w:w="911"/>
        <w:gridCol w:w="911"/>
        <w:gridCol w:w="911"/>
        <w:gridCol w:w="911"/>
        <w:gridCol w:w="911"/>
        <w:gridCol w:w="911"/>
        <w:gridCol w:w="911"/>
        <w:gridCol w:w="911"/>
        <w:gridCol w:w="911"/>
        <w:gridCol w:w="917"/>
      </w:tblGrid>
      <w:tr w:rsidR="003C7992" w:rsidRPr="0096786A" w14:paraId="31E46FE4" w14:textId="77777777" w:rsidTr="00C80809">
        <w:trPr>
          <w:trHeight w:val="20"/>
          <w:tblHeader/>
        </w:trPr>
        <w:tc>
          <w:tcPr>
            <w:tcW w:w="240" w:type="pct"/>
            <w:tcBorders>
              <w:top w:val="single" w:sz="4" w:space="0" w:color="auto"/>
              <w:left w:val="single" w:sz="4" w:space="0" w:color="auto"/>
              <w:bottom w:val="nil"/>
              <w:right w:val="single" w:sz="4" w:space="0" w:color="auto"/>
            </w:tcBorders>
            <w:shd w:val="clear" w:color="auto" w:fill="auto"/>
            <w:noWrap/>
            <w:vAlign w:val="center"/>
            <w:hideMark/>
          </w:tcPr>
          <w:p w14:paraId="6AE4D18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 xml:space="preserve">№ </w:t>
            </w:r>
            <w:proofErr w:type="gramStart"/>
            <w:r w:rsidRPr="0096786A">
              <w:rPr>
                <w:b/>
                <w:bCs/>
                <w:color w:val="000000"/>
                <w:sz w:val="20"/>
                <w:szCs w:val="20"/>
                <w:lang w:bidi="ar-SA"/>
              </w:rPr>
              <w:t>п</w:t>
            </w:r>
            <w:proofErr w:type="gramEnd"/>
            <w:r w:rsidRPr="0096786A">
              <w:rPr>
                <w:b/>
                <w:bCs/>
                <w:color w:val="000000"/>
                <w:sz w:val="20"/>
                <w:szCs w:val="20"/>
                <w:lang w:bidi="ar-SA"/>
              </w:rPr>
              <w:t>/п</w:t>
            </w:r>
          </w:p>
        </w:tc>
        <w:tc>
          <w:tcPr>
            <w:tcW w:w="585" w:type="pct"/>
            <w:tcBorders>
              <w:top w:val="single" w:sz="4" w:space="0" w:color="auto"/>
              <w:left w:val="nil"/>
              <w:bottom w:val="nil"/>
              <w:right w:val="single" w:sz="4" w:space="0" w:color="auto"/>
            </w:tcBorders>
            <w:shd w:val="clear" w:color="auto" w:fill="auto"/>
            <w:vAlign w:val="center"/>
            <w:hideMark/>
          </w:tcPr>
          <w:p w14:paraId="6748384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источника, адрес</w:t>
            </w:r>
          </w:p>
        </w:tc>
        <w:tc>
          <w:tcPr>
            <w:tcW w:w="585" w:type="pct"/>
            <w:tcBorders>
              <w:top w:val="single" w:sz="4" w:space="0" w:color="auto"/>
              <w:left w:val="nil"/>
              <w:bottom w:val="nil"/>
              <w:right w:val="single" w:sz="4" w:space="0" w:color="auto"/>
            </w:tcBorders>
            <w:shd w:val="clear" w:color="auto" w:fill="auto"/>
            <w:vAlign w:val="center"/>
            <w:hideMark/>
          </w:tcPr>
          <w:p w14:paraId="58A51520"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Наименование показателя</w:t>
            </w:r>
          </w:p>
        </w:tc>
        <w:tc>
          <w:tcPr>
            <w:tcW w:w="442" w:type="pct"/>
            <w:tcBorders>
              <w:top w:val="single" w:sz="4" w:space="0" w:color="auto"/>
              <w:left w:val="nil"/>
              <w:bottom w:val="nil"/>
              <w:right w:val="single" w:sz="4" w:space="0" w:color="auto"/>
            </w:tcBorders>
            <w:shd w:val="clear" w:color="auto" w:fill="auto"/>
            <w:vAlign w:val="center"/>
            <w:hideMark/>
          </w:tcPr>
          <w:p w14:paraId="50285214"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Ед. измерения</w:t>
            </w:r>
          </w:p>
        </w:tc>
        <w:tc>
          <w:tcPr>
            <w:tcW w:w="286" w:type="pct"/>
            <w:tcBorders>
              <w:top w:val="single" w:sz="4" w:space="0" w:color="auto"/>
              <w:left w:val="nil"/>
              <w:bottom w:val="nil"/>
              <w:right w:val="single" w:sz="4" w:space="0" w:color="auto"/>
            </w:tcBorders>
            <w:shd w:val="clear" w:color="auto" w:fill="auto"/>
            <w:vAlign w:val="center"/>
            <w:hideMark/>
          </w:tcPr>
          <w:p w14:paraId="35E1A0D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2020</w:t>
            </w:r>
          </w:p>
        </w:tc>
        <w:tc>
          <w:tcPr>
            <w:tcW w:w="286" w:type="pct"/>
            <w:tcBorders>
              <w:top w:val="single" w:sz="4" w:space="0" w:color="auto"/>
              <w:left w:val="nil"/>
              <w:bottom w:val="nil"/>
              <w:right w:val="single" w:sz="4" w:space="0" w:color="auto"/>
            </w:tcBorders>
            <w:shd w:val="clear" w:color="auto" w:fill="auto"/>
            <w:vAlign w:val="center"/>
            <w:hideMark/>
          </w:tcPr>
          <w:p w14:paraId="2BE4D85D"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2021</w:t>
            </w:r>
          </w:p>
        </w:tc>
        <w:tc>
          <w:tcPr>
            <w:tcW w:w="286" w:type="pct"/>
            <w:tcBorders>
              <w:top w:val="single" w:sz="4" w:space="0" w:color="auto"/>
              <w:left w:val="nil"/>
              <w:bottom w:val="nil"/>
              <w:right w:val="single" w:sz="4" w:space="0" w:color="auto"/>
            </w:tcBorders>
            <w:shd w:val="clear" w:color="auto" w:fill="auto"/>
            <w:vAlign w:val="center"/>
            <w:hideMark/>
          </w:tcPr>
          <w:p w14:paraId="054D235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2022</w:t>
            </w:r>
          </w:p>
        </w:tc>
        <w:tc>
          <w:tcPr>
            <w:tcW w:w="286" w:type="pct"/>
            <w:tcBorders>
              <w:top w:val="single" w:sz="4" w:space="0" w:color="auto"/>
              <w:left w:val="nil"/>
              <w:bottom w:val="nil"/>
              <w:right w:val="single" w:sz="4" w:space="0" w:color="auto"/>
            </w:tcBorders>
            <w:shd w:val="clear" w:color="auto" w:fill="auto"/>
            <w:vAlign w:val="center"/>
            <w:hideMark/>
          </w:tcPr>
          <w:p w14:paraId="7B521D0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2023</w:t>
            </w:r>
          </w:p>
        </w:tc>
        <w:tc>
          <w:tcPr>
            <w:tcW w:w="286" w:type="pct"/>
            <w:tcBorders>
              <w:top w:val="single" w:sz="4" w:space="0" w:color="auto"/>
              <w:left w:val="nil"/>
              <w:bottom w:val="nil"/>
              <w:right w:val="single" w:sz="4" w:space="0" w:color="auto"/>
            </w:tcBorders>
            <w:shd w:val="clear" w:color="auto" w:fill="auto"/>
            <w:vAlign w:val="center"/>
            <w:hideMark/>
          </w:tcPr>
          <w:p w14:paraId="183117A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2024</w:t>
            </w:r>
          </w:p>
        </w:tc>
        <w:tc>
          <w:tcPr>
            <w:tcW w:w="286" w:type="pct"/>
            <w:tcBorders>
              <w:top w:val="single" w:sz="4" w:space="0" w:color="auto"/>
              <w:left w:val="nil"/>
              <w:bottom w:val="nil"/>
              <w:right w:val="single" w:sz="4" w:space="0" w:color="auto"/>
            </w:tcBorders>
            <w:shd w:val="clear" w:color="auto" w:fill="auto"/>
            <w:vAlign w:val="center"/>
            <w:hideMark/>
          </w:tcPr>
          <w:p w14:paraId="2E65F1E2"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2025</w:t>
            </w:r>
          </w:p>
        </w:tc>
        <w:tc>
          <w:tcPr>
            <w:tcW w:w="286" w:type="pct"/>
            <w:tcBorders>
              <w:top w:val="single" w:sz="4" w:space="0" w:color="auto"/>
              <w:left w:val="nil"/>
              <w:bottom w:val="nil"/>
              <w:right w:val="single" w:sz="4" w:space="0" w:color="auto"/>
            </w:tcBorders>
            <w:shd w:val="clear" w:color="auto" w:fill="auto"/>
            <w:vAlign w:val="center"/>
            <w:hideMark/>
          </w:tcPr>
          <w:p w14:paraId="17FD411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2026</w:t>
            </w:r>
          </w:p>
        </w:tc>
        <w:tc>
          <w:tcPr>
            <w:tcW w:w="286" w:type="pct"/>
            <w:tcBorders>
              <w:top w:val="single" w:sz="4" w:space="0" w:color="auto"/>
              <w:left w:val="nil"/>
              <w:bottom w:val="nil"/>
              <w:right w:val="single" w:sz="4" w:space="0" w:color="auto"/>
            </w:tcBorders>
            <w:shd w:val="clear" w:color="auto" w:fill="auto"/>
            <w:vAlign w:val="center"/>
            <w:hideMark/>
          </w:tcPr>
          <w:p w14:paraId="69B809D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2027</w:t>
            </w:r>
          </w:p>
        </w:tc>
        <w:tc>
          <w:tcPr>
            <w:tcW w:w="286" w:type="pct"/>
            <w:tcBorders>
              <w:top w:val="single" w:sz="4" w:space="0" w:color="auto"/>
              <w:left w:val="nil"/>
              <w:bottom w:val="nil"/>
              <w:right w:val="single" w:sz="4" w:space="0" w:color="auto"/>
            </w:tcBorders>
            <w:shd w:val="clear" w:color="auto" w:fill="auto"/>
            <w:vAlign w:val="center"/>
            <w:hideMark/>
          </w:tcPr>
          <w:p w14:paraId="545D82AC"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2028</w:t>
            </w:r>
          </w:p>
        </w:tc>
        <w:tc>
          <w:tcPr>
            <w:tcW w:w="286" w:type="pct"/>
            <w:tcBorders>
              <w:top w:val="single" w:sz="4" w:space="0" w:color="auto"/>
              <w:left w:val="nil"/>
              <w:bottom w:val="nil"/>
              <w:right w:val="single" w:sz="4" w:space="0" w:color="auto"/>
            </w:tcBorders>
            <w:shd w:val="clear" w:color="auto" w:fill="auto"/>
            <w:vAlign w:val="center"/>
            <w:hideMark/>
          </w:tcPr>
          <w:p w14:paraId="226AE1F8"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2029</w:t>
            </w:r>
          </w:p>
        </w:tc>
        <w:tc>
          <w:tcPr>
            <w:tcW w:w="288" w:type="pct"/>
            <w:tcBorders>
              <w:top w:val="single" w:sz="4" w:space="0" w:color="auto"/>
              <w:left w:val="nil"/>
              <w:bottom w:val="nil"/>
              <w:right w:val="single" w:sz="4" w:space="0" w:color="auto"/>
            </w:tcBorders>
            <w:shd w:val="clear" w:color="auto" w:fill="auto"/>
            <w:vAlign w:val="center"/>
            <w:hideMark/>
          </w:tcPr>
          <w:p w14:paraId="796BA6A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2030</w:t>
            </w:r>
          </w:p>
        </w:tc>
      </w:tr>
      <w:tr w:rsidR="00C80809" w:rsidRPr="0096786A" w14:paraId="1760A0F8" w14:textId="77777777" w:rsidTr="00C80809">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54BF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АО «РИР»</w:t>
            </w:r>
          </w:p>
        </w:tc>
      </w:tr>
      <w:tr w:rsidR="003C7992" w:rsidRPr="0096786A" w14:paraId="35CE8D9A" w14:textId="77777777" w:rsidTr="00C80809">
        <w:trPr>
          <w:trHeight w:val="20"/>
        </w:trPr>
        <w:tc>
          <w:tcPr>
            <w:tcW w:w="240"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710C1A30"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1</w:t>
            </w:r>
          </w:p>
        </w:tc>
        <w:tc>
          <w:tcPr>
            <w:tcW w:w="585" w:type="pct"/>
            <w:vMerge w:val="restart"/>
            <w:tcBorders>
              <w:top w:val="nil"/>
              <w:left w:val="single" w:sz="4" w:space="0" w:color="auto"/>
              <w:bottom w:val="double" w:sz="6" w:space="0" w:color="000000"/>
              <w:right w:val="single" w:sz="4" w:space="0" w:color="auto"/>
            </w:tcBorders>
            <w:shd w:val="clear" w:color="auto" w:fill="auto"/>
            <w:vAlign w:val="center"/>
            <w:hideMark/>
          </w:tcPr>
          <w:p w14:paraId="7855AA4E"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ТЭЦ АО «РИР», ул. Белова, д. 7</w:t>
            </w:r>
          </w:p>
        </w:tc>
        <w:tc>
          <w:tcPr>
            <w:tcW w:w="585" w:type="pct"/>
            <w:tcBorders>
              <w:top w:val="nil"/>
              <w:left w:val="nil"/>
              <w:bottom w:val="single" w:sz="4" w:space="0" w:color="auto"/>
              <w:right w:val="single" w:sz="4" w:space="0" w:color="auto"/>
            </w:tcBorders>
            <w:shd w:val="clear" w:color="auto" w:fill="auto"/>
            <w:vAlign w:val="center"/>
            <w:hideMark/>
          </w:tcPr>
          <w:p w14:paraId="097370BE"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42" w:type="pct"/>
            <w:tcBorders>
              <w:top w:val="nil"/>
              <w:left w:val="nil"/>
              <w:bottom w:val="single" w:sz="4" w:space="0" w:color="auto"/>
              <w:right w:val="single" w:sz="4" w:space="0" w:color="auto"/>
            </w:tcBorders>
            <w:shd w:val="clear" w:color="auto" w:fill="auto"/>
            <w:vAlign w:val="center"/>
            <w:hideMark/>
          </w:tcPr>
          <w:p w14:paraId="2CB8ECFC"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86" w:type="pct"/>
            <w:tcBorders>
              <w:top w:val="nil"/>
              <w:left w:val="nil"/>
              <w:bottom w:val="single" w:sz="4" w:space="0" w:color="auto"/>
              <w:right w:val="single" w:sz="4" w:space="0" w:color="auto"/>
            </w:tcBorders>
            <w:shd w:val="clear" w:color="auto" w:fill="auto"/>
            <w:vAlign w:val="center"/>
            <w:hideMark/>
          </w:tcPr>
          <w:p w14:paraId="4D684FB8"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3529,0</w:t>
            </w:r>
          </w:p>
        </w:tc>
        <w:tc>
          <w:tcPr>
            <w:tcW w:w="286" w:type="pct"/>
            <w:tcBorders>
              <w:top w:val="nil"/>
              <w:left w:val="nil"/>
              <w:bottom w:val="single" w:sz="4" w:space="0" w:color="auto"/>
              <w:right w:val="single" w:sz="4" w:space="0" w:color="auto"/>
            </w:tcBorders>
            <w:shd w:val="clear" w:color="auto" w:fill="auto"/>
            <w:vAlign w:val="center"/>
            <w:hideMark/>
          </w:tcPr>
          <w:p w14:paraId="35C72D52"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3702,8</w:t>
            </w:r>
          </w:p>
        </w:tc>
        <w:tc>
          <w:tcPr>
            <w:tcW w:w="286" w:type="pct"/>
            <w:tcBorders>
              <w:top w:val="nil"/>
              <w:left w:val="nil"/>
              <w:bottom w:val="single" w:sz="4" w:space="0" w:color="auto"/>
              <w:right w:val="single" w:sz="4" w:space="0" w:color="auto"/>
            </w:tcBorders>
            <w:shd w:val="clear" w:color="auto" w:fill="auto"/>
            <w:vAlign w:val="center"/>
            <w:hideMark/>
          </w:tcPr>
          <w:p w14:paraId="352276B6"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3725,1</w:t>
            </w:r>
          </w:p>
        </w:tc>
        <w:tc>
          <w:tcPr>
            <w:tcW w:w="286" w:type="pct"/>
            <w:tcBorders>
              <w:top w:val="nil"/>
              <w:left w:val="nil"/>
              <w:bottom w:val="single" w:sz="4" w:space="0" w:color="auto"/>
              <w:right w:val="single" w:sz="4" w:space="0" w:color="auto"/>
            </w:tcBorders>
            <w:shd w:val="clear" w:color="auto" w:fill="auto"/>
            <w:vAlign w:val="center"/>
            <w:hideMark/>
          </w:tcPr>
          <w:p w14:paraId="0630E861"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3778,3</w:t>
            </w:r>
          </w:p>
        </w:tc>
        <w:tc>
          <w:tcPr>
            <w:tcW w:w="286" w:type="pct"/>
            <w:tcBorders>
              <w:top w:val="nil"/>
              <w:left w:val="nil"/>
              <w:bottom w:val="single" w:sz="4" w:space="0" w:color="auto"/>
              <w:right w:val="single" w:sz="4" w:space="0" w:color="auto"/>
            </w:tcBorders>
            <w:shd w:val="clear" w:color="auto" w:fill="auto"/>
            <w:vAlign w:val="center"/>
            <w:hideMark/>
          </w:tcPr>
          <w:p w14:paraId="1D4F96ED" w14:textId="6235F3D8" w:rsidR="00C80809" w:rsidRPr="00092CBC" w:rsidRDefault="00C80809" w:rsidP="00C80809">
            <w:pPr>
              <w:autoSpaceDE/>
              <w:autoSpaceDN/>
              <w:spacing w:line="240" w:lineRule="auto"/>
              <w:ind w:firstLine="0"/>
              <w:jc w:val="center"/>
              <w:rPr>
                <w:sz w:val="20"/>
              </w:rPr>
            </w:pPr>
            <w:r w:rsidRPr="00C80809">
              <w:rPr>
                <w:sz w:val="20"/>
                <w:szCs w:val="20"/>
                <w:lang w:bidi="ar-SA"/>
              </w:rPr>
              <w:t>4009</w:t>
            </w:r>
            <w:r w:rsidRPr="00092CBC">
              <w:rPr>
                <w:sz w:val="20"/>
              </w:rPr>
              <w:t>,1</w:t>
            </w:r>
          </w:p>
        </w:tc>
        <w:tc>
          <w:tcPr>
            <w:tcW w:w="286" w:type="pct"/>
            <w:tcBorders>
              <w:top w:val="nil"/>
              <w:left w:val="nil"/>
              <w:bottom w:val="single" w:sz="4" w:space="0" w:color="auto"/>
              <w:right w:val="single" w:sz="4" w:space="0" w:color="auto"/>
            </w:tcBorders>
            <w:shd w:val="clear" w:color="auto" w:fill="auto"/>
            <w:vAlign w:val="center"/>
            <w:hideMark/>
          </w:tcPr>
          <w:p w14:paraId="115DB2BB" w14:textId="4892114B" w:rsidR="00C80809" w:rsidRPr="00092CBC" w:rsidRDefault="00C80809" w:rsidP="00C80809">
            <w:pPr>
              <w:autoSpaceDE/>
              <w:autoSpaceDN/>
              <w:spacing w:line="240" w:lineRule="auto"/>
              <w:ind w:firstLine="0"/>
              <w:jc w:val="center"/>
              <w:rPr>
                <w:sz w:val="20"/>
              </w:rPr>
            </w:pPr>
            <w:r w:rsidRPr="00092CBC">
              <w:rPr>
                <w:sz w:val="20"/>
              </w:rPr>
              <w:t>4331,</w:t>
            </w:r>
            <w:r w:rsidRPr="00C80809">
              <w:rPr>
                <w:sz w:val="20"/>
                <w:szCs w:val="20"/>
                <w:lang w:bidi="ar-SA"/>
              </w:rPr>
              <w:t>6</w:t>
            </w:r>
          </w:p>
        </w:tc>
        <w:tc>
          <w:tcPr>
            <w:tcW w:w="286" w:type="pct"/>
            <w:tcBorders>
              <w:top w:val="nil"/>
              <w:left w:val="nil"/>
              <w:bottom w:val="single" w:sz="4" w:space="0" w:color="auto"/>
              <w:right w:val="single" w:sz="4" w:space="0" w:color="auto"/>
            </w:tcBorders>
            <w:shd w:val="clear" w:color="auto" w:fill="auto"/>
            <w:vAlign w:val="center"/>
            <w:hideMark/>
          </w:tcPr>
          <w:p w14:paraId="529E5EF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4462,</w:t>
            </w:r>
            <w:r>
              <w:rPr>
                <w:color w:val="000000"/>
                <w:sz w:val="20"/>
                <w:szCs w:val="20"/>
                <w:lang w:bidi="ar-SA"/>
              </w:rPr>
              <w:t>3</w:t>
            </w:r>
          </w:p>
        </w:tc>
        <w:tc>
          <w:tcPr>
            <w:tcW w:w="286" w:type="pct"/>
            <w:tcBorders>
              <w:top w:val="nil"/>
              <w:left w:val="nil"/>
              <w:bottom w:val="single" w:sz="4" w:space="0" w:color="auto"/>
              <w:right w:val="single" w:sz="4" w:space="0" w:color="auto"/>
            </w:tcBorders>
            <w:shd w:val="clear" w:color="auto" w:fill="auto"/>
            <w:vAlign w:val="center"/>
            <w:hideMark/>
          </w:tcPr>
          <w:p w14:paraId="20AEEC7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4565,0</w:t>
            </w:r>
          </w:p>
        </w:tc>
        <w:tc>
          <w:tcPr>
            <w:tcW w:w="286" w:type="pct"/>
            <w:tcBorders>
              <w:top w:val="nil"/>
              <w:left w:val="nil"/>
              <w:bottom w:val="single" w:sz="4" w:space="0" w:color="auto"/>
              <w:right w:val="single" w:sz="4" w:space="0" w:color="auto"/>
            </w:tcBorders>
            <w:shd w:val="clear" w:color="auto" w:fill="auto"/>
            <w:vAlign w:val="center"/>
            <w:hideMark/>
          </w:tcPr>
          <w:p w14:paraId="71B1B7C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4565,0</w:t>
            </w:r>
          </w:p>
        </w:tc>
        <w:tc>
          <w:tcPr>
            <w:tcW w:w="286" w:type="pct"/>
            <w:tcBorders>
              <w:top w:val="nil"/>
              <w:left w:val="nil"/>
              <w:bottom w:val="single" w:sz="4" w:space="0" w:color="auto"/>
              <w:right w:val="single" w:sz="4" w:space="0" w:color="auto"/>
            </w:tcBorders>
            <w:shd w:val="clear" w:color="auto" w:fill="auto"/>
            <w:vAlign w:val="center"/>
            <w:hideMark/>
          </w:tcPr>
          <w:p w14:paraId="49E3B8B0"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4702,2</w:t>
            </w:r>
          </w:p>
        </w:tc>
        <w:tc>
          <w:tcPr>
            <w:tcW w:w="288" w:type="pct"/>
            <w:tcBorders>
              <w:top w:val="nil"/>
              <w:left w:val="nil"/>
              <w:bottom w:val="single" w:sz="4" w:space="0" w:color="auto"/>
              <w:right w:val="single" w:sz="4" w:space="0" w:color="auto"/>
            </w:tcBorders>
            <w:shd w:val="clear" w:color="auto" w:fill="auto"/>
            <w:vAlign w:val="center"/>
            <w:hideMark/>
          </w:tcPr>
          <w:p w14:paraId="403113BA"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4702,2</w:t>
            </w:r>
          </w:p>
        </w:tc>
      </w:tr>
      <w:tr w:rsidR="003C7992" w:rsidRPr="0096786A" w14:paraId="1DBFBAE4" w14:textId="77777777" w:rsidTr="00C80809">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501B2E47" w14:textId="77777777" w:rsidR="00C80809" w:rsidRPr="0096786A" w:rsidRDefault="00C80809" w:rsidP="00C80809">
            <w:pPr>
              <w:autoSpaceDE/>
              <w:autoSpaceDN/>
              <w:spacing w:line="240" w:lineRule="auto"/>
              <w:ind w:firstLine="0"/>
              <w:jc w:val="left"/>
              <w:rPr>
                <w:color w:val="000000"/>
                <w:sz w:val="20"/>
                <w:szCs w:val="20"/>
                <w:lang w:bidi="ar-SA"/>
              </w:rPr>
            </w:pPr>
          </w:p>
        </w:tc>
        <w:tc>
          <w:tcPr>
            <w:tcW w:w="585" w:type="pct"/>
            <w:vMerge/>
            <w:tcBorders>
              <w:top w:val="nil"/>
              <w:left w:val="single" w:sz="4" w:space="0" w:color="auto"/>
              <w:bottom w:val="double" w:sz="6" w:space="0" w:color="000000"/>
              <w:right w:val="single" w:sz="4" w:space="0" w:color="auto"/>
            </w:tcBorders>
            <w:shd w:val="clear" w:color="auto" w:fill="auto"/>
            <w:vAlign w:val="center"/>
            <w:hideMark/>
          </w:tcPr>
          <w:p w14:paraId="3DCB31C2" w14:textId="77777777" w:rsidR="00C80809" w:rsidRPr="0096786A" w:rsidRDefault="00C80809" w:rsidP="00C80809">
            <w:pPr>
              <w:autoSpaceDE/>
              <w:autoSpaceDN/>
              <w:spacing w:line="240" w:lineRule="auto"/>
              <w:ind w:firstLine="0"/>
              <w:jc w:val="left"/>
              <w:rPr>
                <w:color w:val="000000"/>
                <w:sz w:val="20"/>
                <w:szCs w:val="20"/>
                <w:lang w:bidi="ar-SA"/>
              </w:rPr>
            </w:pPr>
          </w:p>
        </w:tc>
        <w:tc>
          <w:tcPr>
            <w:tcW w:w="585" w:type="pct"/>
            <w:tcBorders>
              <w:top w:val="nil"/>
              <w:left w:val="nil"/>
              <w:bottom w:val="single" w:sz="4" w:space="0" w:color="auto"/>
              <w:right w:val="single" w:sz="4" w:space="0" w:color="auto"/>
            </w:tcBorders>
            <w:shd w:val="clear" w:color="auto" w:fill="auto"/>
            <w:vAlign w:val="center"/>
            <w:hideMark/>
          </w:tcPr>
          <w:p w14:paraId="3740C2C2" w14:textId="77777777" w:rsidR="00C80809" w:rsidRPr="0096786A" w:rsidRDefault="00C80809"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42" w:type="pct"/>
            <w:tcBorders>
              <w:top w:val="nil"/>
              <w:left w:val="nil"/>
              <w:bottom w:val="single" w:sz="4" w:space="0" w:color="auto"/>
              <w:right w:val="single" w:sz="4" w:space="0" w:color="auto"/>
            </w:tcBorders>
            <w:shd w:val="clear" w:color="auto" w:fill="auto"/>
            <w:vAlign w:val="center"/>
            <w:hideMark/>
          </w:tcPr>
          <w:p w14:paraId="4A7C59CD"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86" w:type="pct"/>
            <w:tcBorders>
              <w:top w:val="nil"/>
              <w:left w:val="nil"/>
              <w:bottom w:val="single" w:sz="4" w:space="0" w:color="auto"/>
              <w:right w:val="single" w:sz="4" w:space="0" w:color="auto"/>
            </w:tcBorders>
            <w:shd w:val="clear" w:color="auto" w:fill="auto"/>
            <w:vAlign w:val="center"/>
            <w:hideMark/>
          </w:tcPr>
          <w:p w14:paraId="1F8DF8B3"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658,1</w:t>
            </w:r>
          </w:p>
        </w:tc>
        <w:tc>
          <w:tcPr>
            <w:tcW w:w="286" w:type="pct"/>
            <w:tcBorders>
              <w:top w:val="nil"/>
              <w:left w:val="nil"/>
              <w:bottom w:val="single" w:sz="4" w:space="0" w:color="auto"/>
              <w:right w:val="single" w:sz="4" w:space="0" w:color="auto"/>
            </w:tcBorders>
            <w:shd w:val="clear" w:color="auto" w:fill="auto"/>
            <w:vAlign w:val="center"/>
            <w:hideMark/>
          </w:tcPr>
          <w:p w14:paraId="248A9BBC"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747,3</w:t>
            </w:r>
          </w:p>
        </w:tc>
        <w:tc>
          <w:tcPr>
            <w:tcW w:w="286" w:type="pct"/>
            <w:tcBorders>
              <w:top w:val="nil"/>
              <w:left w:val="nil"/>
              <w:bottom w:val="single" w:sz="4" w:space="0" w:color="auto"/>
              <w:right w:val="single" w:sz="4" w:space="0" w:color="auto"/>
            </w:tcBorders>
            <w:shd w:val="clear" w:color="auto" w:fill="auto"/>
            <w:vAlign w:val="center"/>
            <w:hideMark/>
          </w:tcPr>
          <w:p w14:paraId="74853151"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748,9</w:t>
            </w:r>
          </w:p>
        </w:tc>
        <w:tc>
          <w:tcPr>
            <w:tcW w:w="286" w:type="pct"/>
            <w:tcBorders>
              <w:top w:val="nil"/>
              <w:left w:val="nil"/>
              <w:bottom w:val="single" w:sz="4" w:space="0" w:color="auto"/>
              <w:right w:val="single" w:sz="4" w:space="0" w:color="auto"/>
            </w:tcBorders>
            <w:shd w:val="clear" w:color="auto" w:fill="auto"/>
            <w:vAlign w:val="center"/>
            <w:hideMark/>
          </w:tcPr>
          <w:p w14:paraId="34C1EF3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780,6</w:t>
            </w:r>
          </w:p>
        </w:tc>
        <w:tc>
          <w:tcPr>
            <w:tcW w:w="286" w:type="pct"/>
            <w:tcBorders>
              <w:top w:val="nil"/>
              <w:left w:val="nil"/>
              <w:bottom w:val="single" w:sz="4" w:space="0" w:color="auto"/>
              <w:right w:val="single" w:sz="4" w:space="0" w:color="auto"/>
            </w:tcBorders>
            <w:shd w:val="clear" w:color="auto" w:fill="auto"/>
            <w:vAlign w:val="center"/>
            <w:hideMark/>
          </w:tcPr>
          <w:p w14:paraId="0F02849F" w14:textId="4AD8A2AC" w:rsidR="00C80809" w:rsidRPr="00092CBC" w:rsidRDefault="00C80809" w:rsidP="00C80809">
            <w:pPr>
              <w:autoSpaceDE/>
              <w:autoSpaceDN/>
              <w:spacing w:line="240" w:lineRule="auto"/>
              <w:ind w:firstLine="0"/>
              <w:jc w:val="center"/>
              <w:rPr>
                <w:sz w:val="20"/>
              </w:rPr>
            </w:pPr>
            <w:r w:rsidRPr="00C80809">
              <w:rPr>
                <w:sz w:val="20"/>
                <w:szCs w:val="20"/>
                <w:lang w:bidi="ar-SA"/>
              </w:rPr>
              <w:t>803,5</w:t>
            </w:r>
          </w:p>
        </w:tc>
        <w:tc>
          <w:tcPr>
            <w:tcW w:w="286" w:type="pct"/>
            <w:tcBorders>
              <w:top w:val="nil"/>
              <w:left w:val="nil"/>
              <w:bottom w:val="single" w:sz="4" w:space="0" w:color="auto"/>
              <w:right w:val="single" w:sz="4" w:space="0" w:color="auto"/>
            </w:tcBorders>
            <w:shd w:val="clear" w:color="auto" w:fill="auto"/>
            <w:vAlign w:val="center"/>
            <w:hideMark/>
          </w:tcPr>
          <w:p w14:paraId="6EA67C5C" w14:textId="77777777" w:rsidR="00C80809" w:rsidRPr="00092CBC" w:rsidRDefault="00C80809" w:rsidP="00C80809">
            <w:pPr>
              <w:autoSpaceDE/>
              <w:autoSpaceDN/>
              <w:spacing w:line="240" w:lineRule="auto"/>
              <w:ind w:firstLine="0"/>
              <w:jc w:val="center"/>
              <w:rPr>
                <w:sz w:val="20"/>
              </w:rPr>
            </w:pPr>
            <w:r w:rsidRPr="00092CBC">
              <w:rPr>
                <w:sz w:val="20"/>
              </w:rPr>
              <w:t>919,4</w:t>
            </w:r>
          </w:p>
        </w:tc>
        <w:tc>
          <w:tcPr>
            <w:tcW w:w="286" w:type="pct"/>
            <w:tcBorders>
              <w:top w:val="nil"/>
              <w:left w:val="nil"/>
              <w:bottom w:val="single" w:sz="4" w:space="0" w:color="auto"/>
              <w:right w:val="single" w:sz="4" w:space="0" w:color="auto"/>
            </w:tcBorders>
            <w:shd w:val="clear" w:color="auto" w:fill="auto"/>
            <w:vAlign w:val="center"/>
            <w:hideMark/>
          </w:tcPr>
          <w:p w14:paraId="03FDC2E5"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919,4</w:t>
            </w:r>
          </w:p>
        </w:tc>
        <w:tc>
          <w:tcPr>
            <w:tcW w:w="286" w:type="pct"/>
            <w:tcBorders>
              <w:top w:val="nil"/>
              <w:left w:val="nil"/>
              <w:bottom w:val="single" w:sz="4" w:space="0" w:color="auto"/>
              <w:right w:val="single" w:sz="4" w:space="0" w:color="auto"/>
            </w:tcBorders>
            <w:shd w:val="clear" w:color="auto" w:fill="auto"/>
            <w:vAlign w:val="center"/>
            <w:hideMark/>
          </w:tcPr>
          <w:p w14:paraId="392A8D34"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936,8</w:t>
            </w:r>
          </w:p>
        </w:tc>
        <w:tc>
          <w:tcPr>
            <w:tcW w:w="286" w:type="pct"/>
            <w:tcBorders>
              <w:top w:val="nil"/>
              <w:left w:val="nil"/>
              <w:bottom w:val="single" w:sz="4" w:space="0" w:color="auto"/>
              <w:right w:val="single" w:sz="4" w:space="0" w:color="auto"/>
            </w:tcBorders>
            <w:shd w:val="clear" w:color="auto" w:fill="auto"/>
            <w:vAlign w:val="center"/>
            <w:hideMark/>
          </w:tcPr>
          <w:p w14:paraId="3077DEB4"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936,8</w:t>
            </w:r>
          </w:p>
        </w:tc>
        <w:tc>
          <w:tcPr>
            <w:tcW w:w="286" w:type="pct"/>
            <w:tcBorders>
              <w:top w:val="nil"/>
              <w:left w:val="nil"/>
              <w:bottom w:val="single" w:sz="4" w:space="0" w:color="auto"/>
              <w:right w:val="single" w:sz="4" w:space="0" w:color="auto"/>
            </w:tcBorders>
            <w:shd w:val="clear" w:color="auto" w:fill="auto"/>
            <w:vAlign w:val="center"/>
            <w:hideMark/>
          </w:tcPr>
          <w:p w14:paraId="01A77EEE"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960,0</w:t>
            </w:r>
          </w:p>
        </w:tc>
        <w:tc>
          <w:tcPr>
            <w:tcW w:w="288" w:type="pct"/>
            <w:tcBorders>
              <w:top w:val="nil"/>
              <w:left w:val="nil"/>
              <w:bottom w:val="single" w:sz="4" w:space="0" w:color="auto"/>
              <w:right w:val="single" w:sz="4" w:space="0" w:color="auto"/>
            </w:tcBorders>
            <w:shd w:val="clear" w:color="auto" w:fill="auto"/>
            <w:vAlign w:val="center"/>
            <w:hideMark/>
          </w:tcPr>
          <w:p w14:paraId="11BD1448" w14:textId="77777777" w:rsidR="00C80809" w:rsidRPr="0096786A" w:rsidRDefault="00C80809" w:rsidP="00C80809">
            <w:pPr>
              <w:autoSpaceDE/>
              <w:autoSpaceDN/>
              <w:spacing w:line="240" w:lineRule="auto"/>
              <w:ind w:firstLine="0"/>
              <w:jc w:val="center"/>
              <w:rPr>
                <w:color w:val="000000"/>
                <w:sz w:val="20"/>
                <w:szCs w:val="20"/>
                <w:lang w:bidi="ar-SA"/>
              </w:rPr>
            </w:pPr>
            <w:r w:rsidRPr="0096786A">
              <w:rPr>
                <w:color w:val="000000"/>
                <w:sz w:val="20"/>
                <w:szCs w:val="20"/>
                <w:lang w:bidi="ar-SA"/>
              </w:rPr>
              <w:t>960,0</w:t>
            </w:r>
          </w:p>
        </w:tc>
      </w:tr>
      <w:tr w:rsidR="003C7992" w:rsidRPr="0096786A" w14:paraId="2864B097" w14:textId="77777777" w:rsidTr="00C80809">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5F718CAA" w14:textId="77777777" w:rsidR="00C80809" w:rsidRPr="0096786A" w:rsidRDefault="00C80809" w:rsidP="00C80809">
            <w:pPr>
              <w:autoSpaceDE/>
              <w:autoSpaceDN/>
              <w:spacing w:line="240" w:lineRule="auto"/>
              <w:ind w:firstLine="0"/>
              <w:jc w:val="left"/>
              <w:rPr>
                <w:color w:val="000000"/>
                <w:sz w:val="20"/>
                <w:szCs w:val="20"/>
                <w:lang w:bidi="ar-SA"/>
              </w:rPr>
            </w:pPr>
          </w:p>
        </w:tc>
        <w:tc>
          <w:tcPr>
            <w:tcW w:w="585" w:type="pct"/>
            <w:vMerge/>
            <w:tcBorders>
              <w:top w:val="nil"/>
              <w:left w:val="single" w:sz="4" w:space="0" w:color="auto"/>
              <w:bottom w:val="double" w:sz="6" w:space="0" w:color="000000"/>
              <w:right w:val="single" w:sz="4" w:space="0" w:color="auto"/>
            </w:tcBorders>
            <w:shd w:val="clear" w:color="auto" w:fill="auto"/>
            <w:vAlign w:val="center"/>
            <w:hideMark/>
          </w:tcPr>
          <w:p w14:paraId="222E310F" w14:textId="77777777" w:rsidR="00C80809" w:rsidRPr="0096786A" w:rsidRDefault="00C80809" w:rsidP="00C80809">
            <w:pPr>
              <w:autoSpaceDE/>
              <w:autoSpaceDN/>
              <w:spacing w:line="240" w:lineRule="auto"/>
              <w:ind w:firstLine="0"/>
              <w:jc w:val="left"/>
              <w:rPr>
                <w:color w:val="000000"/>
                <w:sz w:val="20"/>
                <w:szCs w:val="20"/>
                <w:lang w:bidi="ar-SA"/>
              </w:rPr>
            </w:pPr>
          </w:p>
        </w:tc>
        <w:tc>
          <w:tcPr>
            <w:tcW w:w="585" w:type="pct"/>
            <w:tcBorders>
              <w:top w:val="nil"/>
              <w:left w:val="nil"/>
              <w:bottom w:val="double" w:sz="6" w:space="0" w:color="auto"/>
              <w:right w:val="single" w:sz="4" w:space="0" w:color="auto"/>
            </w:tcBorders>
            <w:shd w:val="clear" w:color="auto" w:fill="auto"/>
            <w:vAlign w:val="center"/>
            <w:hideMark/>
          </w:tcPr>
          <w:p w14:paraId="611CDFC5" w14:textId="77777777" w:rsidR="00C80809" w:rsidRPr="0096786A" w:rsidRDefault="00C80809"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42" w:type="pct"/>
            <w:tcBorders>
              <w:top w:val="nil"/>
              <w:left w:val="nil"/>
              <w:bottom w:val="double" w:sz="6" w:space="0" w:color="auto"/>
              <w:right w:val="single" w:sz="4" w:space="0" w:color="auto"/>
            </w:tcBorders>
            <w:shd w:val="clear" w:color="auto" w:fill="auto"/>
            <w:vAlign w:val="center"/>
            <w:hideMark/>
          </w:tcPr>
          <w:p w14:paraId="2BC161CF"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т/ч</w:t>
            </w:r>
          </w:p>
        </w:tc>
        <w:tc>
          <w:tcPr>
            <w:tcW w:w="286" w:type="pct"/>
            <w:tcBorders>
              <w:top w:val="nil"/>
              <w:left w:val="nil"/>
              <w:bottom w:val="double" w:sz="6" w:space="0" w:color="auto"/>
              <w:right w:val="single" w:sz="4" w:space="0" w:color="auto"/>
            </w:tcBorders>
            <w:shd w:val="clear" w:color="auto" w:fill="auto"/>
            <w:vAlign w:val="center"/>
            <w:hideMark/>
          </w:tcPr>
          <w:p w14:paraId="34D2027D"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4187,1</w:t>
            </w:r>
          </w:p>
        </w:tc>
        <w:tc>
          <w:tcPr>
            <w:tcW w:w="286" w:type="pct"/>
            <w:tcBorders>
              <w:top w:val="nil"/>
              <w:left w:val="nil"/>
              <w:bottom w:val="double" w:sz="6" w:space="0" w:color="auto"/>
              <w:right w:val="single" w:sz="4" w:space="0" w:color="auto"/>
            </w:tcBorders>
            <w:shd w:val="clear" w:color="auto" w:fill="auto"/>
            <w:vAlign w:val="center"/>
            <w:hideMark/>
          </w:tcPr>
          <w:p w14:paraId="77B64967"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4450,0</w:t>
            </w:r>
          </w:p>
        </w:tc>
        <w:tc>
          <w:tcPr>
            <w:tcW w:w="286" w:type="pct"/>
            <w:tcBorders>
              <w:top w:val="nil"/>
              <w:left w:val="nil"/>
              <w:bottom w:val="double" w:sz="6" w:space="0" w:color="auto"/>
              <w:right w:val="single" w:sz="4" w:space="0" w:color="auto"/>
            </w:tcBorders>
            <w:shd w:val="clear" w:color="auto" w:fill="auto"/>
            <w:vAlign w:val="center"/>
            <w:hideMark/>
          </w:tcPr>
          <w:p w14:paraId="272AE603"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4474,0</w:t>
            </w:r>
          </w:p>
        </w:tc>
        <w:tc>
          <w:tcPr>
            <w:tcW w:w="286" w:type="pct"/>
            <w:tcBorders>
              <w:top w:val="nil"/>
              <w:left w:val="nil"/>
              <w:bottom w:val="double" w:sz="6" w:space="0" w:color="auto"/>
              <w:right w:val="single" w:sz="4" w:space="0" w:color="auto"/>
            </w:tcBorders>
            <w:shd w:val="clear" w:color="auto" w:fill="auto"/>
            <w:vAlign w:val="center"/>
            <w:hideMark/>
          </w:tcPr>
          <w:p w14:paraId="33C6C2A7"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4558,9</w:t>
            </w:r>
          </w:p>
        </w:tc>
        <w:tc>
          <w:tcPr>
            <w:tcW w:w="286" w:type="pct"/>
            <w:tcBorders>
              <w:top w:val="nil"/>
              <w:left w:val="nil"/>
              <w:bottom w:val="double" w:sz="6" w:space="0" w:color="auto"/>
              <w:right w:val="single" w:sz="4" w:space="0" w:color="auto"/>
            </w:tcBorders>
            <w:shd w:val="clear" w:color="auto" w:fill="auto"/>
            <w:vAlign w:val="center"/>
            <w:hideMark/>
          </w:tcPr>
          <w:p w14:paraId="6B265808" w14:textId="73E58E54" w:rsidR="00C80809" w:rsidRPr="00092CBC" w:rsidRDefault="00C80809" w:rsidP="00C80809">
            <w:pPr>
              <w:autoSpaceDE/>
              <w:autoSpaceDN/>
              <w:spacing w:line="240" w:lineRule="auto"/>
              <w:ind w:firstLine="0"/>
              <w:jc w:val="center"/>
              <w:rPr>
                <w:b/>
                <w:sz w:val="20"/>
              </w:rPr>
            </w:pPr>
            <w:r w:rsidRPr="00C80809">
              <w:rPr>
                <w:b/>
                <w:bCs/>
                <w:sz w:val="20"/>
                <w:szCs w:val="20"/>
                <w:lang w:bidi="ar-SA"/>
              </w:rPr>
              <w:t>4812,6</w:t>
            </w:r>
          </w:p>
        </w:tc>
        <w:tc>
          <w:tcPr>
            <w:tcW w:w="286" w:type="pct"/>
            <w:tcBorders>
              <w:top w:val="nil"/>
              <w:left w:val="nil"/>
              <w:bottom w:val="double" w:sz="6" w:space="0" w:color="auto"/>
              <w:right w:val="single" w:sz="4" w:space="0" w:color="auto"/>
            </w:tcBorders>
            <w:shd w:val="clear" w:color="auto" w:fill="auto"/>
            <w:vAlign w:val="center"/>
            <w:hideMark/>
          </w:tcPr>
          <w:p w14:paraId="390C232B" w14:textId="26AE4FED" w:rsidR="00C80809" w:rsidRPr="00092CBC" w:rsidRDefault="00C80809" w:rsidP="00C80809">
            <w:pPr>
              <w:autoSpaceDE/>
              <w:autoSpaceDN/>
              <w:spacing w:line="240" w:lineRule="auto"/>
              <w:ind w:firstLine="0"/>
              <w:jc w:val="center"/>
              <w:rPr>
                <w:b/>
                <w:sz w:val="20"/>
              </w:rPr>
            </w:pPr>
            <w:r w:rsidRPr="00C80809">
              <w:rPr>
                <w:b/>
                <w:bCs/>
                <w:sz w:val="20"/>
                <w:szCs w:val="20"/>
                <w:lang w:bidi="ar-SA"/>
              </w:rPr>
              <w:t>5251,0</w:t>
            </w:r>
          </w:p>
        </w:tc>
        <w:tc>
          <w:tcPr>
            <w:tcW w:w="286" w:type="pct"/>
            <w:tcBorders>
              <w:top w:val="nil"/>
              <w:left w:val="nil"/>
              <w:bottom w:val="double" w:sz="6" w:space="0" w:color="auto"/>
              <w:right w:val="single" w:sz="4" w:space="0" w:color="auto"/>
            </w:tcBorders>
            <w:shd w:val="clear" w:color="auto" w:fill="auto"/>
            <w:vAlign w:val="center"/>
            <w:hideMark/>
          </w:tcPr>
          <w:p w14:paraId="21ADF0A1"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5381,7</w:t>
            </w:r>
          </w:p>
        </w:tc>
        <w:tc>
          <w:tcPr>
            <w:tcW w:w="286" w:type="pct"/>
            <w:tcBorders>
              <w:top w:val="nil"/>
              <w:left w:val="nil"/>
              <w:bottom w:val="double" w:sz="6" w:space="0" w:color="auto"/>
              <w:right w:val="single" w:sz="4" w:space="0" w:color="auto"/>
            </w:tcBorders>
            <w:shd w:val="clear" w:color="auto" w:fill="auto"/>
            <w:vAlign w:val="center"/>
            <w:hideMark/>
          </w:tcPr>
          <w:p w14:paraId="28F51952"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5501,9</w:t>
            </w:r>
          </w:p>
        </w:tc>
        <w:tc>
          <w:tcPr>
            <w:tcW w:w="286" w:type="pct"/>
            <w:tcBorders>
              <w:top w:val="nil"/>
              <w:left w:val="nil"/>
              <w:bottom w:val="double" w:sz="6" w:space="0" w:color="auto"/>
              <w:right w:val="single" w:sz="4" w:space="0" w:color="auto"/>
            </w:tcBorders>
            <w:shd w:val="clear" w:color="auto" w:fill="auto"/>
            <w:vAlign w:val="center"/>
            <w:hideMark/>
          </w:tcPr>
          <w:p w14:paraId="5DD9278B"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5501,9</w:t>
            </w:r>
          </w:p>
        </w:tc>
        <w:tc>
          <w:tcPr>
            <w:tcW w:w="286" w:type="pct"/>
            <w:tcBorders>
              <w:top w:val="nil"/>
              <w:left w:val="nil"/>
              <w:bottom w:val="double" w:sz="6" w:space="0" w:color="auto"/>
              <w:right w:val="single" w:sz="4" w:space="0" w:color="auto"/>
            </w:tcBorders>
            <w:shd w:val="clear" w:color="auto" w:fill="auto"/>
            <w:vAlign w:val="center"/>
            <w:hideMark/>
          </w:tcPr>
          <w:p w14:paraId="6ECEE7A5"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5662,1</w:t>
            </w:r>
          </w:p>
        </w:tc>
        <w:tc>
          <w:tcPr>
            <w:tcW w:w="288" w:type="pct"/>
            <w:tcBorders>
              <w:top w:val="nil"/>
              <w:left w:val="nil"/>
              <w:bottom w:val="double" w:sz="6" w:space="0" w:color="auto"/>
              <w:right w:val="single" w:sz="4" w:space="0" w:color="auto"/>
            </w:tcBorders>
            <w:shd w:val="clear" w:color="auto" w:fill="auto"/>
            <w:vAlign w:val="center"/>
            <w:hideMark/>
          </w:tcPr>
          <w:p w14:paraId="12999137" w14:textId="77777777" w:rsidR="00C80809" w:rsidRPr="0096786A" w:rsidRDefault="00C80809"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5662,1</w:t>
            </w:r>
          </w:p>
        </w:tc>
      </w:tr>
      <w:tr w:rsidR="00C80809" w:rsidRPr="0096786A" w14:paraId="16AC7148" w14:textId="77777777" w:rsidTr="00C80809">
        <w:trPr>
          <w:trHeight w:val="20"/>
        </w:trPr>
        <w:tc>
          <w:tcPr>
            <w:tcW w:w="5000" w:type="pct"/>
            <w:gridSpan w:val="15"/>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39D760E1" w14:textId="77777777" w:rsidR="00C80809" w:rsidRPr="0014357C" w:rsidRDefault="00C80809" w:rsidP="00C80809">
            <w:pPr>
              <w:autoSpaceDE/>
              <w:autoSpaceDN/>
              <w:spacing w:line="240" w:lineRule="auto"/>
              <w:ind w:firstLine="0"/>
              <w:jc w:val="center"/>
              <w:rPr>
                <w:b/>
                <w:sz w:val="20"/>
              </w:rPr>
            </w:pPr>
            <w:r w:rsidRPr="0014357C">
              <w:rPr>
                <w:b/>
                <w:sz w:val="20"/>
              </w:rPr>
              <w:t>ООО «Свет»</w:t>
            </w:r>
          </w:p>
        </w:tc>
      </w:tr>
      <w:tr w:rsidR="0014357C" w:rsidRPr="0096786A" w14:paraId="5A3E2B3E" w14:textId="77777777" w:rsidTr="0014357C">
        <w:trPr>
          <w:trHeight w:val="20"/>
        </w:trPr>
        <w:tc>
          <w:tcPr>
            <w:tcW w:w="240"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70828CF4"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2</w:t>
            </w:r>
          </w:p>
        </w:tc>
        <w:tc>
          <w:tcPr>
            <w:tcW w:w="585" w:type="pct"/>
            <w:vMerge w:val="restart"/>
            <w:tcBorders>
              <w:top w:val="nil"/>
              <w:left w:val="single" w:sz="4" w:space="0" w:color="auto"/>
              <w:bottom w:val="double" w:sz="6" w:space="0" w:color="000000"/>
              <w:right w:val="single" w:sz="4" w:space="0" w:color="auto"/>
            </w:tcBorders>
            <w:shd w:val="clear" w:color="auto" w:fill="auto"/>
            <w:vAlign w:val="center"/>
            <w:hideMark/>
          </w:tcPr>
          <w:p w14:paraId="5B665683" w14:textId="77777777" w:rsidR="0014357C" w:rsidRPr="0096786A" w:rsidRDefault="0014357C"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ул. Куйбышева, д. 77</w:t>
            </w:r>
          </w:p>
        </w:tc>
        <w:tc>
          <w:tcPr>
            <w:tcW w:w="585" w:type="pct"/>
            <w:tcBorders>
              <w:top w:val="nil"/>
              <w:left w:val="nil"/>
              <w:bottom w:val="single" w:sz="4" w:space="0" w:color="auto"/>
              <w:right w:val="single" w:sz="4" w:space="0" w:color="auto"/>
            </w:tcBorders>
            <w:shd w:val="clear" w:color="auto" w:fill="auto"/>
            <w:vAlign w:val="center"/>
            <w:hideMark/>
          </w:tcPr>
          <w:p w14:paraId="0011D2C2" w14:textId="77777777" w:rsidR="0014357C" w:rsidRPr="0096786A" w:rsidRDefault="0014357C"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42" w:type="pct"/>
            <w:tcBorders>
              <w:top w:val="nil"/>
              <w:left w:val="nil"/>
              <w:bottom w:val="single" w:sz="4" w:space="0" w:color="auto"/>
              <w:right w:val="single" w:sz="4" w:space="0" w:color="auto"/>
            </w:tcBorders>
            <w:shd w:val="clear" w:color="auto" w:fill="auto"/>
            <w:vAlign w:val="center"/>
            <w:hideMark/>
          </w:tcPr>
          <w:p w14:paraId="46CF16EC"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86" w:type="pct"/>
            <w:tcBorders>
              <w:top w:val="nil"/>
              <w:left w:val="nil"/>
              <w:bottom w:val="single" w:sz="4" w:space="0" w:color="auto"/>
              <w:right w:val="single" w:sz="4" w:space="0" w:color="auto"/>
            </w:tcBorders>
            <w:shd w:val="clear" w:color="auto" w:fill="auto"/>
            <w:vAlign w:val="center"/>
            <w:hideMark/>
          </w:tcPr>
          <w:p w14:paraId="11AF294A"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146,7</w:t>
            </w:r>
          </w:p>
        </w:tc>
        <w:tc>
          <w:tcPr>
            <w:tcW w:w="286" w:type="pct"/>
            <w:tcBorders>
              <w:top w:val="nil"/>
              <w:left w:val="nil"/>
              <w:bottom w:val="single" w:sz="4" w:space="0" w:color="auto"/>
              <w:right w:val="single" w:sz="4" w:space="0" w:color="auto"/>
            </w:tcBorders>
            <w:shd w:val="clear" w:color="auto" w:fill="auto"/>
            <w:vAlign w:val="center"/>
            <w:hideMark/>
          </w:tcPr>
          <w:p w14:paraId="07CFBCED"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152,2</w:t>
            </w:r>
          </w:p>
        </w:tc>
        <w:tc>
          <w:tcPr>
            <w:tcW w:w="286" w:type="pct"/>
            <w:tcBorders>
              <w:top w:val="nil"/>
              <w:left w:val="nil"/>
              <w:bottom w:val="single" w:sz="4" w:space="0" w:color="auto"/>
              <w:right w:val="single" w:sz="4" w:space="0" w:color="auto"/>
            </w:tcBorders>
            <w:shd w:val="clear" w:color="auto" w:fill="auto"/>
            <w:vAlign w:val="center"/>
            <w:hideMark/>
          </w:tcPr>
          <w:p w14:paraId="478F76B0"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152,2</w:t>
            </w:r>
          </w:p>
        </w:tc>
        <w:tc>
          <w:tcPr>
            <w:tcW w:w="286" w:type="pct"/>
            <w:tcBorders>
              <w:top w:val="nil"/>
              <w:left w:val="nil"/>
              <w:bottom w:val="single" w:sz="4" w:space="0" w:color="auto"/>
              <w:right w:val="single" w:sz="4" w:space="0" w:color="auto"/>
            </w:tcBorders>
            <w:shd w:val="clear" w:color="auto" w:fill="auto"/>
            <w:vAlign w:val="center"/>
            <w:hideMark/>
          </w:tcPr>
          <w:p w14:paraId="65C90651"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152,2</w:t>
            </w:r>
          </w:p>
        </w:tc>
        <w:tc>
          <w:tcPr>
            <w:tcW w:w="286" w:type="pct"/>
            <w:tcBorders>
              <w:top w:val="nil"/>
              <w:left w:val="nil"/>
              <w:bottom w:val="single" w:sz="4" w:space="0" w:color="auto"/>
              <w:right w:val="single" w:sz="4" w:space="0" w:color="auto"/>
            </w:tcBorders>
            <w:shd w:val="clear" w:color="auto" w:fill="auto"/>
            <w:vAlign w:val="center"/>
            <w:hideMark/>
          </w:tcPr>
          <w:p w14:paraId="6C043D18" w14:textId="77777777" w:rsidR="0014357C" w:rsidRPr="00C80809" w:rsidRDefault="0014357C" w:rsidP="00C80809">
            <w:pPr>
              <w:autoSpaceDE/>
              <w:autoSpaceDN/>
              <w:spacing w:line="240" w:lineRule="auto"/>
              <w:ind w:firstLine="0"/>
              <w:jc w:val="center"/>
              <w:rPr>
                <w:sz w:val="20"/>
                <w:szCs w:val="20"/>
                <w:lang w:bidi="ar-SA"/>
              </w:rPr>
            </w:pPr>
            <w:r w:rsidRPr="00C80809">
              <w:rPr>
                <w:sz w:val="20"/>
                <w:szCs w:val="20"/>
                <w:lang w:bidi="ar-SA"/>
              </w:rPr>
              <w:t>152,2</w:t>
            </w:r>
          </w:p>
        </w:tc>
        <w:tc>
          <w:tcPr>
            <w:tcW w:w="286" w:type="pct"/>
            <w:tcBorders>
              <w:top w:val="single" w:sz="4" w:space="0" w:color="auto"/>
              <w:left w:val="nil"/>
              <w:bottom w:val="single" w:sz="4" w:space="0" w:color="auto"/>
              <w:right w:val="single" w:sz="4" w:space="0" w:color="auto"/>
            </w:tcBorders>
            <w:shd w:val="clear" w:color="auto" w:fill="auto"/>
            <w:vAlign w:val="center"/>
          </w:tcPr>
          <w:p w14:paraId="2745FB34" w14:textId="071987B0" w:rsidR="0014357C" w:rsidRPr="0096786A" w:rsidRDefault="0014357C" w:rsidP="00C80809">
            <w:pPr>
              <w:autoSpaceDE/>
              <w:autoSpaceDN/>
              <w:spacing w:line="240" w:lineRule="auto"/>
              <w:ind w:firstLine="0"/>
              <w:jc w:val="center"/>
              <w:rPr>
                <w:color w:val="000000"/>
                <w:sz w:val="20"/>
                <w:szCs w:val="20"/>
                <w:lang w:bidi="ar-SA"/>
              </w:rPr>
            </w:pPr>
            <w:r w:rsidRPr="00C80809">
              <w:rPr>
                <w:sz w:val="20"/>
                <w:szCs w:val="20"/>
                <w:lang w:bidi="ar-SA"/>
              </w:rPr>
              <w:t>152,2</w:t>
            </w:r>
          </w:p>
        </w:tc>
        <w:tc>
          <w:tcPr>
            <w:tcW w:w="1432" w:type="pct"/>
            <w:gridSpan w:val="5"/>
            <w:vMerge w:val="restart"/>
            <w:tcBorders>
              <w:top w:val="nil"/>
              <w:left w:val="nil"/>
              <w:right w:val="single" w:sz="4" w:space="0" w:color="auto"/>
            </w:tcBorders>
            <w:shd w:val="clear" w:color="auto" w:fill="auto"/>
            <w:vAlign w:val="center"/>
          </w:tcPr>
          <w:p w14:paraId="79A8C298" w14:textId="389FC825" w:rsidR="0014357C" w:rsidRPr="0096786A" w:rsidRDefault="0014357C" w:rsidP="00C80809">
            <w:pPr>
              <w:autoSpaceDE/>
              <w:autoSpaceDN/>
              <w:spacing w:line="240" w:lineRule="auto"/>
              <w:ind w:firstLine="0"/>
              <w:jc w:val="center"/>
              <w:rPr>
                <w:color w:val="000000"/>
                <w:sz w:val="20"/>
                <w:szCs w:val="20"/>
                <w:lang w:bidi="ar-SA"/>
              </w:rPr>
            </w:pPr>
            <w:r>
              <w:rPr>
                <w:color w:val="000000"/>
                <w:sz w:val="20"/>
                <w:szCs w:val="20"/>
                <w:lang w:bidi="ar-SA"/>
              </w:rPr>
              <w:t>Вывод из эксплуатации в сентябре 2025 года</w:t>
            </w:r>
          </w:p>
        </w:tc>
      </w:tr>
      <w:tr w:rsidR="0014357C" w:rsidRPr="0096786A" w14:paraId="1159DF0F" w14:textId="77777777" w:rsidTr="0014357C">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1E0DC444"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vMerge/>
            <w:tcBorders>
              <w:top w:val="nil"/>
              <w:left w:val="single" w:sz="4" w:space="0" w:color="auto"/>
              <w:bottom w:val="double" w:sz="6" w:space="0" w:color="000000"/>
              <w:right w:val="single" w:sz="4" w:space="0" w:color="auto"/>
            </w:tcBorders>
            <w:shd w:val="clear" w:color="auto" w:fill="auto"/>
            <w:vAlign w:val="center"/>
            <w:hideMark/>
          </w:tcPr>
          <w:p w14:paraId="112F16E9"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tcBorders>
              <w:top w:val="nil"/>
              <w:left w:val="nil"/>
              <w:bottom w:val="single" w:sz="4" w:space="0" w:color="auto"/>
              <w:right w:val="single" w:sz="4" w:space="0" w:color="auto"/>
            </w:tcBorders>
            <w:shd w:val="clear" w:color="auto" w:fill="auto"/>
            <w:vAlign w:val="center"/>
            <w:hideMark/>
          </w:tcPr>
          <w:p w14:paraId="568E9095" w14:textId="77777777" w:rsidR="0014357C" w:rsidRPr="0096786A" w:rsidRDefault="0014357C"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42" w:type="pct"/>
            <w:tcBorders>
              <w:top w:val="nil"/>
              <w:left w:val="nil"/>
              <w:bottom w:val="single" w:sz="4" w:space="0" w:color="auto"/>
              <w:right w:val="single" w:sz="4" w:space="0" w:color="auto"/>
            </w:tcBorders>
            <w:shd w:val="clear" w:color="auto" w:fill="auto"/>
            <w:vAlign w:val="center"/>
            <w:hideMark/>
          </w:tcPr>
          <w:p w14:paraId="364D76DA"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86" w:type="pct"/>
            <w:tcBorders>
              <w:top w:val="nil"/>
              <w:left w:val="nil"/>
              <w:bottom w:val="single" w:sz="4" w:space="0" w:color="auto"/>
              <w:right w:val="single" w:sz="4" w:space="0" w:color="auto"/>
            </w:tcBorders>
            <w:shd w:val="clear" w:color="auto" w:fill="auto"/>
            <w:vAlign w:val="center"/>
            <w:hideMark/>
          </w:tcPr>
          <w:p w14:paraId="54D5510D"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26,8</w:t>
            </w:r>
          </w:p>
        </w:tc>
        <w:tc>
          <w:tcPr>
            <w:tcW w:w="286" w:type="pct"/>
            <w:tcBorders>
              <w:top w:val="nil"/>
              <w:left w:val="nil"/>
              <w:bottom w:val="single" w:sz="4" w:space="0" w:color="auto"/>
              <w:right w:val="single" w:sz="4" w:space="0" w:color="auto"/>
            </w:tcBorders>
            <w:shd w:val="clear" w:color="auto" w:fill="auto"/>
            <w:vAlign w:val="center"/>
            <w:hideMark/>
          </w:tcPr>
          <w:p w14:paraId="169340FC"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27,9</w:t>
            </w:r>
          </w:p>
        </w:tc>
        <w:tc>
          <w:tcPr>
            <w:tcW w:w="286" w:type="pct"/>
            <w:tcBorders>
              <w:top w:val="nil"/>
              <w:left w:val="nil"/>
              <w:bottom w:val="single" w:sz="4" w:space="0" w:color="auto"/>
              <w:right w:val="single" w:sz="4" w:space="0" w:color="auto"/>
            </w:tcBorders>
            <w:shd w:val="clear" w:color="auto" w:fill="auto"/>
            <w:vAlign w:val="center"/>
            <w:hideMark/>
          </w:tcPr>
          <w:p w14:paraId="2A30AE2F"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27,9</w:t>
            </w:r>
          </w:p>
        </w:tc>
        <w:tc>
          <w:tcPr>
            <w:tcW w:w="286" w:type="pct"/>
            <w:tcBorders>
              <w:top w:val="nil"/>
              <w:left w:val="nil"/>
              <w:bottom w:val="single" w:sz="4" w:space="0" w:color="auto"/>
              <w:right w:val="single" w:sz="4" w:space="0" w:color="auto"/>
            </w:tcBorders>
            <w:shd w:val="clear" w:color="auto" w:fill="auto"/>
            <w:vAlign w:val="center"/>
            <w:hideMark/>
          </w:tcPr>
          <w:p w14:paraId="2897021D"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27,9</w:t>
            </w:r>
          </w:p>
        </w:tc>
        <w:tc>
          <w:tcPr>
            <w:tcW w:w="286" w:type="pct"/>
            <w:tcBorders>
              <w:top w:val="nil"/>
              <w:left w:val="nil"/>
              <w:bottom w:val="single" w:sz="4" w:space="0" w:color="auto"/>
              <w:right w:val="single" w:sz="4" w:space="0" w:color="auto"/>
            </w:tcBorders>
            <w:shd w:val="clear" w:color="auto" w:fill="auto"/>
            <w:vAlign w:val="center"/>
            <w:hideMark/>
          </w:tcPr>
          <w:p w14:paraId="4438DF7D" w14:textId="77777777" w:rsidR="0014357C" w:rsidRPr="0014357C" w:rsidRDefault="0014357C" w:rsidP="0014357C">
            <w:pPr>
              <w:autoSpaceDE/>
              <w:autoSpaceDN/>
              <w:spacing w:line="240" w:lineRule="auto"/>
              <w:ind w:firstLine="0"/>
              <w:jc w:val="center"/>
              <w:rPr>
                <w:sz w:val="20"/>
              </w:rPr>
            </w:pPr>
            <w:r w:rsidRPr="00C80809">
              <w:rPr>
                <w:sz w:val="20"/>
                <w:szCs w:val="20"/>
                <w:lang w:bidi="ar-SA"/>
              </w:rPr>
              <w:t>27,9</w:t>
            </w:r>
          </w:p>
        </w:tc>
        <w:tc>
          <w:tcPr>
            <w:tcW w:w="286" w:type="pct"/>
            <w:tcBorders>
              <w:top w:val="single" w:sz="4" w:space="0" w:color="auto"/>
              <w:left w:val="nil"/>
              <w:bottom w:val="single" w:sz="4" w:space="0" w:color="auto"/>
              <w:right w:val="single" w:sz="4" w:space="0" w:color="auto"/>
            </w:tcBorders>
            <w:shd w:val="clear" w:color="auto" w:fill="auto"/>
            <w:vAlign w:val="center"/>
          </w:tcPr>
          <w:p w14:paraId="03A6FBC9" w14:textId="79772A19" w:rsidR="0014357C" w:rsidRPr="0096786A" w:rsidRDefault="0014357C" w:rsidP="0014357C">
            <w:pPr>
              <w:autoSpaceDE/>
              <w:autoSpaceDN/>
              <w:spacing w:line="240" w:lineRule="auto"/>
              <w:ind w:firstLine="0"/>
              <w:jc w:val="center"/>
              <w:rPr>
                <w:color w:val="000000"/>
                <w:sz w:val="20"/>
                <w:szCs w:val="20"/>
                <w:lang w:bidi="ar-SA"/>
              </w:rPr>
            </w:pPr>
            <w:r w:rsidRPr="00C80809">
              <w:rPr>
                <w:sz w:val="20"/>
                <w:szCs w:val="20"/>
                <w:lang w:bidi="ar-SA"/>
              </w:rPr>
              <w:t>27,9</w:t>
            </w:r>
          </w:p>
        </w:tc>
        <w:tc>
          <w:tcPr>
            <w:tcW w:w="1432" w:type="pct"/>
            <w:gridSpan w:val="5"/>
            <w:vMerge/>
            <w:tcBorders>
              <w:left w:val="nil"/>
              <w:right w:val="single" w:sz="4" w:space="0" w:color="auto"/>
            </w:tcBorders>
            <w:shd w:val="clear" w:color="auto" w:fill="auto"/>
            <w:vAlign w:val="center"/>
          </w:tcPr>
          <w:p w14:paraId="54E286CA" w14:textId="3FE9B3E4" w:rsidR="0014357C" w:rsidRPr="0096786A" w:rsidRDefault="0014357C" w:rsidP="00C80809">
            <w:pPr>
              <w:autoSpaceDE/>
              <w:autoSpaceDN/>
              <w:spacing w:line="240" w:lineRule="auto"/>
              <w:ind w:firstLine="0"/>
              <w:jc w:val="left"/>
              <w:rPr>
                <w:color w:val="000000"/>
                <w:sz w:val="20"/>
                <w:szCs w:val="20"/>
                <w:lang w:bidi="ar-SA"/>
              </w:rPr>
            </w:pPr>
          </w:p>
        </w:tc>
      </w:tr>
      <w:tr w:rsidR="0014357C" w:rsidRPr="0096786A" w14:paraId="66619063" w14:textId="77777777" w:rsidTr="0014357C">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3FCEF69A"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vMerge/>
            <w:tcBorders>
              <w:top w:val="nil"/>
              <w:left w:val="single" w:sz="4" w:space="0" w:color="auto"/>
              <w:bottom w:val="double" w:sz="6" w:space="0" w:color="000000"/>
              <w:right w:val="single" w:sz="4" w:space="0" w:color="auto"/>
            </w:tcBorders>
            <w:shd w:val="clear" w:color="auto" w:fill="auto"/>
            <w:vAlign w:val="center"/>
            <w:hideMark/>
          </w:tcPr>
          <w:p w14:paraId="01D7359C"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tcBorders>
              <w:top w:val="nil"/>
              <w:left w:val="nil"/>
              <w:bottom w:val="double" w:sz="6" w:space="0" w:color="auto"/>
              <w:right w:val="single" w:sz="4" w:space="0" w:color="auto"/>
            </w:tcBorders>
            <w:shd w:val="clear" w:color="auto" w:fill="auto"/>
            <w:vAlign w:val="center"/>
            <w:hideMark/>
          </w:tcPr>
          <w:p w14:paraId="383055F9" w14:textId="77777777" w:rsidR="0014357C" w:rsidRPr="0096786A" w:rsidRDefault="0014357C"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42" w:type="pct"/>
            <w:tcBorders>
              <w:top w:val="nil"/>
              <w:left w:val="nil"/>
              <w:bottom w:val="double" w:sz="6" w:space="0" w:color="auto"/>
              <w:right w:val="single" w:sz="4" w:space="0" w:color="auto"/>
            </w:tcBorders>
            <w:shd w:val="clear" w:color="auto" w:fill="auto"/>
            <w:vAlign w:val="center"/>
            <w:hideMark/>
          </w:tcPr>
          <w:p w14:paraId="315F030F"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т/ч</w:t>
            </w:r>
          </w:p>
        </w:tc>
        <w:tc>
          <w:tcPr>
            <w:tcW w:w="286" w:type="pct"/>
            <w:tcBorders>
              <w:top w:val="nil"/>
              <w:left w:val="nil"/>
              <w:bottom w:val="double" w:sz="6" w:space="0" w:color="auto"/>
              <w:right w:val="single" w:sz="4" w:space="0" w:color="auto"/>
            </w:tcBorders>
            <w:shd w:val="clear" w:color="auto" w:fill="auto"/>
            <w:vAlign w:val="center"/>
            <w:hideMark/>
          </w:tcPr>
          <w:p w14:paraId="25051983"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173,4</w:t>
            </w:r>
          </w:p>
        </w:tc>
        <w:tc>
          <w:tcPr>
            <w:tcW w:w="286" w:type="pct"/>
            <w:tcBorders>
              <w:top w:val="nil"/>
              <w:left w:val="nil"/>
              <w:bottom w:val="double" w:sz="6" w:space="0" w:color="auto"/>
              <w:right w:val="single" w:sz="4" w:space="0" w:color="auto"/>
            </w:tcBorders>
            <w:shd w:val="clear" w:color="auto" w:fill="auto"/>
            <w:vAlign w:val="center"/>
            <w:hideMark/>
          </w:tcPr>
          <w:p w14:paraId="4FB07FDE"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180,2</w:t>
            </w:r>
          </w:p>
        </w:tc>
        <w:tc>
          <w:tcPr>
            <w:tcW w:w="286" w:type="pct"/>
            <w:tcBorders>
              <w:top w:val="nil"/>
              <w:left w:val="nil"/>
              <w:bottom w:val="double" w:sz="6" w:space="0" w:color="auto"/>
              <w:right w:val="single" w:sz="4" w:space="0" w:color="auto"/>
            </w:tcBorders>
            <w:shd w:val="clear" w:color="auto" w:fill="auto"/>
            <w:vAlign w:val="center"/>
            <w:hideMark/>
          </w:tcPr>
          <w:p w14:paraId="41265A37"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180,2</w:t>
            </w:r>
          </w:p>
        </w:tc>
        <w:tc>
          <w:tcPr>
            <w:tcW w:w="286" w:type="pct"/>
            <w:tcBorders>
              <w:top w:val="nil"/>
              <w:left w:val="nil"/>
              <w:bottom w:val="double" w:sz="6" w:space="0" w:color="auto"/>
              <w:right w:val="single" w:sz="4" w:space="0" w:color="auto"/>
            </w:tcBorders>
            <w:shd w:val="clear" w:color="auto" w:fill="auto"/>
            <w:vAlign w:val="center"/>
            <w:hideMark/>
          </w:tcPr>
          <w:p w14:paraId="775FBF67"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180,2</w:t>
            </w:r>
          </w:p>
        </w:tc>
        <w:tc>
          <w:tcPr>
            <w:tcW w:w="286" w:type="pct"/>
            <w:tcBorders>
              <w:top w:val="nil"/>
              <w:left w:val="nil"/>
              <w:bottom w:val="double" w:sz="6" w:space="0" w:color="auto"/>
              <w:right w:val="single" w:sz="4" w:space="0" w:color="auto"/>
            </w:tcBorders>
            <w:shd w:val="clear" w:color="auto" w:fill="auto"/>
            <w:vAlign w:val="center"/>
            <w:hideMark/>
          </w:tcPr>
          <w:p w14:paraId="2F3EC0F0" w14:textId="77777777" w:rsidR="0014357C" w:rsidRPr="0014357C" w:rsidRDefault="0014357C" w:rsidP="0014357C">
            <w:pPr>
              <w:autoSpaceDE/>
              <w:autoSpaceDN/>
              <w:spacing w:line="240" w:lineRule="auto"/>
              <w:ind w:firstLine="0"/>
              <w:jc w:val="center"/>
              <w:rPr>
                <w:sz w:val="20"/>
              </w:rPr>
            </w:pPr>
            <w:r w:rsidRPr="00C80809">
              <w:rPr>
                <w:b/>
                <w:bCs/>
                <w:sz w:val="20"/>
                <w:szCs w:val="20"/>
                <w:lang w:bidi="ar-SA"/>
              </w:rPr>
              <w:t>180,2</w:t>
            </w:r>
          </w:p>
        </w:tc>
        <w:tc>
          <w:tcPr>
            <w:tcW w:w="286" w:type="pct"/>
            <w:tcBorders>
              <w:top w:val="single" w:sz="4" w:space="0" w:color="auto"/>
              <w:left w:val="nil"/>
              <w:bottom w:val="double" w:sz="6" w:space="0" w:color="auto"/>
              <w:right w:val="single" w:sz="4" w:space="0" w:color="auto"/>
            </w:tcBorders>
            <w:shd w:val="clear" w:color="auto" w:fill="auto"/>
            <w:vAlign w:val="center"/>
          </w:tcPr>
          <w:p w14:paraId="7103F385" w14:textId="6B970601" w:rsidR="0014357C" w:rsidRPr="0096786A" w:rsidRDefault="0014357C" w:rsidP="0014357C">
            <w:pPr>
              <w:autoSpaceDE/>
              <w:autoSpaceDN/>
              <w:spacing w:line="240" w:lineRule="auto"/>
              <w:ind w:firstLine="0"/>
              <w:jc w:val="center"/>
              <w:rPr>
                <w:color w:val="000000"/>
                <w:sz w:val="20"/>
                <w:szCs w:val="20"/>
                <w:lang w:bidi="ar-SA"/>
              </w:rPr>
            </w:pPr>
            <w:r w:rsidRPr="00C80809">
              <w:rPr>
                <w:b/>
                <w:bCs/>
                <w:sz w:val="20"/>
                <w:szCs w:val="20"/>
                <w:lang w:bidi="ar-SA"/>
              </w:rPr>
              <w:t>180,2</w:t>
            </w:r>
          </w:p>
        </w:tc>
        <w:tc>
          <w:tcPr>
            <w:tcW w:w="1432" w:type="pct"/>
            <w:gridSpan w:val="5"/>
            <w:vMerge/>
            <w:tcBorders>
              <w:left w:val="nil"/>
              <w:bottom w:val="double" w:sz="6" w:space="0" w:color="auto"/>
              <w:right w:val="single" w:sz="4" w:space="0" w:color="auto"/>
            </w:tcBorders>
            <w:shd w:val="clear" w:color="auto" w:fill="auto"/>
            <w:vAlign w:val="center"/>
          </w:tcPr>
          <w:p w14:paraId="157C8E08" w14:textId="03EE88D5" w:rsidR="0014357C" w:rsidRPr="0096786A" w:rsidRDefault="0014357C" w:rsidP="00C80809">
            <w:pPr>
              <w:autoSpaceDE/>
              <w:autoSpaceDN/>
              <w:spacing w:line="240" w:lineRule="auto"/>
              <w:ind w:firstLine="0"/>
              <w:jc w:val="left"/>
              <w:rPr>
                <w:color w:val="000000"/>
                <w:sz w:val="20"/>
                <w:szCs w:val="20"/>
                <w:lang w:bidi="ar-SA"/>
              </w:rPr>
            </w:pPr>
          </w:p>
        </w:tc>
      </w:tr>
      <w:tr w:rsidR="0014357C" w:rsidRPr="0096786A" w14:paraId="6BC200A0" w14:textId="77777777" w:rsidTr="00C80809">
        <w:trPr>
          <w:trHeight w:val="20"/>
        </w:trPr>
        <w:tc>
          <w:tcPr>
            <w:tcW w:w="5000" w:type="pct"/>
            <w:gridSpan w:val="15"/>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47ED0ABE" w14:textId="77777777" w:rsidR="0014357C" w:rsidRPr="0014357C" w:rsidRDefault="0014357C" w:rsidP="00C80809">
            <w:pPr>
              <w:autoSpaceDE/>
              <w:autoSpaceDN/>
              <w:spacing w:line="240" w:lineRule="auto"/>
              <w:ind w:firstLine="0"/>
              <w:jc w:val="center"/>
              <w:rPr>
                <w:b/>
                <w:sz w:val="20"/>
              </w:rPr>
            </w:pPr>
            <w:r w:rsidRPr="0014357C">
              <w:rPr>
                <w:b/>
                <w:sz w:val="20"/>
              </w:rPr>
              <w:t>АО «</w:t>
            </w:r>
            <w:proofErr w:type="spellStart"/>
            <w:r w:rsidRPr="0014357C">
              <w:rPr>
                <w:b/>
                <w:sz w:val="20"/>
              </w:rPr>
              <w:t>Реммаш</w:t>
            </w:r>
            <w:proofErr w:type="spellEnd"/>
            <w:r w:rsidRPr="0014357C">
              <w:rPr>
                <w:b/>
                <w:sz w:val="20"/>
              </w:rPr>
              <w:t>»</w:t>
            </w:r>
          </w:p>
        </w:tc>
      </w:tr>
      <w:tr w:rsidR="0014357C" w:rsidRPr="0096786A" w14:paraId="3FC9B994" w14:textId="77777777" w:rsidTr="0014357C">
        <w:trPr>
          <w:trHeight w:val="20"/>
        </w:trPr>
        <w:tc>
          <w:tcPr>
            <w:tcW w:w="240"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C9EDFA8"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w:t>
            </w:r>
          </w:p>
        </w:tc>
        <w:tc>
          <w:tcPr>
            <w:tcW w:w="585" w:type="pct"/>
            <w:vMerge w:val="restart"/>
            <w:tcBorders>
              <w:top w:val="nil"/>
              <w:left w:val="single" w:sz="4" w:space="0" w:color="auto"/>
              <w:bottom w:val="double" w:sz="6" w:space="0" w:color="000000"/>
              <w:right w:val="single" w:sz="4" w:space="0" w:color="auto"/>
            </w:tcBorders>
            <w:shd w:val="clear" w:color="auto" w:fill="auto"/>
            <w:vAlign w:val="center"/>
            <w:hideMark/>
          </w:tcPr>
          <w:p w14:paraId="45F6E84D" w14:textId="77777777" w:rsidR="0014357C" w:rsidRPr="0096786A" w:rsidRDefault="0014357C"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АО «</w:t>
            </w:r>
            <w:proofErr w:type="spellStart"/>
            <w:r w:rsidRPr="0096786A">
              <w:rPr>
                <w:color w:val="000000"/>
                <w:sz w:val="20"/>
                <w:szCs w:val="20"/>
                <w:lang w:bidi="ar-SA"/>
              </w:rPr>
              <w:t>Реммаш</w:t>
            </w:r>
            <w:proofErr w:type="spellEnd"/>
            <w:r w:rsidRPr="0096786A">
              <w:rPr>
                <w:color w:val="000000"/>
                <w:sz w:val="20"/>
                <w:szCs w:val="20"/>
                <w:lang w:bidi="ar-SA"/>
              </w:rPr>
              <w:t>», ул. Драгунова, д. 13</w:t>
            </w:r>
          </w:p>
        </w:tc>
        <w:tc>
          <w:tcPr>
            <w:tcW w:w="585" w:type="pct"/>
            <w:tcBorders>
              <w:top w:val="nil"/>
              <w:left w:val="nil"/>
              <w:bottom w:val="single" w:sz="4" w:space="0" w:color="auto"/>
              <w:right w:val="single" w:sz="4" w:space="0" w:color="auto"/>
            </w:tcBorders>
            <w:shd w:val="clear" w:color="auto" w:fill="auto"/>
            <w:vAlign w:val="center"/>
            <w:hideMark/>
          </w:tcPr>
          <w:p w14:paraId="2C3ABBA0" w14:textId="77777777" w:rsidR="0014357C" w:rsidRPr="0096786A" w:rsidRDefault="0014357C"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42" w:type="pct"/>
            <w:tcBorders>
              <w:top w:val="nil"/>
              <w:left w:val="nil"/>
              <w:bottom w:val="single" w:sz="4" w:space="0" w:color="auto"/>
              <w:right w:val="single" w:sz="4" w:space="0" w:color="auto"/>
            </w:tcBorders>
            <w:shd w:val="clear" w:color="auto" w:fill="auto"/>
            <w:vAlign w:val="center"/>
            <w:hideMark/>
          </w:tcPr>
          <w:p w14:paraId="643CA0F2"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86" w:type="pct"/>
            <w:tcBorders>
              <w:top w:val="nil"/>
              <w:left w:val="nil"/>
              <w:bottom w:val="single" w:sz="4" w:space="0" w:color="auto"/>
              <w:right w:val="single" w:sz="4" w:space="0" w:color="auto"/>
            </w:tcBorders>
            <w:shd w:val="clear" w:color="auto" w:fill="auto"/>
            <w:vAlign w:val="center"/>
            <w:hideMark/>
          </w:tcPr>
          <w:p w14:paraId="04F74A1F"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131,9</w:t>
            </w:r>
          </w:p>
        </w:tc>
        <w:tc>
          <w:tcPr>
            <w:tcW w:w="286" w:type="pct"/>
            <w:tcBorders>
              <w:top w:val="nil"/>
              <w:left w:val="nil"/>
              <w:bottom w:val="single" w:sz="4" w:space="0" w:color="auto"/>
              <w:right w:val="single" w:sz="4" w:space="0" w:color="auto"/>
            </w:tcBorders>
            <w:shd w:val="clear" w:color="auto" w:fill="auto"/>
            <w:vAlign w:val="center"/>
            <w:hideMark/>
          </w:tcPr>
          <w:p w14:paraId="1DE33173"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172,6</w:t>
            </w:r>
          </w:p>
        </w:tc>
        <w:tc>
          <w:tcPr>
            <w:tcW w:w="286" w:type="pct"/>
            <w:tcBorders>
              <w:top w:val="nil"/>
              <w:left w:val="nil"/>
              <w:bottom w:val="single" w:sz="4" w:space="0" w:color="auto"/>
              <w:right w:val="single" w:sz="4" w:space="0" w:color="auto"/>
            </w:tcBorders>
            <w:shd w:val="clear" w:color="auto" w:fill="auto"/>
            <w:vAlign w:val="center"/>
            <w:hideMark/>
          </w:tcPr>
          <w:p w14:paraId="2FECC65F"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172,6</w:t>
            </w:r>
          </w:p>
        </w:tc>
        <w:tc>
          <w:tcPr>
            <w:tcW w:w="286" w:type="pct"/>
            <w:tcBorders>
              <w:top w:val="nil"/>
              <w:left w:val="nil"/>
              <w:bottom w:val="single" w:sz="4" w:space="0" w:color="auto"/>
              <w:right w:val="single" w:sz="4" w:space="0" w:color="auto"/>
            </w:tcBorders>
            <w:shd w:val="clear" w:color="auto" w:fill="auto"/>
            <w:vAlign w:val="center"/>
            <w:hideMark/>
          </w:tcPr>
          <w:p w14:paraId="2982E9D4"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172,6</w:t>
            </w:r>
          </w:p>
        </w:tc>
        <w:tc>
          <w:tcPr>
            <w:tcW w:w="286" w:type="pct"/>
            <w:tcBorders>
              <w:top w:val="nil"/>
              <w:left w:val="nil"/>
              <w:bottom w:val="single" w:sz="4" w:space="0" w:color="auto"/>
              <w:right w:val="single" w:sz="4" w:space="0" w:color="auto"/>
            </w:tcBorders>
            <w:shd w:val="clear" w:color="auto" w:fill="auto"/>
            <w:vAlign w:val="center"/>
            <w:hideMark/>
          </w:tcPr>
          <w:p w14:paraId="1E513027" w14:textId="77777777" w:rsidR="0014357C" w:rsidRPr="00C80809" w:rsidRDefault="0014357C" w:rsidP="00C80809">
            <w:pPr>
              <w:autoSpaceDE/>
              <w:autoSpaceDN/>
              <w:spacing w:line="240" w:lineRule="auto"/>
              <w:ind w:firstLine="0"/>
              <w:jc w:val="center"/>
              <w:rPr>
                <w:sz w:val="20"/>
                <w:szCs w:val="20"/>
                <w:lang w:bidi="ar-SA"/>
              </w:rPr>
            </w:pPr>
            <w:r w:rsidRPr="00C80809">
              <w:rPr>
                <w:sz w:val="20"/>
                <w:szCs w:val="20"/>
                <w:lang w:bidi="ar-SA"/>
              </w:rPr>
              <w:t>172,6</w:t>
            </w:r>
          </w:p>
        </w:tc>
        <w:tc>
          <w:tcPr>
            <w:tcW w:w="286" w:type="pct"/>
            <w:tcBorders>
              <w:top w:val="single" w:sz="4" w:space="0" w:color="auto"/>
              <w:left w:val="nil"/>
              <w:bottom w:val="single" w:sz="4" w:space="0" w:color="auto"/>
              <w:right w:val="single" w:sz="4" w:space="0" w:color="auto"/>
            </w:tcBorders>
            <w:shd w:val="clear" w:color="auto" w:fill="auto"/>
            <w:vAlign w:val="center"/>
          </w:tcPr>
          <w:p w14:paraId="7DE3D094" w14:textId="31792F12" w:rsidR="0014357C" w:rsidRPr="0096786A" w:rsidRDefault="0014357C" w:rsidP="00C80809">
            <w:pPr>
              <w:autoSpaceDE/>
              <w:autoSpaceDN/>
              <w:spacing w:line="240" w:lineRule="auto"/>
              <w:ind w:firstLine="0"/>
              <w:jc w:val="center"/>
              <w:rPr>
                <w:color w:val="000000"/>
                <w:sz w:val="20"/>
                <w:szCs w:val="20"/>
                <w:lang w:bidi="ar-SA"/>
              </w:rPr>
            </w:pPr>
            <w:r w:rsidRPr="00C80809">
              <w:rPr>
                <w:sz w:val="20"/>
                <w:szCs w:val="20"/>
                <w:lang w:bidi="ar-SA"/>
              </w:rPr>
              <w:t>172,6</w:t>
            </w:r>
          </w:p>
        </w:tc>
        <w:tc>
          <w:tcPr>
            <w:tcW w:w="1432" w:type="pct"/>
            <w:gridSpan w:val="5"/>
            <w:vMerge w:val="restart"/>
            <w:tcBorders>
              <w:top w:val="nil"/>
              <w:left w:val="nil"/>
              <w:right w:val="single" w:sz="4" w:space="0" w:color="auto"/>
            </w:tcBorders>
            <w:shd w:val="clear" w:color="auto" w:fill="auto"/>
            <w:vAlign w:val="center"/>
          </w:tcPr>
          <w:p w14:paraId="2BB0FC3F" w14:textId="741C09FA" w:rsidR="0014357C" w:rsidRPr="0096786A" w:rsidRDefault="0014357C" w:rsidP="00C80809">
            <w:pPr>
              <w:autoSpaceDE/>
              <w:autoSpaceDN/>
              <w:spacing w:line="240" w:lineRule="auto"/>
              <w:ind w:firstLine="0"/>
              <w:jc w:val="center"/>
              <w:rPr>
                <w:color w:val="000000"/>
                <w:sz w:val="20"/>
                <w:szCs w:val="20"/>
                <w:lang w:bidi="ar-SA"/>
              </w:rPr>
            </w:pPr>
            <w:r>
              <w:rPr>
                <w:color w:val="000000"/>
                <w:sz w:val="20"/>
                <w:szCs w:val="20"/>
                <w:lang w:bidi="ar-SA"/>
              </w:rPr>
              <w:t>Отключение внешних потребителей в сентябре  2025 года</w:t>
            </w:r>
          </w:p>
        </w:tc>
      </w:tr>
      <w:tr w:rsidR="0014357C" w:rsidRPr="0096786A" w14:paraId="2060FD1C" w14:textId="77777777" w:rsidTr="0014357C">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38E1418D"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vMerge/>
            <w:tcBorders>
              <w:top w:val="nil"/>
              <w:left w:val="single" w:sz="4" w:space="0" w:color="auto"/>
              <w:bottom w:val="double" w:sz="6" w:space="0" w:color="000000"/>
              <w:right w:val="single" w:sz="4" w:space="0" w:color="auto"/>
            </w:tcBorders>
            <w:shd w:val="clear" w:color="auto" w:fill="auto"/>
            <w:vAlign w:val="center"/>
            <w:hideMark/>
          </w:tcPr>
          <w:p w14:paraId="349C8F72"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tcBorders>
              <w:top w:val="nil"/>
              <w:left w:val="nil"/>
              <w:bottom w:val="single" w:sz="4" w:space="0" w:color="auto"/>
              <w:right w:val="single" w:sz="4" w:space="0" w:color="auto"/>
            </w:tcBorders>
            <w:shd w:val="clear" w:color="auto" w:fill="auto"/>
            <w:vAlign w:val="center"/>
            <w:hideMark/>
          </w:tcPr>
          <w:p w14:paraId="7537DE5B" w14:textId="77777777" w:rsidR="0014357C" w:rsidRPr="0096786A" w:rsidRDefault="0014357C"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42" w:type="pct"/>
            <w:tcBorders>
              <w:top w:val="nil"/>
              <w:left w:val="nil"/>
              <w:bottom w:val="single" w:sz="4" w:space="0" w:color="auto"/>
              <w:right w:val="single" w:sz="4" w:space="0" w:color="auto"/>
            </w:tcBorders>
            <w:shd w:val="clear" w:color="auto" w:fill="auto"/>
            <w:vAlign w:val="center"/>
            <w:hideMark/>
          </w:tcPr>
          <w:p w14:paraId="7B5A3002"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86" w:type="pct"/>
            <w:tcBorders>
              <w:top w:val="nil"/>
              <w:left w:val="nil"/>
              <w:bottom w:val="single" w:sz="4" w:space="0" w:color="auto"/>
              <w:right w:val="single" w:sz="4" w:space="0" w:color="auto"/>
            </w:tcBorders>
            <w:shd w:val="clear" w:color="auto" w:fill="auto"/>
            <w:vAlign w:val="center"/>
            <w:hideMark/>
          </w:tcPr>
          <w:p w14:paraId="4DF0ACBE"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5,6</w:t>
            </w:r>
          </w:p>
        </w:tc>
        <w:tc>
          <w:tcPr>
            <w:tcW w:w="286" w:type="pct"/>
            <w:tcBorders>
              <w:top w:val="nil"/>
              <w:left w:val="nil"/>
              <w:bottom w:val="single" w:sz="4" w:space="0" w:color="auto"/>
              <w:right w:val="single" w:sz="4" w:space="0" w:color="auto"/>
            </w:tcBorders>
            <w:shd w:val="clear" w:color="auto" w:fill="auto"/>
            <w:vAlign w:val="center"/>
            <w:hideMark/>
          </w:tcPr>
          <w:p w14:paraId="251FE425"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5,6</w:t>
            </w:r>
          </w:p>
        </w:tc>
        <w:tc>
          <w:tcPr>
            <w:tcW w:w="286" w:type="pct"/>
            <w:tcBorders>
              <w:top w:val="nil"/>
              <w:left w:val="nil"/>
              <w:bottom w:val="single" w:sz="4" w:space="0" w:color="auto"/>
              <w:right w:val="single" w:sz="4" w:space="0" w:color="auto"/>
            </w:tcBorders>
            <w:shd w:val="clear" w:color="auto" w:fill="auto"/>
            <w:vAlign w:val="center"/>
            <w:hideMark/>
          </w:tcPr>
          <w:p w14:paraId="5380213A"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5,6</w:t>
            </w:r>
          </w:p>
        </w:tc>
        <w:tc>
          <w:tcPr>
            <w:tcW w:w="286" w:type="pct"/>
            <w:tcBorders>
              <w:top w:val="nil"/>
              <w:left w:val="nil"/>
              <w:bottom w:val="single" w:sz="4" w:space="0" w:color="auto"/>
              <w:right w:val="single" w:sz="4" w:space="0" w:color="auto"/>
            </w:tcBorders>
            <w:shd w:val="clear" w:color="auto" w:fill="auto"/>
            <w:vAlign w:val="center"/>
            <w:hideMark/>
          </w:tcPr>
          <w:p w14:paraId="75879A57"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5,6</w:t>
            </w:r>
          </w:p>
        </w:tc>
        <w:tc>
          <w:tcPr>
            <w:tcW w:w="286" w:type="pct"/>
            <w:tcBorders>
              <w:top w:val="nil"/>
              <w:left w:val="nil"/>
              <w:bottom w:val="single" w:sz="4" w:space="0" w:color="auto"/>
              <w:right w:val="single" w:sz="4" w:space="0" w:color="auto"/>
            </w:tcBorders>
            <w:shd w:val="clear" w:color="auto" w:fill="auto"/>
            <w:vAlign w:val="center"/>
            <w:hideMark/>
          </w:tcPr>
          <w:p w14:paraId="6E38E780" w14:textId="77777777" w:rsidR="0014357C" w:rsidRPr="0014357C" w:rsidRDefault="0014357C" w:rsidP="0014357C">
            <w:pPr>
              <w:autoSpaceDE/>
              <w:autoSpaceDN/>
              <w:spacing w:line="240" w:lineRule="auto"/>
              <w:ind w:firstLine="0"/>
              <w:jc w:val="center"/>
              <w:rPr>
                <w:sz w:val="20"/>
              </w:rPr>
            </w:pPr>
            <w:r w:rsidRPr="00C80809">
              <w:rPr>
                <w:sz w:val="20"/>
                <w:szCs w:val="20"/>
                <w:lang w:bidi="ar-SA"/>
              </w:rPr>
              <w:t>5,6</w:t>
            </w:r>
          </w:p>
        </w:tc>
        <w:tc>
          <w:tcPr>
            <w:tcW w:w="286" w:type="pct"/>
            <w:tcBorders>
              <w:top w:val="single" w:sz="4" w:space="0" w:color="auto"/>
              <w:left w:val="nil"/>
              <w:bottom w:val="single" w:sz="4" w:space="0" w:color="auto"/>
              <w:right w:val="single" w:sz="4" w:space="0" w:color="auto"/>
            </w:tcBorders>
            <w:shd w:val="clear" w:color="auto" w:fill="auto"/>
            <w:vAlign w:val="center"/>
          </w:tcPr>
          <w:p w14:paraId="044817A8" w14:textId="110F9078" w:rsidR="0014357C" w:rsidRPr="0096786A" w:rsidRDefault="0014357C" w:rsidP="0014357C">
            <w:pPr>
              <w:autoSpaceDE/>
              <w:autoSpaceDN/>
              <w:spacing w:line="240" w:lineRule="auto"/>
              <w:ind w:firstLine="0"/>
              <w:jc w:val="center"/>
              <w:rPr>
                <w:color w:val="000000"/>
                <w:sz w:val="20"/>
                <w:szCs w:val="20"/>
                <w:lang w:bidi="ar-SA"/>
              </w:rPr>
            </w:pPr>
            <w:r w:rsidRPr="00C80809">
              <w:rPr>
                <w:sz w:val="20"/>
                <w:szCs w:val="20"/>
                <w:lang w:bidi="ar-SA"/>
              </w:rPr>
              <w:t>5,6</w:t>
            </w:r>
          </w:p>
        </w:tc>
        <w:tc>
          <w:tcPr>
            <w:tcW w:w="1432" w:type="pct"/>
            <w:gridSpan w:val="5"/>
            <w:vMerge/>
            <w:tcBorders>
              <w:left w:val="nil"/>
              <w:right w:val="single" w:sz="4" w:space="0" w:color="auto"/>
            </w:tcBorders>
            <w:shd w:val="clear" w:color="auto" w:fill="auto"/>
            <w:vAlign w:val="center"/>
          </w:tcPr>
          <w:p w14:paraId="181608EC" w14:textId="70F1B8B6" w:rsidR="0014357C" w:rsidRPr="0096786A" w:rsidRDefault="0014357C" w:rsidP="00C80809">
            <w:pPr>
              <w:autoSpaceDE/>
              <w:autoSpaceDN/>
              <w:spacing w:line="240" w:lineRule="auto"/>
              <w:ind w:firstLine="0"/>
              <w:jc w:val="left"/>
              <w:rPr>
                <w:color w:val="000000"/>
                <w:sz w:val="20"/>
                <w:szCs w:val="20"/>
                <w:lang w:bidi="ar-SA"/>
              </w:rPr>
            </w:pPr>
          </w:p>
        </w:tc>
      </w:tr>
      <w:tr w:rsidR="0014357C" w:rsidRPr="0096786A" w14:paraId="673E68B1" w14:textId="77777777" w:rsidTr="0014357C">
        <w:trPr>
          <w:trHeight w:val="20"/>
        </w:trPr>
        <w:tc>
          <w:tcPr>
            <w:tcW w:w="240" w:type="pct"/>
            <w:vMerge/>
            <w:tcBorders>
              <w:top w:val="nil"/>
              <w:left w:val="single" w:sz="4" w:space="0" w:color="auto"/>
              <w:bottom w:val="double" w:sz="6" w:space="0" w:color="000000"/>
              <w:right w:val="single" w:sz="4" w:space="0" w:color="auto"/>
            </w:tcBorders>
            <w:shd w:val="clear" w:color="auto" w:fill="auto"/>
            <w:vAlign w:val="center"/>
            <w:hideMark/>
          </w:tcPr>
          <w:p w14:paraId="43DAD790"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vMerge/>
            <w:tcBorders>
              <w:top w:val="nil"/>
              <w:left w:val="single" w:sz="4" w:space="0" w:color="auto"/>
              <w:bottom w:val="double" w:sz="6" w:space="0" w:color="000000"/>
              <w:right w:val="single" w:sz="4" w:space="0" w:color="auto"/>
            </w:tcBorders>
            <w:shd w:val="clear" w:color="auto" w:fill="auto"/>
            <w:vAlign w:val="center"/>
            <w:hideMark/>
          </w:tcPr>
          <w:p w14:paraId="3D8C9896"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tcBorders>
              <w:top w:val="nil"/>
              <w:left w:val="nil"/>
              <w:bottom w:val="double" w:sz="6" w:space="0" w:color="auto"/>
              <w:right w:val="single" w:sz="4" w:space="0" w:color="auto"/>
            </w:tcBorders>
            <w:shd w:val="clear" w:color="auto" w:fill="auto"/>
            <w:vAlign w:val="center"/>
            <w:hideMark/>
          </w:tcPr>
          <w:p w14:paraId="55C69433" w14:textId="77777777" w:rsidR="0014357C" w:rsidRPr="0096786A" w:rsidRDefault="0014357C"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42" w:type="pct"/>
            <w:tcBorders>
              <w:top w:val="nil"/>
              <w:left w:val="nil"/>
              <w:bottom w:val="double" w:sz="6" w:space="0" w:color="auto"/>
              <w:right w:val="single" w:sz="4" w:space="0" w:color="auto"/>
            </w:tcBorders>
            <w:shd w:val="clear" w:color="auto" w:fill="auto"/>
            <w:vAlign w:val="center"/>
            <w:hideMark/>
          </w:tcPr>
          <w:p w14:paraId="3E303CF9"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т/ч</w:t>
            </w:r>
          </w:p>
        </w:tc>
        <w:tc>
          <w:tcPr>
            <w:tcW w:w="286" w:type="pct"/>
            <w:tcBorders>
              <w:top w:val="nil"/>
              <w:left w:val="nil"/>
              <w:bottom w:val="double" w:sz="6" w:space="0" w:color="auto"/>
              <w:right w:val="single" w:sz="4" w:space="0" w:color="auto"/>
            </w:tcBorders>
            <w:shd w:val="clear" w:color="auto" w:fill="auto"/>
            <w:vAlign w:val="center"/>
            <w:hideMark/>
          </w:tcPr>
          <w:p w14:paraId="5B9FEB21"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137,6</w:t>
            </w:r>
          </w:p>
        </w:tc>
        <w:tc>
          <w:tcPr>
            <w:tcW w:w="286" w:type="pct"/>
            <w:tcBorders>
              <w:top w:val="nil"/>
              <w:left w:val="nil"/>
              <w:bottom w:val="double" w:sz="6" w:space="0" w:color="auto"/>
              <w:right w:val="single" w:sz="4" w:space="0" w:color="auto"/>
            </w:tcBorders>
            <w:shd w:val="clear" w:color="auto" w:fill="auto"/>
            <w:vAlign w:val="center"/>
            <w:hideMark/>
          </w:tcPr>
          <w:p w14:paraId="210C468E"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178,3</w:t>
            </w:r>
          </w:p>
        </w:tc>
        <w:tc>
          <w:tcPr>
            <w:tcW w:w="286" w:type="pct"/>
            <w:tcBorders>
              <w:top w:val="nil"/>
              <w:left w:val="nil"/>
              <w:bottom w:val="double" w:sz="6" w:space="0" w:color="auto"/>
              <w:right w:val="single" w:sz="4" w:space="0" w:color="auto"/>
            </w:tcBorders>
            <w:shd w:val="clear" w:color="auto" w:fill="auto"/>
            <w:vAlign w:val="center"/>
            <w:hideMark/>
          </w:tcPr>
          <w:p w14:paraId="6EFB68D6"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178,3</w:t>
            </w:r>
          </w:p>
        </w:tc>
        <w:tc>
          <w:tcPr>
            <w:tcW w:w="286" w:type="pct"/>
            <w:tcBorders>
              <w:top w:val="nil"/>
              <w:left w:val="nil"/>
              <w:bottom w:val="double" w:sz="6" w:space="0" w:color="auto"/>
              <w:right w:val="single" w:sz="4" w:space="0" w:color="auto"/>
            </w:tcBorders>
            <w:shd w:val="clear" w:color="auto" w:fill="auto"/>
            <w:vAlign w:val="center"/>
            <w:hideMark/>
          </w:tcPr>
          <w:p w14:paraId="3DF1BCDF"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178,3</w:t>
            </w:r>
          </w:p>
        </w:tc>
        <w:tc>
          <w:tcPr>
            <w:tcW w:w="286" w:type="pct"/>
            <w:tcBorders>
              <w:top w:val="nil"/>
              <w:left w:val="nil"/>
              <w:bottom w:val="double" w:sz="6" w:space="0" w:color="auto"/>
              <w:right w:val="single" w:sz="4" w:space="0" w:color="auto"/>
            </w:tcBorders>
            <w:shd w:val="clear" w:color="auto" w:fill="auto"/>
            <w:vAlign w:val="center"/>
            <w:hideMark/>
          </w:tcPr>
          <w:p w14:paraId="7DE79CD6" w14:textId="77777777" w:rsidR="0014357C" w:rsidRPr="0014357C" w:rsidRDefault="0014357C" w:rsidP="0014357C">
            <w:pPr>
              <w:autoSpaceDE/>
              <w:autoSpaceDN/>
              <w:spacing w:line="240" w:lineRule="auto"/>
              <w:ind w:firstLine="0"/>
              <w:jc w:val="center"/>
              <w:rPr>
                <w:sz w:val="20"/>
              </w:rPr>
            </w:pPr>
            <w:r w:rsidRPr="00C80809">
              <w:rPr>
                <w:b/>
                <w:bCs/>
                <w:sz w:val="20"/>
                <w:szCs w:val="20"/>
                <w:lang w:bidi="ar-SA"/>
              </w:rPr>
              <w:t>178,3</w:t>
            </w:r>
          </w:p>
        </w:tc>
        <w:tc>
          <w:tcPr>
            <w:tcW w:w="286" w:type="pct"/>
            <w:tcBorders>
              <w:top w:val="single" w:sz="4" w:space="0" w:color="auto"/>
              <w:left w:val="nil"/>
              <w:bottom w:val="double" w:sz="6" w:space="0" w:color="auto"/>
              <w:right w:val="single" w:sz="4" w:space="0" w:color="auto"/>
            </w:tcBorders>
            <w:shd w:val="clear" w:color="auto" w:fill="auto"/>
            <w:vAlign w:val="center"/>
          </w:tcPr>
          <w:p w14:paraId="2DA1AFFC" w14:textId="1D2617A6" w:rsidR="0014357C" w:rsidRPr="0096786A" w:rsidRDefault="0014357C" w:rsidP="0014357C">
            <w:pPr>
              <w:autoSpaceDE/>
              <w:autoSpaceDN/>
              <w:spacing w:line="240" w:lineRule="auto"/>
              <w:ind w:firstLine="0"/>
              <w:jc w:val="center"/>
              <w:rPr>
                <w:color w:val="000000"/>
                <w:sz w:val="20"/>
                <w:szCs w:val="20"/>
                <w:lang w:bidi="ar-SA"/>
              </w:rPr>
            </w:pPr>
            <w:r w:rsidRPr="00C80809">
              <w:rPr>
                <w:b/>
                <w:bCs/>
                <w:sz w:val="20"/>
                <w:szCs w:val="20"/>
                <w:lang w:bidi="ar-SA"/>
              </w:rPr>
              <w:t>178,3</w:t>
            </w:r>
          </w:p>
        </w:tc>
        <w:tc>
          <w:tcPr>
            <w:tcW w:w="1432" w:type="pct"/>
            <w:gridSpan w:val="5"/>
            <w:vMerge/>
            <w:tcBorders>
              <w:left w:val="nil"/>
              <w:bottom w:val="double" w:sz="6" w:space="0" w:color="auto"/>
              <w:right w:val="single" w:sz="4" w:space="0" w:color="auto"/>
            </w:tcBorders>
            <w:shd w:val="clear" w:color="auto" w:fill="auto"/>
            <w:vAlign w:val="center"/>
          </w:tcPr>
          <w:p w14:paraId="3978B82D" w14:textId="6B47695B" w:rsidR="0014357C" w:rsidRPr="0096786A" w:rsidRDefault="0014357C" w:rsidP="00C80809">
            <w:pPr>
              <w:autoSpaceDE/>
              <w:autoSpaceDN/>
              <w:spacing w:line="240" w:lineRule="auto"/>
              <w:ind w:firstLine="0"/>
              <w:jc w:val="left"/>
              <w:rPr>
                <w:color w:val="000000"/>
                <w:sz w:val="20"/>
                <w:szCs w:val="20"/>
                <w:lang w:bidi="ar-SA"/>
              </w:rPr>
            </w:pPr>
          </w:p>
        </w:tc>
      </w:tr>
      <w:tr w:rsidR="0014357C" w:rsidRPr="0096786A" w14:paraId="0EFCB580" w14:textId="77777777" w:rsidTr="00C80809">
        <w:trPr>
          <w:trHeight w:val="20"/>
        </w:trPr>
        <w:tc>
          <w:tcPr>
            <w:tcW w:w="5000" w:type="pct"/>
            <w:gridSpan w:val="15"/>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6043400A" w14:textId="77777777" w:rsidR="0014357C" w:rsidRPr="0014357C" w:rsidRDefault="0014357C" w:rsidP="00C80809">
            <w:pPr>
              <w:autoSpaceDE/>
              <w:autoSpaceDN/>
              <w:spacing w:line="240" w:lineRule="auto"/>
              <w:ind w:firstLine="0"/>
              <w:jc w:val="center"/>
              <w:rPr>
                <w:b/>
                <w:sz w:val="20"/>
              </w:rPr>
            </w:pPr>
            <w:r w:rsidRPr="0014357C">
              <w:rPr>
                <w:b/>
                <w:sz w:val="20"/>
              </w:rPr>
              <w:t>ООО «</w:t>
            </w:r>
            <w:proofErr w:type="spellStart"/>
            <w:r w:rsidRPr="0014357C">
              <w:rPr>
                <w:b/>
                <w:sz w:val="20"/>
              </w:rPr>
              <w:t>КомЭнерго</w:t>
            </w:r>
            <w:proofErr w:type="spellEnd"/>
            <w:r w:rsidRPr="0014357C">
              <w:rPr>
                <w:b/>
                <w:sz w:val="20"/>
              </w:rPr>
              <w:t>»</w:t>
            </w:r>
          </w:p>
        </w:tc>
      </w:tr>
      <w:tr w:rsidR="0014357C" w:rsidRPr="0096786A" w14:paraId="7BD39524" w14:textId="77777777" w:rsidTr="00C80809">
        <w:trPr>
          <w:trHeight w:val="20"/>
        </w:trPr>
        <w:tc>
          <w:tcPr>
            <w:tcW w:w="24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FCB9844"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4</w:t>
            </w:r>
          </w:p>
        </w:tc>
        <w:tc>
          <w:tcPr>
            <w:tcW w:w="585" w:type="pct"/>
            <w:vMerge w:val="restart"/>
            <w:tcBorders>
              <w:top w:val="nil"/>
              <w:left w:val="single" w:sz="4" w:space="0" w:color="auto"/>
              <w:bottom w:val="single" w:sz="4" w:space="0" w:color="auto"/>
              <w:right w:val="single" w:sz="4" w:space="0" w:color="auto"/>
            </w:tcBorders>
            <w:shd w:val="clear" w:color="auto" w:fill="auto"/>
            <w:vAlign w:val="center"/>
            <w:hideMark/>
          </w:tcPr>
          <w:p w14:paraId="109D14FD" w14:textId="77777777" w:rsidR="0014357C" w:rsidRPr="0096786A" w:rsidRDefault="0014357C" w:rsidP="00C80809">
            <w:pPr>
              <w:autoSpaceDE/>
              <w:autoSpaceDN/>
              <w:spacing w:line="240" w:lineRule="auto"/>
              <w:ind w:firstLine="0"/>
              <w:jc w:val="left"/>
              <w:rPr>
                <w:color w:val="000000"/>
                <w:sz w:val="20"/>
                <w:szCs w:val="20"/>
                <w:lang w:bidi="ar-SA"/>
              </w:rPr>
            </w:pPr>
            <w:r w:rsidRPr="0096786A">
              <w:rPr>
                <w:color w:val="000000"/>
                <w:sz w:val="20"/>
                <w:szCs w:val="20"/>
                <w:lang w:bidi="ar-SA"/>
              </w:rPr>
              <w:t>Котельная №3 «</w:t>
            </w:r>
            <w:proofErr w:type="spellStart"/>
            <w:r w:rsidRPr="0096786A">
              <w:rPr>
                <w:color w:val="000000"/>
                <w:sz w:val="20"/>
                <w:szCs w:val="20"/>
                <w:lang w:bidi="ar-SA"/>
              </w:rPr>
              <w:t>Глазовская</w:t>
            </w:r>
            <w:proofErr w:type="spellEnd"/>
            <w:r w:rsidRPr="0096786A">
              <w:rPr>
                <w:color w:val="000000"/>
                <w:sz w:val="20"/>
                <w:szCs w:val="20"/>
                <w:lang w:bidi="ar-SA"/>
              </w:rPr>
              <w:t>» ООО «</w:t>
            </w:r>
            <w:proofErr w:type="spellStart"/>
            <w:r w:rsidRPr="0096786A">
              <w:rPr>
                <w:color w:val="000000"/>
                <w:sz w:val="20"/>
                <w:szCs w:val="20"/>
                <w:lang w:bidi="ar-SA"/>
              </w:rPr>
              <w:t>КомЭнерго</w:t>
            </w:r>
            <w:proofErr w:type="spellEnd"/>
            <w:r w:rsidRPr="0096786A">
              <w:rPr>
                <w:color w:val="000000"/>
                <w:sz w:val="20"/>
                <w:szCs w:val="20"/>
                <w:lang w:bidi="ar-SA"/>
              </w:rPr>
              <w:t>», ул. Удмуртская, д. 63</w:t>
            </w:r>
          </w:p>
        </w:tc>
        <w:tc>
          <w:tcPr>
            <w:tcW w:w="585" w:type="pct"/>
            <w:tcBorders>
              <w:top w:val="nil"/>
              <w:left w:val="nil"/>
              <w:bottom w:val="single" w:sz="4" w:space="0" w:color="auto"/>
              <w:right w:val="single" w:sz="4" w:space="0" w:color="auto"/>
            </w:tcBorders>
            <w:shd w:val="clear" w:color="auto" w:fill="auto"/>
            <w:vAlign w:val="center"/>
            <w:hideMark/>
          </w:tcPr>
          <w:p w14:paraId="753AEECC" w14:textId="77777777" w:rsidR="0014357C" w:rsidRPr="0096786A" w:rsidRDefault="0014357C" w:rsidP="00C80809">
            <w:pPr>
              <w:autoSpaceDE/>
              <w:autoSpaceDN/>
              <w:spacing w:line="240" w:lineRule="auto"/>
              <w:ind w:firstLine="0"/>
              <w:jc w:val="left"/>
              <w:rPr>
                <w:color w:val="000000"/>
                <w:sz w:val="20"/>
                <w:szCs w:val="20"/>
                <w:lang w:bidi="ar-SA"/>
              </w:rPr>
            </w:pPr>
            <w:r w:rsidRPr="0096786A">
              <w:rPr>
                <w:color w:val="000000"/>
                <w:sz w:val="20"/>
                <w:szCs w:val="20"/>
                <w:lang w:bidi="ar-SA"/>
              </w:rPr>
              <w:t>Отопление, вентиляция</w:t>
            </w:r>
          </w:p>
        </w:tc>
        <w:tc>
          <w:tcPr>
            <w:tcW w:w="442" w:type="pct"/>
            <w:tcBorders>
              <w:top w:val="nil"/>
              <w:left w:val="nil"/>
              <w:bottom w:val="single" w:sz="4" w:space="0" w:color="auto"/>
              <w:right w:val="single" w:sz="4" w:space="0" w:color="auto"/>
            </w:tcBorders>
            <w:shd w:val="clear" w:color="auto" w:fill="auto"/>
            <w:vAlign w:val="center"/>
            <w:hideMark/>
          </w:tcPr>
          <w:p w14:paraId="70E7ED7C"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86" w:type="pct"/>
            <w:tcBorders>
              <w:top w:val="nil"/>
              <w:left w:val="nil"/>
              <w:bottom w:val="single" w:sz="4" w:space="0" w:color="auto"/>
              <w:right w:val="single" w:sz="4" w:space="0" w:color="auto"/>
            </w:tcBorders>
            <w:shd w:val="clear" w:color="auto" w:fill="auto"/>
            <w:vAlign w:val="center"/>
            <w:hideMark/>
          </w:tcPr>
          <w:p w14:paraId="0C8EA51D"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192,3</w:t>
            </w:r>
          </w:p>
        </w:tc>
        <w:tc>
          <w:tcPr>
            <w:tcW w:w="286" w:type="pct"/>
            <w:tcBorders>
              <w:top w:val="nil"/>
              <w:left w:val="nil"/>
              <w:bottom w:val="single" w:sz="4" w:space="0" w:color="auto"/>
              <w:right w:val="single" w:sz="4" w:space="0" w:color="auto"/>
            </w:tcBorders>
            <w:shd w:val="clear" w:color="auto" w:fill="auto"/>
            <w:vAlign w:val="center"/>
            <w:hideMark/>
          </w:tcPr>
          <w:p w14:paraId="5760EEC6"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198,0</w:t>
            </w:r>
          </w:p>
        </w:tc>
        <w:tc>
          <w:tcPr>
            <w:tcW w:w="286" w:type="pct"/>
            <w:tcBorders>
              <w:top w:val="nil"/>
              <w:left w:val="nil"/>
              <w:bottom w:val="single" w:sz="4" w:space="0" w:color="auto"/>
              <w:right w:val="single" w:sz="4" w:space="0" w:color="auto"/>
            </w:tcBorders>
            <w:shd w:val="clear" w:color="auto" w:fill="auto"/>
            <w:vAlign w:val="center"/>
            <w:hideMark/>
          </w:tcPr>
          <w:p w14:paraId="3CB50656"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198,0</w:t>
            </w:r>
          </w:p>
        </w:tc>
        <w:tc>
          <w:tcPr>
            <w:tcW w:w="286" w:type="pct"/>
            <w:tcBorders>
              <w:top w:val="nil"/>
              <w:left w:val="nil"/>
              <w:bottom w:val="single" w:sz="4" w:space="0" w:color="auto"/>
              <w:right w:val="single" w:sz="4" w:space="0" w:color="auto"/>
            </w:tcBorders>
            <w:shd w:val="clear" w:color="auto" w:fill="auto"/>
            <w:vAlign w:val="center"/>
            <w:hideMark/>
          </w:tcPr>
          <w:p w14:paraId="07C0D402"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221,5</w:t>
            </w:r>
          </w:p>
        </w:tc>
        <w:tc>
          <w:tcPr>
            <w:tcW w:w="286" w:type="pct"/>
            <w:tcBorders>
              <w:top w:val="nil"/>
              <w:left w:val="nil"/>
              <w:bottom w:val="single" w:sz="4" w:space="0" w:color="auto"/>
              <w:right w:val="single" w:sz="4" w:space="0" w:color="auto"/>
            </w:tcBorders>
            <w:shd w:val="clear" w:color="auto" w:fill="auto"/>
            <w:vAlign w:val="center"/>
            <w:hideMark/>
          </w:tcPr>
          <w:p w14:paraId="0B91FE23"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221,5</w:t>
            </w:r>
          </w:p>
        </w:tc>
        <w:tc>
          <w:tcPr>
            <w:tcW w:w="286" w:type="pct"/>
            <w:tcBorders>
              <w:top w:val="nil"/>
              <w:left w:val="nil"/>
              <w:bottom w:val="single" w:sz="4" w:space="0" w:color="auto"/>
              <w:right w:val="single" w:sz="4" w:space="0" w:color="auto"/>
            </w:tcBorders>
            <w:shd w:val="clear" w:color="auto" w:fill="auto"/>
            <w:vAlign w:val="center"/>
            <w:hideMark/>
          </w:tcPr>
          <w:p w14:paraId="7ACF3B09"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227,2</w:t>
            </w:r>
          </w:p>
        </w:tc>
        <w:tc>
          <w:tcPr>
            <w:tcW w:w="286" w:type="pct"/>
            <w:tcBorders>
              <w:top w:val="nil"/>
              <w:left w:val="nil"/>
              <w:bottom w:val="single" w:sz="4" w:space="0" w:color="auto"/>
              <w:right w:val="single" w:sz="4" w:space="0" w:color="auto"/>
            </w:tcBorders>
            <w:shd w:val="clear" w:color="auto" w:fill="auto"/>
            <w:vAlign w:val="center"/>
            <w:hideMark/>
          </w:tcPr>
          <w:p w14:paraId="7B18BC8E"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229,8</w:t>
            </w:r>
          </w:p>
        </w:tc>
        <w:tc>
          <w:tcPr>
            <w:tcW w:w="286" w:type="pct"/>
            <w:tcBorders>
              <w:top w:val="nil"/>
              <w:left w:val="nil"/>
              <w:bottom w:val="single" w:sz="4" w:space="0" w:color="auto"/>
              <w:right w:val="single" w:sz="4" w:space="0" w:color="auto"/>
            </w:tcBorders>
            <w:shd w:val="clear" w:color="auto" w:fill="auto"/>
            <w:vAlign w:val="center"/>
            <w:hideMark/>
          </w:tcPr>
          <w:p w14:paraId="7F069030"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229,8</w:t>
            </w:r>
          </w:p>
        </w:tc>
        <w:tc>
          <w:tcPr>
            <w:tcW w:w="286" w:type="pct"/>
            <w:tcBorders>
              <w:top w:val="nil"/>
              <w:left w:val="nil"/>
              <w:bottom w:val="single" w:sz="4" w:space="0" w:color="auto"/>
              <w:right w:val="single" w:sz="4" w:space="0" w:color="auto"/>
            </w:tcBorders>
            <w:shd w:val="clear" w:color="auto" w:fill="auto"/>
            <w:vAlign w:val="center"/>
            <w:hideMark/>
          </w:tcPr>
          <w:p w14:paraId="39D68457"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353,3</w:t>
            </w:r>
          </w:p>
        </w:tc>
        <w:tc>
          <w:tcPr>
            <w:tcW w:w="286" w:type="pct"/>
            <w:tcBorders>
              <w:top w:val="nil"/>
              <w:left w:val="nil"/>
              <w:bottom w:val="single" w:sz="4" w:space="0" w:color="auto"/>
              <w:right w:val="single" w:sz="4" w:space="0" w:color="auto"/>
            </w:tcBorders>
            <w:shd w:val="clear" w:color="auto" w:fill="auto"/>
            <w:vAlign w:val="center"/>
            <w:hideMark/>
          </w:tcPr>
          <w:p w14:paraId="759FBDAB"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353,3</w:t>
            </w:r>
          </w:p>
        </w:tc>
        <w:tc>
          <w:tcPr>
            <w:tcW w:w="288" w:type="pct"/>
            <w:tcBorders>
              <w:top w:val="nil"/>
              <w:left w:val="nil"/>
              <w:bottom w:val="single" w:sz="4" w:space="0" w:color="auto"/>
              <w:right w:val="single" w:sz="4" w:space="0" w:color="auto"/>
            </w:tcBorders>
            <w:shd w:val="clear" w:color="auto" w:fill="auto"/>
            <w:vAlign w:val="center"/>
            <w:hideMark/>
          </w:tcPr>
          <w:p w14:paraId="0C3C2E94"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353,3</w:t>
            </w:r>
          </w:p>
        </w:tc>
      </w:tr>
      <w:tr w:rsidR="0014357C" w:rsidRPr="0096786A" w14:paraId="7BCCA6F9" w14:textId="77777777" w:rsidTr="00C80809">
        <w:trPr>
          <w:trHeight w:val="20"/>
        </w:trPr>
        <w:tc>
          <w:tcPr>
            <w:tcW w:w="240" w:type="pct"/>
            <w:vMerge/>
            <w:tcBorders>
              <w:top w:val="nil"/>
              <w:left w:val="single" w:sz="4" w:space="0" w:color="auto"/>
              <w:bottom w:val="single" w:sz="4" w:space="0" w:color="auto"/>
              <w:right w:val="single" w:sz="4" w:space="0" w:color="auto"/>
            </w:tcBorders>
            <w:shd w:val="clear" w:color="auto" w:fill="auto"/>
            <w:vAlign w:val="center"/>
            <w:hideMark/>
          </w:tcPr>
          <w:p w14:paraId="7F0D7AD0"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vMerge/>
            <w:tcBorders>
              <w:top w:val="nil"/>
              <w:left w:val="single" w:sz="4" w:space="0" w:color="auto"/>
              <w:bottom w:val="single" w:sz="4" w:space="0" w:color="auto"/>
              <w:right w:val="single" w:sz="4" w:space="0" w:color="auto"/>
            </w:tcBorders>
            <w:shd w:val="clear" w:color="auto" w:fill="auto"/>
            <w:vAlign w:val="center"/>
            <w:hideMark/>
          </w:tcPr>
          <w:p w14:paraId="432D7DC4"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tcBorders>
              <w:top w:val="nil"/>
              <w:left w:val="nil"/>
              <w:bottom w:val="single" w:sz="4" w:space="0" w:color="auto"/>
              <w:right w:val="single" w:sz="4" w:space="0" w:color="auto"/>
            </w:tcBorders>
            <w:shd w:val="clear" w:color="auto" w:fill="auto"/>
            <w:vAlign w:val="center"/>
            <w:hideMark/>
          </w:tcPr>
          <w:p w14:paraId="433E99F3" w14:textId="77777777" w:rsidR="0014357C" w:rsidRPr="0096786A" w:rsidRDefault="0014357C" w:rsidP="00C80809">
            <w:pPr>
              <w:autoSpaceDE/>
              <w:autoSpaceDN/>
              <w:spacing w:line="240" w:lineRule="auto"/>
              <w:ind w:firstLine="0"/>
              <w:jc w:val="left"/>
              <w:rPr>
                <w:color w:val="000000"/>
                <w:sz w:val="20"/>
                <w:szCs w:val="20"/>
                <w:lang w:bidi="ar-SA"/>
              </w:rPr>
            </w:pPr>
            <w:r w:rsidRPr="0096786A">
              <w:rPr>
                <w:color w:val="000000"/>
                <w:sz w:val="20"/>
                <w:szCs w:val="20"/>
                <w:lang w:bidi="ar-SA"/>
              </w:rPr>
              <w:t>ГВС</w:t>
            </w:r>
          </w:p>
        </w:tc>
        <w:tc>
          <w:tcPr>
            <w:tcW w:w="442" w:type="pct"/>
            <w:tcBorders>
              <w:top w:val="nil"/>
              <w:left w:val="nil"/>
              <w:bottom w:val="single" w:sz="4" w:space="0" w:color="auto"/>
              <w:right w:val="single" w:sz="4" w:space="0" w:color="auto"/>
            </w:tcBorders>
            <w:shd w:val="clear" w:color="auto" w:fill="auto"/>
            <w:vAlign w:val="center"/>
            <w:hideMark/>
          </w:tcPr>
          <w:p w14:paraId="53A4DFA2"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т/ч</w:t>
            </w:r>
          </w:p>
        </w:tc>
        <w:tc>
          <w:tcPr>
            <w:tcW w:w="286" w:type="pct"/>
            <w:tcBorders>
              <w:top w:val="nil"/>
              <w:left w:val="nil"/>
              <w:bottom w:val="single" w:sz="4" w:space="0" w:color="auto"/>
              <w:right w:val="single" w:sz="4" w:space="0" w:color="auto"/>
            </w:tcBorders>
            <w:shd w:val="clear" w:color="auto" w:fill="auto"/>
            <w:vAlign w:val="center"/>
            <w:hideMark/>
          </w:tcPr>
          <w:p w14:paraId="77243A51"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36,0</w:t>
            </w:r>
          </w:p>
        </w:tc>
        <w:tc>
          <w:tcPr>
            <w:tcW w:w="286" w:type="pct"/>
            <w:tcBorders>
              <w:top w:val="nil"/>
              <w:left w:val="nil"/>
              <w:bottom w:val="single" w:sz="4" w:space="0" w:color="auto"/>
              <w:right w:val="single" w:sz="4" w:space="0" w:color="auto"/>
            </w:tcBorders>
            <w:shd w:val="clear" w:color="auto" w:fill="auto"/>
            <w:vAlign w:val="center"/>
            <w:hideMark/>
          </w:tcPr>
          <w:p w14:paraId="43DE27EB"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36,0</w:t>
            </w:r>
          </w:p>
        </w:tc>
        <w:tc>
          <w:tcPr>
            <w:tcW w:w="286" w:type="pct"/>
            <w:tcBorders>
              <w:top w:val="nil"/>
              <w:left w:val="nil"/>
              <w:bottom w:val="single" w:sz="4" w:space="0" w:color="auto"/>
              <w:right w:val="single" w:sz="4" w:space="0" w:color="auto"/>
            </w:tcBorders>
            <w:shd w:val="clear" w:color="auto" w:fill="auto"/>
            <w:vAlign w:val="center"/>
            <w:hideMark/>
          </w:tcPr>
          <w:p w14:paraId="3CAE2AD4"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36,0</w:t>
            </w:r>
          </w:p>
        </w:tc>
        <w:tc>
          <w:tcPr>
            <w:tcW w:w="286" w:type="pct"/>
            <w:tcBorders>
              <w:top w:val="nil"/>
              <w:left w:val="nil"/>
              <w:bottom w:val="single" w:sz="4" w:space="0" w:color="auto"/>
              <w:right w:val="single" w:sz="4" w:space="0" w:color="auto"/>
            </w:tcBorders>
            <w:shd w:val="clear" w:color="auto" w:fill="auto"/>
            <w:vAlign w:val="center"/>
            <w:hideMark/>
          </w:tcPr>
          <w:p w14:paraId="00ADD34C"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37,8</w:t>
            </w:r>
          </w:p>
        </w:tc>
        <w:tc>
          <w:tcPr>
            <w:tcW w:w="286" w:type="pct"/>
            <w:tcBorders>
              <w:top w:val="nil"/>
              <w:left w:val="nil"/>
              <w:bottom w:val="single" w:sz="4" w:space="0" w:color="auto"/>
              <w:right w:val="single" w:sz="4" w:space="0" w:color="auto"/>
            </w:tcBorders>
            <w:shd w:val="clear" w:color="auto" w:fill="auto"/>
            <w:vAlign w:val="center"/>
            <w:hideMark/>
          </w:tcPr>
          <w:p w14:paraId="278FBAA4"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37,8</w:t>
            </w:r>
          </w:p>
        </w:tc>
        <w:tc>
          <w:tcPr>
            <w:tcW w:w="286" w:type="pct"/>
            <w:tcBorders>
              <w:top w:val="nil"/>
              <w:left w:val="nil"/>
              <w:bottom w:val="single" w:sz="4" w:space="0" w:color="auto"/>
              <w:right w:val="single" w:sz="4" w:space="0" w:color="auto"/>
            </w:tcBorders>
            <w:shd w:val="clear" w:color="auto" w:fill="auto"/>
            <w:vAlign w:val="center"/>
            <w:hideMark/>
          </w:tcPr>
          <w:p w14:paraId="4FF7E99D"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37,8</w:t>
            </w:r>
          </w:p>
        </w:tc>
        <w:tc>
          <w:tcPr>
            <w:tcW w:w="286" w:type="pct"/>
            <w:tcBorders>
              <w:top w:val="nil"/>
              <w:left w:val="nil"/>
              <w:bottom w:val="single" w:sz="4" w:space="0" w:color="auto"/>
              <w:right w:val="single" w:sz="4" w:space="0" w:color="auto"/>
            </w:tcBorders>
            <w:shd w:val="clear" w:color="auto" w:fill="auto"/>
            <w:vAlign w:val="center"/>
            <w:hideMark/>
          </w:tcPr>
          <w:p w14:paraId="74CA0EAD"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37,8</w:t>
            </w:r>
          </w:p>
        </w:tc>
        <w:tc>
          <w:tcPr>
            <w:tcW w:w="286" w:type="pct"/>
            <w:tcBorders>
              <w:top w:val="nil"/>
              <w:left w:val="nil"/>
              <w:bottom w:val="single" w:sz="4" w:space="0" w:color="auto"/>
              <w:right w:val="single" w:sz="4" w:space="0" w:color="auto"/>
            </w:tcBorders>
            <w:shd w:val="clear" w:color="auto" w:fill="auto"/>
            <w:vAlign w:val="center"/>
            <w:hideMark/>
          </w:tcPr>
          <w:p w14:paraId="06A1F4E4"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37,8</w:t>
            </w:r>
          </w:p>
        </w:tc>
        <w:tc>
          <w:tcPr>
            <w:tcW w:w="286" w:type="pct"/>
            <w:tcBorders>
              <w:top w:val="nil"/>
              <w:left w:val="nil"/>
              <w:bottom w:val="single" w:sz="4" w:space="0" w:color="auto"/>
              <w:right w:val="single" w:sz="4" w:space="0" w:color="auto"/>
            </w:tcBorders>
            <w:shd w:val="clear" w:color="auto" w:fill="auto"/>
            <w:vAlign w:val="center"/>
            <w:hideMark/>
          </w:tcPr>
          <w:p w14:paraId="0E3C93FE"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64,4</w:t>
            </w:r>
          </w:p>
        </w:tc>
        <w:tc>
          <w:tcPr>
            <w:tcW w:w="286" w:type="pct"/>
            <w:tcBorders>
              <w:top w:val="nil"/>
              <w:left w:val="nil"/>
              <w:bottom w:val="single" w:sz="4" w:space="0" w:color="auto"/>
              <w:right w:val="single" w:sz="4" w:space="0" w:color="auto"/>
            </w:tcBorders>
            <w:shd w:val="clear" w:color="auto" w:fill="auto"/>
            <w:vAlign w:val="center"/>
            <w:hideMark/>
          </w:tcPr>
          <w:p w14:paraId="45061D7D"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64,4</w:t>
            </w:r>
          </w:p>
        </w:tc>
        <w:tc>
          <w:tcPr>
            <w:tcW w:w="288" w:type="pct"/>
            <w:tcBorders>
              <w:top w:val="nil"/>
              <w:left w:val="nil"/>
              <w:bottom w:val="single" w:sz="4" w:space="0" w:color="auto"/>
              <w:right w:val="single" w:sz="4" w:space="0" w:color="auto"/>
            </w:tcBorders>
            <w:shd w:val="clear" w:color="auto" w:fill="auto"/>
            <w:vAlign w:val="center"/>
            <w:hideMark/>
          </w:tcPr>
          <w:p w14:paraId="16A61051" w14:textId="77777777" w:rsidR="0014357C" w:rsidRPr="0096786A" w:rsidRDefault="0014357C" w:rsidP="00C80809">
            <w:pPr>
              <w:autoSpaceDE/>
              <w:autoSpaceDN/>
              <w:spacing w:line="240" w:lineRule="auto"/>
              <w:ind w:firstLine="0"/>
              <w:jc w:val="center"/>
              <w:rPr>
                <w:color w:val="000000"/>
                <w:sz w:val="20"/>
                <w:szCs w:val="20"/>
                <w:lang w:bidi="ar-SA"/>
              </w:rPr>
            </w:pPr>
            <w:r w:rsidRPr="0096786A">
              <w:rPr>
                <w:color w:val="000000"/>
                <w:sz w:val="20"/>
                <w:szCs w:val="20"/>
                <w:lang w:bidi="ar-SA"/>
              </w:rPr>
              <w:t>64,4</w:t>
            </w:r>
          </w:p>
        </w:tc>
      </w:tr>
      <w:tr w:rsidR="0014357C" w:rsidRPr="0096786A" w14:paraId="1E01284C" w14:textId="77777777" w:rsidTr="00C80809">
        <w:trPr>
          <w:trHeight w:val="20"/>
        </w:trPr>
        <w:tc>
          <w:tcPr>
            <w:tcW w:w="240" w:type="pct"/>
            <w:vMerge/>
            <w:tcBorders>
              <w:top w:val="nil"/>
              <w:left w:val="single" w:sz="4" w:space="0" w:color="auto"/>
              <w:bottom w:val="single" w:sz="4" w:space="0" w:color="auto"/>
              <w:right w:val="single" w:sz="4" w:space="0" w:color="auto"/>
            </w:tcBorders>
            <w:shd w:val="clear" w:color="auto" w:fill="auto"/>
            <w:vAlign w:val="center"/>
            <w:hideMark/>
          </w:tcPr>
          <w:p w14:paraId="752E9D75"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vMerge/>
            <w:tcBorders>
              <w:top w:val="nil"/>
              <w:left w:val="single" w:sz="4" w:space="0" w:color="auto"/>
              <w:bottom w:val="single" w:sz="4" w:space="0" w:color="auto"/>
              <w:right w:val="single" w:sz="4" w:space="0" w:color="auto"/>
            </w:tcBorders>
            <w:shd w:val="clear" w:color="auto" w:fill="auto"/>
            <w:vAlign w:val="center"/>
            <w:hideMark/>
          </w:tcPr>
          <w:p w14:paraId="185B8D37" w14:textId="77777777" w:rsidR="0014357C" w:rsidRPr="0096786A" w:rsidRDefault="0014357C" w:rsidP="00C80809">
            <w:pPr>
              <w:autoSpaceDE/>
              <w:autoSpaceDN/>
              <w:spacing w:line="240" w:lineRule="auto"/>
              <w:ind w:firstLine="0"/>
              <w:jc w:val="left"/>
              <w:rPr>
                <w:color w:val="000000"/>
                <w:sz w:val="20"/>
                <w:szCs w:val="20"/>
                <w:lang w:bidi="ar-SA"/>
              </w:rPr>
            </w:pPr>
          </w:p>
        </w:tc>
        <w:tc>
          <w:tcPr>
            <w:tcW w:w="585" w:type="pct"/>
            <w:tcBorders>
              <w:top w:val="nil"/>
              <w:left w:val="nil"/>
              <w:bottom w:val="single" w:sz="4" w:space="0" w:color="auto"/>
              <w:right w:val="single" w:sz="4" w:space="0" w:color="auto"/>
            </w:tcBorders>
            <w:shd w:val="clear" w:color="auto" w:fill="auto"/>
            <w:vAlign w:val="center"/>
            <w:hideMark/>
          </w:tcPr>
          <w:p w14:paraId="0B452644" w14:textId="77777777" w:rsidR="0014357C" w:rsidRPr="0096786A" w:rsidRDefault="0014357C" w:rsidP="00C80809">
            <w:pPr>
              <w:autoSpaceDE/>
              <w:autoSpaceDN/>
              <w:spacing w:line="240" w:lineRule="auto"/>
              <w:ind w:firstLine="0"/>
              <w:jc w:val="left"/>
              <w:rPr>
                <w:b/>
                <w:bCs/>
                <w:color w:val="000000"/>
                <w:sz w:val="20"/>
                <w:szCs w:val="20"/>
                <w:lang w:bidi="ar-SA"/>
              </w:rPr>
            </w:pPr>
            <w:r w:rsidRPr="0096786A">
              <w:rPr>
                <w:b/>
                <w:bCs/>
                <w:color w:val="000000"/>
                <w:sz w:val="20"/>
                <w:szCs w:val="20"/>
                <w:lang w:bidi="ar-SA"/>
              </w:rPr>
              <w:t>Всего по источнику:</w:t>
            </w:r>
          </w:p>
        </w:tc>
        <w:tc>
          <w:tcPr>
            <w:tcW w:w="442" w:type="pct"/>
            <w:tcBorders>
              <w:top w:val="nil"/>
              <w:left w:val="nil"/>
              <w:bottom w:val="single" w:sz="4" w:space="0" w:color="auto"/>
              <w:right w:val="single" w:sz="4" w:space="0" w:color="auto"/>
            </w:tcBorders>
            <w:shd w:val="clear" w:color="auto" w:fill="auto"/>
            <w:vAlign w:val="center"/>
            <w:hideMark/>
          </w:tcPr>
          <w:p w14:paraId="76D9A36A"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т/ч</w:t>
            </w:r>
          </w:p>
        </w:tc>
        <w:tc>
          <w:tcPr>
            <w:tcW w:w="286" w:type="pct"/>
            <w:tcBorders>
              <w:top w:val="nil"/>
              <w:left w:val="nil"/>
              <w:bottom w:val="single" w:sz="4" w:space="0" w:color="auto"/>
              <w:right w:val="single" w:sz="4" w:space="0" w:color="auto"/>
            </w:tcBorders>
            <w:shd w:val="clear" w:color="auto" w:fill="auto"/>
            <w:vAlign w:val="center"/>
            <w:hideMark/>
          </w:tcPr>
          <w:p w14:paraId="165F19DD"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228,3</w:t>
            </w:r>
          </w:p>
        </w:tc>
        <w:tc>
          <w:tcPr>
            <w:tcW w:w="286" w:type="pct"/>
            <w:tcBorders>
              <w:top w:val="nil"/>
              <w:left w:val="nil"/>
              <w:bottom w:val="single" w:sz="4" w:space="0" w:color="auto"/>
              <w:right w:val="single" w:sz="4" w:space="0" w:color="auto"/>
            </w:tcBorders>
            <w:shd w:val="clear" w:color="auto" w:fill="auto"/>
            <w:vAlign w:val="center"/>
            <w:hideMark/>
          </w:tcPr>
          <w:p w14:paraId="596FEC9B"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234,0</w:t>
            </w:r>
          </w:p>
        </w:tc>
        <w:tc>
          <w:tcPr>
            <w:tcW w:w="286" w:type="pct"/>
            <w:tcBorders>
              <w:top w:val="nil"/>
              <w:left w:val="nil"/>
              <w:bottom w:val="single" w:sz="4" w:space="0" w:color="auto"/>
              <w:right w:val="single" w:sz="4" w:space="0" w:color="auto"/>
            </w:tcBorders>
            <w:shd w:val="clear" w:color="auto" w:fill="auto"/>
            <w:vAlign w:val="center"/>
            <w:hideMark/>
          </w:tcPr>
          <w:p w14:paraId="35D4CE6D"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234,0</w:t>
            </w:r>
          </w:p>
        </w:tc>
        <w:tc>
          <w:tcPr>
            <w:tcW w:w="286" w:type="pct"/>
            <w:tcBorders>
              <w:top w:val="nil"/>
              <w:left w:val="nil"/>
              <w:bottom w:val="single" w:sz="4" w:space="0" w:color="auto"/>
              <w:right w:val="single" w:sz="4" w:space="0" w:color="auto"/>
            </w:tcBorders>
            <w:shd w:val="clear" w:color="auto" w:fill="auto"/>
            <w:vAlign w:val="center"/>
            <w:hideMark/>
          </w:tcPr>
          <w:p w14:paraId="3FFFF674"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259,3</w:t>
            </w:r>
          </w:p>
        </w:tc>
        <w:tc>
          <w:tcPr>
            <w:tcW w:w="286" w:type="pct"/>
            <w:tcBorders>
              <w:top w:val="nil"/>
              <w:left w:val="nil"/>
              <w:bottom w:val="single" w:sz="4" w:space="0" w:color="auto"/>
              <w:right w:val="single" w:sz="4" w:space="0" w:color="auto"/>
            </w:tcBorders>
            <w:shd w:val="clear" w:color="auto" w:fill="auto"/>
            <w:vAlign w:val="center"/>
            <w:hideMark/>
          </w:tcPr>
          <w:p w14:paraId="599E8539"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259,3</w:t>
            </w:r>
          </w:p>
        </w:tc>
        <w:tc>
          <w:tcPr>
            <w:tcW w:w="286" w:type="pct"/>
            <w:tcBorders>
              <w:top w:val="nil"/>
              <w:left w:val="nil"/>
              <w:bottom w:val="single" w:sz="4" w:space="0" w:color="auto"/>
              <w:right w:val="single" w:sz="4" w:space="0" w:color="auto"/>
            </w:tcBorders>
            <w:shd w:val="clear" w:color="auto" w:fill="auto"/>
            <w:vAlign w:val="center"/>
            <w:hideMark/>
          </w:tcPr>
          <w:p w14:paraId="3169C7AE"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265,0</w:t>
            </w:r>
          </w:p>
        </w:tc>
        <w:tc>
          <w:tcPr>
            <w:tcW w:w="286" w:type="pct"/>
            <w:tcBorders>
              <w:top w:val="nil"/>
              <w:left w:val="nil"/>
              <w:bottom w:val="single" w:sz="4" w:space="0" w:color="auto"/>
              <w:right w:val="single" w:sz="4" w:space="0" w:color="auto"/>
            </w:tcBorders>
            <w:shd w:val="clear" w:color="auto" w:fill="auto"/>
            <w:vAlign w:val="center"/>
            <w:hideMark/>
          </w:tcPr>
          <w:p w14:paraId="421E2E3C"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267,6</w:t>
            </w:r>
          </w:p>
        </w:tc>
        <w:tc>
          <w:tcPr>
            <w:tcW w:w="286" w:type="pct"/>
            <w:tcBorders>
              <w:top w:val="nil"/>
              <w:left w:val="nil"/>
              <w:bottom w:val="single" w:sz="4" w:space="0" w:color="auto"/>
              <w:right w:val="single" w:sz="4" w:space="0" w:color="auto"/>
            </w:tcBorders>
            <w:shd w:val="clear" w:color="auto" w:fill="auto"/>
            <w:vAlign w:val="center"/>
            <w:hideMark/>
          </w:tcPr>
          <w:p w14:paraId="1AE08D57"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267,6</w:t>
            </w:r>
          </w:p>
        </w:tc>
        <w:tc>
          <w:tcPr>
            <w:tcW w:w="286" w:type="pct"/>
            <w:tcBorders>
              <w:top w:val="nil"/>
              <w:left w:val="nil"/>
              <w:bottom w:val="single" w:sz="4" w:space="0" w:color="auto"/>
              <w:right w:val="single" w:sz="4" w:space="0" w:color="auto"/>
            </w:tcBorders>
            <w:shd w:val="clear" w:color="auto" w:fill="auto"/>
            <w:vAlign w:val="center"/>
            <w:hideMark/>
          </w:tcPr>
          <w:p w14:paraId="339AF868"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417,7</w:t>
            </w:r>
          </w:p>
        </w:tc>
        <w:tc>
          <w:tcPr>
            <w:tcW w:w="286" w:type="pct"/>
            <w:tcBorders>
              <w:top w:val="nil"/>
              <w:left w:val="nil"/>
              <w:bottom w:val="single" w:sz="4" w:space="0" w:color="auto"/>
              <w:right w:val="single" w:sz="4" w:space="0" w:color="auto"/>
            </w:tcBorders>
            <w:shd w:val="clear" w:color="auto" w:fill="auto"/>
            <w:vAlign w:val="center"/>
            <w:hideMark/>
          </w:tcPr>
          <w:p w14:paraId="5B38714A"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417,7</w:t>
            </w:r>
          </w:p>
        </w:tc>
        <w:tc>
          <w:tcPr>
            <w:tcW w:w="288" w:type="pct"/>
            <w:tcBorders>
              <w:top w:val="nil"/>
              <w:left w:val="nil"/>
              <w:bottom w:val="single" w:sz="4" w:space="0" w:color="auto"/>
              <w:right w:val="single" w:sz="4" w:space="0" w:color="auto"/>
            </w:tcBorders>
            <w:shd w:val="clear" w:color="auto" w:fill="auto"/>
            <w:vAlign w:val="center"/>
            <w:hideMark/>
          </w:tcPr>
          <w:p w14:paraId="1F5F16FA" w14:textId="77777777" w:rsidR="0014357C" w:rsidRPr="0096786A" w:rsidRDefault="0014357C" w:rsidP="00C80809">
            <w:pPr>
              <w:autoSpaceDE/>
              <w:autoSpaceDN/>
              <w:spacing w:line="240" w:lineRule="auto"/>
              <w:ind w:firstLine="0"/>
              <w:jc w:val="center"/>
              <w:rPr>
                <w:b/>
                <w:bCs/>
                <w:color w:val="000000"/>
                <w:sz w:val="20"/>
                <w:szCs w:val="20"/>
                <w:lang w:bidi="ar-SA"/>
              </w:rPr>
            </w:pPr>
            <w:r w:rsidRPr="0096786A">
              <w:rPr>
                <w:b/>
                <w:bCs/>
                <w:color w:val="000000"/>
                <w:sz w:val="20"/>
                <w:szCs w:val="20"/>
                <w:lang w:bidi="ar-SA"/>
              </w:rPr>
              <w:t>417,7</w:t>
            </w:r>
          </w:p>
        </w:tc>
      </w:tr>
    </w:tbl>
    <w:p w14:paraId="13B79C50" w14:textId="77777777" w:rsidR="00892EE2" w:rsidRPr="00103345" w:rsidRDefault="00892EE2" w:rsidP="0096060D">
      <w:pPr>
        <w:rPr>
          <w:del w:id="23" w:author="Мингалева Наталья Александровна" w:date="2024-03-14T14:56:00Z"/>
          <w:highlight w:val="yellow"/>
          <w:lang w:eastAsia="en-US" w:bidi="ar-SA"/>
        </w:rPr>
      </w:pPr>
    </w:p>
    <w:p w14:paraId="2E5BA1B5" w14:textId="77777777" w:rsidR="00892EE2" w:rsidRPr="00103345" w:rsidRDefault="00892EE2" w:rsidP="0096060D">
      <w:pPr>
        <w:rPr>
          <w:highlight w:val="yellow"/>
          <w:lang w:eastAsia="en-US" w:bidi="ar-SA"/>
        </w:rPr>
        <w:sectPr w:rsidR="00892EE2" w:rsidRPr="00103345" w:rsidSect="00892EE2">
          <w:pgSz w:w="16840" w:h="11907" w:orient="landscape" w:code="9"/>
          <w:pgMar w:top="1701" w:right="567" w:bottom="567" w:left="567" w:header="0" w:footer="590" w:gutter="0"/>
          <w:cols w:space="720"/>
          <w:docGrid w:linePitch="299"/>
        </w:sectPr>
      </w:pPr>
    </w:p>
    <w:p w14:paraId="36DFF2C2" w14:textId="67946B83" w:rsidR="00DC7D53" w:rsidRPr="008F6629" w:rsidRDefault="00DC7D53" w:rsidP="00DC7D53">
      <w:pPr>
        <w:pStyle w:val="11"/>
      </w:pPr>
      <w:bookmarkStart w:id="24" w:name="_Toc14090869"/>
      <w:bookmarkStart w:id="25" w:name="_Toc57364139"/>
      <w:r w:rsidRPr="008F6629">
        <w:lastRenderedPageBreak/>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w:t>
      </w:r>
      <w:bookmarkEnd w:id="24"/>
      <w:r w:rsidR="00DB37F6" w:rsidRPr="008F6629">
        <w:t xml:space="preserve"> на каждом этапе</w:t>
      </w:r>
      <w:bookmarkEnd w:id="25"/>
    </w:p>
    <w:p w14:paraId="473451C1" w14:textId="648E42D8" w:rsidR="0096060D" w:rsidRPr="008F6629" w:rsidRDefault="00C47E5E" w:rsidP="0096060D">
      <w:pPr>
        <w:rPr>
          <w:lang w:eastAsia="en-US" w:bidi="ar-SA"/>
        </w:rPr>
      </w:pPr>
      <w:r w:rsidRPr="005A4156">
        <w:rPr>
          <w:lang w:eastAsia="en-US" w:bidi="ar-SA"/>
        </w:rPr>
        <w:t xml:space="preserve">В соответствии с </w:t>
      </w:r>
      <w:r w:rsidRPr="009448B1">
        <w:rPr>
          <w:lang w:eastAsia="en-US" w:bidi="ar-SA"/>
        </w:rPr>
        <w:t>Приказ</w:t>
      </w:r>
      <w:r>
        <w:rPr>
          <w:lang w:eastAsia="en-US" w:bidi="ar-SA"/>
        </w:rPr>
        <w:t>ом</w:t>
      </w:r>
      <w:r w:rsidRPr="009448B1">
        <w:rPr>
          <w:lang w:eastAsia="en-US" w:bidi="ar-SA"/>
        </w:rPr>
        <w:t xml:space="preserve"> Минэнерго России от 05.03.2019 N 212 "Об утверждении Методических указаний по разработке схем теплоснабжения"</w:t>
      </w:r>
      <w:r w:rsidRPr="005A4156">
        <w:rPr>
          <w:lang w:eastAsia="en-US" w:bidi="ar-SA"/>
        </w:rPr>
        <w:t>,</w:t>
      </w:r>
      <w:r w:rsidR="00A51068" w:rsidRPr="008F6629">
        <w:rPr>
          <w:lang w:eastAsia="en-US" w:bidi="ar-SA"/>
        </w:rPr>
        <w:t xml:space="preserve">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Гкал/га. Данная рекомендация объясняется экономически необоснованными затратами на строительство тепловых сетей большой протяженности и малыми диаметрами в зонах индивидуального устроительства, а также большими тепловыми потерями при передаче теплоносителя, соразмерными с количеством тепла, необходимого конечному потребителю. Опираясь на </w:t>
      </w:r>
      <w:proofErr w:type="gramStart"/>
      <w:r w:rsidR="00A51068" w:rsidRPr="008F6629">
        <w:rPr>
          <w:lang w:eastAsia="en-US" w:bidi="ar-SA"/>
        </w:rPr>
        <w:t>рекомендации Минрегионразвития, данной Схемой теплоснабжения предлагается</w:t>
      </w:r>
      <w:proofErr w:type="gramEnd"/>
      <w:r w:rsidR="00A51068" w:rsidRPr="008F6629">
        <w:rPr>
          <w:lang w:eastAsia="en-US" w:bidi="ar-SA"/>
        </w:rPr>
        <w:t xml:space="preserve"> осуществлять теплоснабжение всей перспективной индивидуальной застройки за счет индивидуальных источников теплоснабжения.</w:t>
      </w:r>
    </w:p>
    <w:p w14:paraId="2C269A5E" w14:textId="78EC289E" w:rsidR="0096060D" w:rsidRPr="00103345" w:rsidRDefault="0096060D" w:rsidP="0096060D">
      <w:pPr>
        <w:rPr>
          <w:highlight w:val="yellow"/>
          <w:lang w:eastAsia="en-US" w:bidi="ar-SA"/>
        </w:rPr>
      </w:pPr>
    </w:p>
    <w:p w14:paraId="323A28CA" w14:textId="7F5D9D4F" w:rsidR="00DC7D53" w:rsidRPr="00B50AA1" w:rsidRDefault="00DC7D53" w:rsidP="00DB37F6">
      <w:pPr>
        <w:pStyle w:val="11"/>
      </w:pPr>
      <w:bookmarkStart w:id="26" w:name="_Toc14090870"/>
      <w:bookmarkStart w:id="27" w:name="_Toc57364140"/>
      <w:proofErr w:type="gramStart"/>
      <w:r w:rsidRPr="00B50AA1">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w:t>
      </w:r>
      <w:bookmarkEnd w:id="26"/>
      <w:r w:rsidR="00DB37F6" w:rsidRPr="00B50AA1">
        <w:t xml:space="preserve"> на каждом</w:t>
      </w:r>
      <w:proofErr w:type="gramEnd"/>
      <w:r w:rsidR="00DB37F6" w:rsidRPr="00B50AA1">
        <w:t xml:space="preserve"> </w:t>
      </w:r>
      <w:proofErr w:type="gramStart"/>
      <w:r w:rsidR="00DB37F6" w:rsidRPr="00B50AA1">
        <w:t>этапе</w:t>
      </w:r>
      <w:bookmarkEnd w:id="27"/>
      <w:proofErr w:type="gramEnd"/>
    </w:p>
    <w:p w14:paraId="16DF256B" w14:textId="64209AFD" w:rsidR="0096060D" w:rsidRPr="00B50AA1" w:rsidRDefault="009A338B" w:rsidP="0096060D">
      <w:pPr>
        <w:rPr>
          <w:lang w:eastAsia="en-US" w:bidi="ar-SA"/>
        </w:rPr>
      </w:pPr>
      <w:r w:rsidRPr="00B50AA1">
        <w:rPr>
          <w:lang w:eastAsia="en-US" w:bidi="ar-SA"/>
        </w:rPr>
        <w:t xml:space="preserve">На </w:t>
      </w:r>
      <w:r w:rsidR="00B50AA1" w:rsidRPr="00B50AA1">
        <w:rPr>
          <w:lang w:eastAsia="en-US" w:bidi="ar-SA"/>
        </w:rPr>
        <w:t>расчетный срок (до 203</w:t>
      </w:r>
      <w:r w:rsidR="00934890">
        <w:rPr>
          <w:lang w:eastAsia="en-US" w:bidi="ar-SA"/>
        </w:rPr>
        <w:t>0</w:t>
      </w:r>
      <w:r w:rsidRPr="00B50AA1">
        <w:rPr>
          <w:lang w:eastAsia="en-US" w:bidi="ar-SA"/>
        </w:rPr>
        <w:t xml:space="preserve"> года) </w:t>
      </w:r>
      <w:r w:rsidR="00B50AA1" w:rsidRPr="00B50AA1">
        <w:rPr>
          <w:lang w:eastAsia="en-US" w:bidi="ar-SA"/>
        </w:rPr>
        <w:t>актуализации</w:t>
      </w:r>
      <w:r w:rsidRPr="00B50AA1">
        <w:rPr>
          <w:lang w:eastAsia="en-US" w:bidi="ar-SA"/>
        </w:rPr>
        <w:t xml:space="preserve"> Схемы теплоснабжения, строительство производственных предприятий с использованием тепловой энергии от централизованных источников теплоснабжения не планируется.</w:t>
      </w:r>
    </w:p>
    <w:p w14:paraId="5ED5B420" w14:textId="77777777" w:rsidR="00605B7A" w:rsidRPr="00103345" w:rsidRDefault="00605B7A" w:rsidP="00605B7A">
      <w:pPr>
        <w:rPr>
          <w:highlight w:val="yellow"/>
          <w:lang w:eastAsia="en-US" w:bidi="ar-SA"/>
        </w:rPr>
      </w:pPr>
    </w:p>
    <w:p w14:paraId="777895F5" w14:textId="7060DA1E" w:rsidR="00605B7A" w:rsidRPr="00FE2781" w:rsidRDefault="00605B7A" w:rsidP="00605B7A">
      <w:pPr>
        <w:pStyle w:val="11"/>
      </w:pPr>
      <w:bookmarkStart w:id="28" w:name="_Toc57364141"/>
      <w:r w:rsidRPr="00FE2781">
        <w:lastRenderedPageBreak/>
        <w:t>Описание изменений показателей существующего и перспективного потребления тепловой энергии на цели теплоснабжения</w:t>
      </w:r>
      <w:bookmarkEnd w:id="28"/>
    </w:p>
    <w:p w14:paraId="1B479116" w14:textId="531C940F" w:rsidR="00605B7A" w:rsidRPr="0029129F" w:rsidRDefault="00605B7A" w:rsidP="00605B7A">
      <w:pPr>
        <w:pStyle w:val="1111"/>
      </w:pPr>
      <w:bookmarkStart w:id="29" w:name="_Toc57364142"/>
      <w:r w:rsidRPr="0029129F">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29"/>
    </w:p>
    <w:p w14:paraId="5DA10CD2" w14:textId="77777777" w:rsidR="0029129F" w:rsidRDefault="0029129F" w:rsidP="00605B7A">
      <w:pPr>
        <w:rPr>
          <w:lang w:eastAsia="en-US" w:bidi="ar-SA"/>
        </w:rPr>
        <w:sectPr w:rsidR="0029129F" w:rsidSect="00CE536A">
          <w:pgSz w:w="11907" w:h="16840" w:code="9"/>
          <w:pgMar w:top="1134" w:right="567" w:bottom="1134" w:left="1701" w:header="0" w:footer="590" w:gutter="0"/>
          <w:cols w:space="720"/>
          <w:docGrid w:linePitch="299"/>
        </w:sectPr>
      </w:pPr>
      <w:r>
        <w:rPr>
          <w:lang w:eastAsia="en-US" w:bidi="ar-SA"/>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 представлен в таблице ниже.</w:t>
      </w:r>
    </w:p>
    <w:p w14:paraId="759A7E9B" w14:textId="08975CD1" w:rsidR="0029129F" w:rsidRPr="002C7669" w:rsidRDefault="0029129F" w:rsidP="0029129F">
      <w:pPr>
        <w:pStyle w:val="af4"/>
        <w:rPr>
          <w:lang w:eastAsia="en-US" w:bidi="ar-SA"/>
        </w:rPr>
      </w:pPr>
      <w:r w:rsidRPr="002C7669">
        <w:lastRenderedPageBreak/>
        <w:t xml:space="preserve">Таблица </w:t>
      </w:r>
      <w:r w:rsidRPr="002C7669">
        <w:fldChar w:fldCharType="begin"/>
      </w:r>
      <w:r w:rsidRPr="002C7669">
        <w:instrText xml:space="preserve"> SEQ Таблица \* ARABIC </w:instrText>
      </w:r>
      <w:r w:rsidRPr="002C7669">
        <w:fldChar w:fldCharType="separate"/>
      </w:r>
      <w:r w:rsidR="0073345B">
        <w:rPr>
          <w:noProof/>
        </w:rPr>
        <w:t>18</w:t>
      </w:r>
      <w:r w:rsidRPr="002C7669">
        <w:fldChar w:fldCharType="end"/>
      </w:r>
      <w:r w:rsidRPr="002C7669">
        <w:t xml:space="preserve">. </w:t>
      </w:r>
      <w:r>
        <w:rPr>
          <w:lang w:eastAsia="en-US" w:bidi="ar-SA"/>
        </w:rPr>
        <w:t>Перечень объектов, подключенных к централизованным системам теплоснабжения в 2019</w:t>
      </w:r>
      <w:r w:rsidR="00B02A9E" w:rsidRPr="007D2C1B">
        <w:rPr>
          <w:lang w:eastAsia="en-US" w:bidi="ar-SA"/>
        </w:rPr>
        <w:t>-202</w:t>
      </w:r>
      <w:r w:rsidR="00C80809">
        <w:rPr>
          <w:lang w:eastAsia="en-US" w:bidi="ar-SA"/>
        </w:rPr>
        <w:t>3</w:t>
      </w:r>
      <w:r w:rsidRPr="007D2C1B">
        <w:rPr>
          <w:lang w:eastAsia="en-US" w:bidi="ar-SA"/>
        </w:rPr>
        <w:t xml:space="preserve"> году </w:t>
      </w:r>
    </w:p>
    <w:tbl>
      <w:tblPr>
        <w:tblW w:w="5000" w:type="pct"/>
        <w:tblLook w:val="04A0" w:firstRow="1" w:lastRow="0" w:firstColumn="1" w:lastColumn="0" w:noHBand="0" w:noVBand="1"/>
      </w:tblPr>
      <w:tblGrid>
        <w:gridCol w:w="474"/>
        <w:gridCol w:w="2156"/>
        <w:gridCol w:w="1927"/>
        <w:gridCol w:w="2697"/>
        <w:gridCol w:w="1627"/>
        <w:gridCol w:w="1201"/>
        <w:gridCol w:w="1860"/>
        <w:gridCol w:w="2028"/>
        <w:gridCol w:w="1952"/>
      </w:tblGrid>
      <w:tr w:rsidR="001D1F92" w:rsidRPr="001A5A6A" w14:paraId="18F6531B" w14:textId="77777777" w:rsidTr="00E50297">
        <w:trPr>
          <w:trHeight w:val="20"/>
        </w:trPr>
        <w:tc>
          <w:tcPr>
            <w:tcW w:w="1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A895DF" w14:textId="77777777" w:rsidR="0029129F" w:rsidRPr="001A5A6A" w:rsidRDefault="0029129F" w:rsidP="0029129F">
            <w:pPr>
              <w:autoSpaceDE/>
              <w:autoSpaceDN/>
              <w:spacing w:line="240" w:lineRule="auto"/>
              <w:ind w:firstLine="0"/>
              <w:jc w:val="center"/>
              <w:rPr>
                <w:b/>
                <w:color w:val="000000"/>
                <w:sz w:val="20"/>
                <w:szCs w:val="20"/>
                <w:lang w:bidi="ar-SA"/>
              </w:rPr>
            </w:pPr>
            <w:r w:rsidRPr="001A5A6A">
              <w:rPr>
                <w:b/>
                <w:color w:val="000000"/>
                <w:sz w:val="20"/>
                <w:szCs w:val="20"/>
                <w:lang w:bidi="ar-SA"/>
              </w:rPr>
              <w:t>№</w:t>
            </w:r>
          </w:p>
        </w:tc>
        <w:tc>
          <w:tcPr>
            <w:tcW w:w="677" w:type="pct"/>
            <w:tcBorders>
              <w:top w:val="single" w:sz="4" w:space="0" w:color="auto"/>
              <w:left w:val="nil"/>
              <w:bottom w:val="single" w:sz="4" w:space="0" w:color="auto"/>
              <w:right w:val="single" w:sz="4" w:space="0" w:color="auto"/>
            </w:tcBorders>
            <w:shd w:val="clear" w:color="auto" w:fill="auto"/>
            <w:vAlign w:val="center"/>
            <w:hideMark/>
          </w:tcPr>
          <w:p w14:paraId="638A5EBB" w14:textId="77777777" w:rsidR="0029129F" w:rsidRPr="001A5A6A" w:rsidRDefault="0029129F" w:rsidP="0029129F">
            <w:pPr>
              <w:autoSpaceDE/>
              <w:autoSpaceDN/>
              <w:spacing w:line="240" w:lineRule="auto"/>
              <w:ind w:firstLine="0"/>
              <w:jc w:val="center"/>
              <w:rPr>
                <w:b/>
                <w:color w:val="000000"/>
                <w:sz w:val="20"/>
                <w:szCs w:val="20"/>
                <w:lang w:bidi="ar-SA"/>
              </w:rPr>
            </w:pPr>
            <w:r w:rsidRPr="001A5A6A">
              <w:rPr>
                <w:b/>
                <w:color w:val="000000"/>
                <w:sz w:val="20"/>
                <w:szCs w:val="20"/>
                <w:lang w:bidi="ar-SA"/>
              </w:rPr>
              <w:t>Объект, адрес</w:t>
            </w:r>
          </w:p>
        </w:tc>
        <w:tc>
          <w:tcPr>
            <w:tcW w:w="605" w:type="pct"/>
            <w:tcBorders>
              <w:top w:val="single" w:sz="4" w:space="0" w:color="auto"/>
              <w:left w:val="nil"/>
              <w:bottom w:val="single" w:sz="4" w:space="0" w:color="auto"/>
              <w:right w:val="single" w:sz="4" w:space="0" w:color="auto"/>
            </w:tcBorders>
            <w:shd w:val="clear" w:color="auto" w:fill="auto"/>
            <w:vAlign w:val="center"/>
            <w:hideMark/>
          </w:tcPr>
          <w:p w14:paraId="4E611A27" w14:textId="77777777" w:rsidR="0029129F" w:rsidRPr="001A5A6A" w:rsidRDefault="0029129F" w:rsidP="0029129F">
            <w:pPr>
              <w:autoSpaceDE/>
              <w:autoSpaceDN/>
              <w:spacing w:line="240" w:lineRule="auto"/>
              <w:ind w:firstLine="0"/>
              <w:jc w:val="center"/>
              <w:rPr>
                <w:b/>
                <w:color w:val="000000"/>
                <w:sz w:val="20"/>
                <w:szCs w:val="20"/>
                <w:lang w:bidi="ar-SA"/>
              </w:rPr>
            </w:pPr>
            <w:r w:rsidRPr="001A5A6A">
              <w:rPr>
                <w:b/>
                <w:color w:val="000000"/>
                <w:sz w:val="20"/>
                <w:szCs w:val="20"/>
                <w:lang w:bidi="ar-SA"/>
              </w:rPr>
              <w:t>Заявитель</w:t>
            </w:r>
          </w:p>
        </w:tc>
        <w:tc>
          <w:tcPr>
            <w:tcW w:w="847" w:type="pct"/>
            <w:tcBorders>
              <w:top w:val="single" w:sz="4" w:space="0" w:color="auto"/>
              <w:left w:val="nil"/>
              <w:bottom w:val="single" w:sz="4" w:space="0" w:color="auto"/>
              <w:right w:val="single" w:sz="4" w:space="0" w:color="auto"/>
            </w:tcBorders>
            <w:shd w:val="clear" w:color="auto" w:fill="auto"/>
            <w:vAlign w:val="center"/>
            <w:hideMark/>
          </w:tcPr>
          <w:p w14:paraId="7E352B6C" w14:textId="77777777" w:rsidR="0029129F" w:rsidRPr="001A5A6A" w:rsidRDefault="0029129F" w:rsidP="0029129F">
            <w:pPr>
              <w:autoSpaceDE/>
              <w:autoSpaceDN/>
              <w:spacing w:line="240" w:lineRule="auto"/>
              <w:ind w:firstLine="0"/>
              <w:jc w:val="center"/>
              <w:rPr>
                <w:b/>
                <w:color w:val="000000"/>
                <w:sz w:val="20"/>
                <w:szCs w:val="20"/>
                <w:lang w:bidi="ar-SA"/>
              </w:rPr>
            </w:pPr>
            <w:r w:rsidRPr="001A5A6A">
              <w:rPr>
                <w:b/>
                <w:color w:val="000000"/>
                <w:sz w:val="20"/>
                <w:szCs w:val="20"/>
                <w:lang w:bidi="ar-SA"/>
              </w:rPr>
              <w:t>Точка подключения</w:t>
            </w: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58CFC598" w14:textId="77777777" w:rsidR="0029129F" w:rsidRPr="001A5A6A" w:rsidRDefault="0029129F" w:rsidP="0029129F">
            <w:pPr>
              <w:autoSpaceDE/>
              <w:autoSpaceDN/>
              <w:spacing w:line="240" w:lineRule="auto"/>
              <w:ind w:firstLine="0"/>
              <w:jc w:val="center"/>
              <w:rPr>
                <w:b/>
                <w:color w:val="000000"/>
                <w:sz w:val="20"/>
                <w:szCs w:val="20"/>
                <w:lang w:bidi="ar-SA"/>
              </w:rPr>
            </w:pPr>
            <w:r w:rsidRPr="001A5A6A">
              <w:rPr>
                <w:b/>
                <w:color w:val="000000"/>
                <w:sz w:val="20"/>
                <w:szCs w:val="20"/>
                <w:lang w:bidi="ar-SA"/>
              </w:rPr>
              <w:t>Теплоисточник</w:t>
            </w: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35DC3FB2" w14:textId="77777777" w:rsidR="0029129F" w:rsidRPr="001A5A6A" w:rsidRDefault="0029129F" w:rsidP="0029129F">
            <w:pPr>
              <w:autoSpaceDE/>
              <w:autoSpaceDN/>
              <w:spacing w:line="240" w:lineRule="auto"/>
              <w:ind w:firstLine="0"/>
              <w:jc w:val="center"/>
              <w:rPr>
                <w:b/>
                <w:color w:val="000000"/>
                <w:sz w:val="20"/>
                <w:szCs w:val="20"/>
                <w:lang w:bidi="ar-SA"/>
              </w:rPr>
            </w:pPr>
            <w:r w:rsidRPr="001A5A6A">
              <w:rPr>
                <w:b/>
                <w:color w:val="000000"/>
                <w:sz w:val="20"/>
                <w:szCs w:val="20"/>
                <w:lang w:bidi="ar-SA"/>
              </w:rPr>
              <w:t>Тепловая нагрузка на отопление, Гкал/час</w:t>
            </w:r>
          </w:p>
        </w:tc>
        <w:tc>
          <w:tcPr>
            <w:tcW w:w="584" w:type="pct"/>
            <w:tcBorders>
              <w:top w:val="single" w:sz="4" w:space="0" w:color="auto"/>
              <w:left w:val="nil"/>
              <w:bottom w:val="single" w:sz="4" w:space="0" w:color="auto"/>
              <w:right w:val="single" w:sz="4" w:space="0" w:color="auto"/>
            </w:tcBorders>
            <w:shd w:val="clear" w:color="auto" w:fill="auto"/>
            <w:vAlign w:val="center"/>
            <w:hideMark/>
          </w:tcPr>
          <w:p w14:paraId="5D846395" w14:textId="77777777" w:rsidR="0029129F" w:rsidRPr="001A5A6A" w:rsidRDefault="0029129F" w:rsidP="0029129F">
            <w:pPr>
              <w:autoSpaceDE/>
              <w:autoSpaceDN/>
              <w:spacing w:line="240" w:lineRule="auto"/>
              <w:ind w:firstLine="0"/>
              <w:jc w:val="center"/>
              <w:rPr>
                <w:b/>
                <w:color w:val="000000"/>
                <w:sz w:val="20"/>
                <w:szCs w:val="20"/>
                <w:lang w:bidi="ar-SA"/>
              </w:rPr>
            </w:pPr>
            <w:r w:rsidRPr="001A5A6A">
              <w:rPr>
                <w:b/>
                <w:color w:val="000000"/>
                <w:sz w:val="20"/>
                <w:szCs w:val="20"/>
                <w:lang w:bidi="ar-SA"/>
              </w:rPr>
              <w:t>Тепловая нагрузка на ГВС, Гкал/час</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3AED35C1" w14:textId="77777777" w:rsidR="0029129F" w:rsidRPr="001A5A6A" w:rsidRDefault="0029129F" w:rsidP="0029129F">
            <w:pPr>
              <w:autoSpaceDE/>
              <w:autoSpaceDN/>
              <w:spacing w:line="240" w:lineRule="auto"/>
              <w:ind w:firstLine="0"/>
              <w:jc w:val="center"/>
              <w:rPr>
                <w:b/>
                <w:color w:val="000000"/>
                <w:sz w:val="20"/>
                <w:szCs w:val="20"/>
                <w:lang w:bidi="ar-SA"/>
              </w:rPr>
            </w:pPr>
            <w:r w:rsidRPr="001A5A6A">
              <w:rPr>
                <w:b/>
                <w:color w:val="000000"/>
                <w:sz w:val="20"/>
                <w:szCs w:val="20"/>
                <w:lang w:bidi="ar-SA"/>
              </w:rPr>
              <w:t>Тепловая нагрузка на вентиляцию, Гкал/час</w:t>
            </w:r>
          </w:p>
        </w:tc>
        <w:tc>
          <w:tcPr>
            <w:tcW w:w="613" w:type="pct"/>
            <w:tcBorders>
              <w:top w:val="single" w:sz="4" w:space="0" w:color="auto"/>
              <w:left w:val="nil"/>
              <w:bottom w:val="single" w:sz="4" w:space="0" w:color="auto"/>
              <w:right w:val="single" w:sz="4" w:space="0" w:color="auto"/>
            </w:tcBorders>
            <w:shd w:val="clear" w:color="auto" w:fill="auto"/>
            <w:vAlign w:val="center"/>
            <w:hideMark/>
          </w:tcPr>
          <w:p w14:paraId="3933F2CC" w14:textId="77777777" w:rsidR="0029129F" w:rsidRPr="001A5A6A" w:rsidRDefault="0029129F" w:rsidP="0029129F">
            <w:pPr>
              <w:autoSpaceDE/>
              <w:autoSpaceDN/>
              <w:spacing w:line="240" w:lineRule="auto"/>
              <w:ind w:firstLine="0"/>
              <w:jc w:val="center"/>
              <w:rPr>
                <w:b/>
                <w:color w:val="000000"/>
                <w:sz w:val="20"/>
                <w:szCs w:val="20"/>
                <w:lang w:bidi="ar-SA"/>
              </w:rPr>
            </w:pPr>
            <w:r w:rsidRPr="001A5A6A">
              <w:rPr>
                <w:b/>
                <w:color w:val="000000"/>
                <w:sz w:val="20"/>
                <w:szCs w:val="20"/>
                <w:lang w:bidi="ar-SA"/>
              </w:rPr>
              <w:t>Срок подключения</w:t>
            </w:r>
          </w:p>
        </w:tc>
      </w:tr>
      <w:tr w:rsidR="001D1F92" w:rsidRPr="001A5A6A" w14:paraId="2F3DDA23" w14:textId="77777777" w:rsidTr="00E50297">
        <w:trPr>
          <w:trHeight w:val="20"/>
        </w:trPr>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0AF8C608" w14:textId="77777777" w:rsidR="00797FBE" w:rsidRPr="001A5A6A" w:rsidRDefault="00797FBE" w:rsidP="0029129F">
            <w:pPr>
              <w:autoSpaceDE/>
              <w:autoSpaceDN/>
              <w:spacing w:line="240" w:lineRule="auto"/>
              <w:ind w:firstLine="0"/>
              <w:jc w:val="center"/>
              <w:rPr>
                <w:b/>
                <w:color w:val="000000"/>
                <w:sz w:val="20"/>
                <w:szCs w:val="20"/>
                <w:lang w:bidi="ar-SA"/>
              </w:rPr>
            </w:pPr>
          </w:p>
        </w:tc>
        <w:tc>
          <w:tcPr>
            <w:tcW w:w="677" w:type="pct"/>
            <w:tcBorders>
              <w:top w:val="single" w:sz="4" w:space="0" w:color="auto"/>
              <w:left w:val="nil"/>
              <w:bottom w:val="single" w:sz="4" w:space="0" w:color="auto"/>
              <w:right w:val="single" w:sz="4" w:space="0" w:color="auto"/>
            </w:tcBorders>
            <w:shd w:val="clear" w:color="auto" w:fill="auto"/>
            <w:vAlign w:val="center"/>
          </w:tcPr>
          <w:p w14:paraId="04D1DA15" w14:textId="7EEB336D" w:rsidR="00797FBE" w:rsidRPr="001D1F92" w:rsidRDefault="00797FBE" w:rsidP="001D1F92">
            <w:pPr>
              <w:autoSpaceDE/>
              <w:autoSpaceDN/>
              <w:spacing w:line="240" w:lineRule="auto"/>
              <w:ind w:firstLine="0"/>
              <w:jc w:val="left"/>
              <w:rPr>
                <w:b/>
                <w:color w:val="000000"/>
                <w:sz w:val="20"/>
                <w:szCs w:val="20"/>
                <w:lang w:bidi="ar-SA"/>
              </w:rPr>
            </w:pPr>
            <w:r w:rsidRPr="001D1F92">
              <w:rPr>
                <w:b/>
                <w:bCs/>
                <w:sz w:val="20"/>
                <w:szCs w:val="20"/>
              </w:rPr>
              <w:t>2019 год</w:t>
            </w:r>
          </w:p>
        </w:tc>
        <w:tc>
          <w:tcPr>
            <w:tcW w:w="605" w:type="pct"/>
            <w:tcBorders>
              <w:top w:val="single" w:sz="4" w:space="0" w:color="auto"/>
              <w:left w:val="nil"/>
              <w:bottom w:val="single" w:sz="4" w:space="0" w:color="auto"/>
              <w:right w:val="single" w:sz="4" w:space="0" w:color="auto"/>
            </w:tcBorders>
            <w:shd w:val="clear" w:color="auto" w:fill="auto"/>
            <w:vAlign w:val="center"/>
          </w:tcPr>
          <w:p w14:paraId="01A7FB73" w14:textId="77777777" w:rsidR="00797FBE" w:rsidRPr="001A5A6A" w:rsidRDefault="00797FBE" w:rsidP="0029129F">
            <w:pPr>
              <w:autoSpaceDE/>
              <w:autoSpaceDN/>
              <w:spacing w:line="240" w:lineRule="auto"/>
              <w:ind w:firstLine="0"/>
              <w:jc w:val="center"/>
              <w:rPr>
                <w:b/>
                <w:color w:val="000000"/>
                <w:sz w:val="20"/>
                <w:szCs w:val="20"/>
                <w:lang w:bidi="ar-SA"/>
              </w:rPr>
            </w:pPr>
          </w:p>
        </w:tc>
        <w:tc>
          <w:tcPr>
            <w:tcW w:w="847" w:type="pct"/>
            <w:tcBorders>
              <w:top w:val="single" w:sz="4" w:space="0" w:color="auto"/>
              <w:left w:val="nil"/>
              <w:bottom w:val="single" w:sz="4" w:space="0" w:color="auto"/>
              <w:right w:val="single" w:sz="4" w:space="0" w:color="auto"/>
            </w:tcBorders>
            <w:shd w:val="clear" w:color="auto" w:fill="auto"/>
            <w:vAlign w:val="center"/>
          </w:tcPr>
          <w:p w14:paraId="24661783" w14:textId="77777777" w:rsidR="00797FBE" w:rsidRPr="001A5A6A" w:rsidRDefault="00797FBE" w:rsidP="0029129F">
            <w:pPr>
              <w:autoSpaceDE/>
              <w:autoSpaceDN/>
              <w:spacing w:line="240" w:lineRule="auto"/>
              <w:ind w:firstLine="0"/>
              <w:jc w:val="center"/>
              <w:rPr>
                <w:b/>
                <w:color w:val="000000"/>
                <w:sz w:val="20"/>
                <w:szCs w:val="20"/>
                <w:lang w:bidi="ar-SA"/>
              </w:rPr>
            </w:pPr>
          </w:p>
        </w:tc>
        <w:tc>
          <w:tcPr>
            <w:tcW w:w="511" w:type="pct"/>
            <w:tcBorders>
              <w:top w:val="single" w:sz="4" w:space="0" w:color="auto"/>
              <w:left w:val="nil"/>
              <w:bottom w:val="single" w:sz="4" w:space="0" w:color="auto"/>
              <w:right w:val="single" w:sz="4" w:space="0" w:color="auto"/>
            </w:tcBorders>
            <w:shd w:val="clear" w:color="auto" w:fill="auto"/>
            <w:vAlign w:val="center"/>
          </w:tcPr>
          <w:p w14:paraId="7BA0C0EC" w14:textId="77777777" w:rsidR="00797FBE" w:rsidRPr="001A5A6A" w:rsidRDefault="00797FBE" w:rsidP="0029129F">
            <w:pPr>
              <w:autoSpaceDE/>
              <w:autoSpaceDN/>
              <w:spacing w:line="240" w:lineRule="auto"/>
              <w:ind w:firstLine="0"/>
              <w:jc w:val="center"/>
              <w:rPr>
                <w:b/>
                <w:color w:val="000000"/>
                <w:sz w:val="20"/>
                <w:szCs w:val="20"/>
                <w:lang w:bidi="ar-SA"/>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1161C40" w14:textId="77777777" w:rsidR="00797FBE" w:rsidRPr="001A5A6A" w:rsidRDefault="00797FBE" w:rsidP="0029129F">
            <w:pPr>
              <w:autoSpaceDE/>
              <w:autoSpaceDN/>
              <w:spacing w:line="240" w:lineRule="auto"/>
              <w:ind w:firstLine="0"/>
              <w:jc w:val="center"/>
              <w:rPr>
                <w:b/>
                <w:color w:val="000000"/>
                <w:sz w:val="20"/>
                <w:szCs w:val="20"/>
                <w:lang w:bidi="ar-SA"/>
              </w:rPr>
            </w:pPr>
          </w:p>
        </w:tc>
        <w:tc>
          <w:tcPr>
            <w:tcW w:w="584" w:type="pct"/>
            <w:tcBorders>
              <w:top w:val="single" w:sz="4" w:space="0" w:color="auto"/>
              <w:left w:val="nil"/>
              <w:bottom w:val="single" w:sz="4" w:space="0" w:color="auto"/>
              <w:right w:val="single" w:sz="4" w:space="0" w:color="auto"/>
            </w:tcBorders>
            <w:shd w:val="clear" w:color="auto" w:fill="auto"/>
            <w:vAlign w:val="center"/>
          </w:tcPr>
          <w:p w14:paraId="2846A4E2" w14:textId="77777777" w:rsidR="00797FBE" w:rsidRPr="001A5A6A" w:rsidRDefault="00797FBE" w:rsidP="0029129F">
            <w:pPr>
              <w:autoSpaceDE/>
              <w:autoSpaceDN/>
              <w:spacing w:line="240" w:lineRule="auto"/>
              <w:ind w:firstLine="0"/>
              <w:jc w:val="center"/>
              <w:rPr>
                <w:b/>
                <w:color w:val="000000"/>
                <w:sz w:val="20"/>
                <w:szCs w:val="20"/>
                <w:lang w:bidi="ar-SA"/>
              </w:rPr>
            </w:pPr>
          </w:p>
        </w:tc>
        <w:tc>
          <w:tcPr>
            <w:tcW w:w="637" w:type="pct"/>
            <w:tcBorders>
              <w:top w:val="single" w:sz="4" w:space="0" w:color="auto"/>
              <w:left w:val="nil"/>
              <w:bottom w:val="single" w:sz="4" w:space="0" w:color="auto"/>
              <w:right w:val="single" w:sz="4" w:space="0" w:color="auto"/>
            </w:tcBorders>
            <w:shd w:val="clear" w:color="auto" w:fill="auto"/>
            <w:vAlign w:val="center"/>
          </w:tcPr>
          <w:p w14:paraId="39303F94" w14:textId="77777777" w:rsidR="00797FBE" w:rsidRPr="001A5A6A" w:rsidRDefault="00797FBE" w:rsidP="0029129F">
            <w:pPr>
              <w:autoSpaceDE/>
              <w:autoSpaceDN/>
              <w:spacing w:line="240" w:lineRule="auto"/>
              <w:ind w:firstLine="0"/>
              <w:jc w:val="center"/>
              <w:rPr>
                <w:b/>
                <w:color w:val="000000"/>
                <w:sz w:val="20"/>
                <w:szCs w:val="20"/>
                <w:lang w:bidi="ar-SA"/>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0B03E391" w14:textId="77777777" w:rsidR="00797FBE" w:rsidRPr="001A5A6A" w:rsidRDefault="00797FBE" w:rsidP="0029129F">
            <w:pPr>
              <w:autoSpaceDE/>
              <w:autoSpaceDN/>
              <w:spacing w:line="240" w:lineRule="auto"/>
              <w:ind w:firstLine="0"/>
              <w:jc w:val="center"/>
              <w:rPr>
                <w:b/>
                <w:color w:val="000000"/>
                <w:sz w:val="20"/>
                <w:szCs w:val="20"/>
                <w:lang w:bidi="ar-SA"/>
              </w:rPr>
            </w:pPr>
          </w:p>
        </w:tc>
      </w:tr>
      <w:tr w:rsidR="001D1F92" w:rsidRPr="0029129F" w14:paraId="58EAFE45"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hideMark/>
          </w:tcPr>
          <w:p w14:paraId="3CDEE1DD"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1</w:t>
            </w:r>
          </w:p>
        </w:tc>
        <w:tc>
          <w:tcPr>
            <w:tcW w:w="677" w:type="pct"/>
            <w:tcBorders>
              <w:top w:val="nil"/>
              <w:left w:val="nil"/>
              <w:bottom w:val="single" w:sz="4" w:space="0" w:color="auto"/>
              <w:right w:val="single" w:sz="4" w:space="0" w:color="auto"/>
            </w:tcBorders>
            <w:shd w:val="clear" w:color="auto" w:fill="auto"/>
            <w:vAlign w:val="center"/>
            <w:hideMark/>
          </w:tcPr>
          <w:p w14:paraId="4D8BB7D2" w14:textId="77777777" w:rsidR="0029129F" w:rsidRPr="0029129F" w:rsidRDefault="0029129F" w:rsidP="0029129F">
            <w:pPr>
              <w:autoSpaceDE/>
              <w:autoSpaceDN/>
              <w:spacing w:line="240" w:lineRule="auto"/>
              <w:ind w:firstLine="0"/>
              <w:jc w:val="left"/>
              <w:rPr>
                <w:color w:val="000000"/>
                <w:sz w:val="20"/>
                <w:szCs w:val="20"/>
                <w:lang w:bidi="ar-SA"/>
              </w:rPr>
            </w:pPr>
            <w:r w:rsidRPr="0029129F">
              <w:rPr>
                <w:color w:val="000000"/>
                <w:sz w:val="20"/>
                <w:szCs w:val="20"/>
                <w:lang w:bidi="ar-SA"/>
              </w:rPr>
              <w:t xml:space="preserve">Индивидуальный жилой дом, </w:t>
            </w:r>
            <w:proofErr w:type="spellStart"/>
            <w:r w:rsidRPr="0029129F">
              <w:rPr>
                <w:color w:val="000000"/>
                <w:sz w:val="20"/>
                <w:szCs w:val="20"/>
                <w:lang w:bidi="ar-SA"/>
              </w:rPr>
              <w:t>ул</w:t>
            </w:r>
            <w:proofErr w:type="gramStart"/>
            <w:r w:rsidRPr="0029129F">
              <w:rPr>
                <w:color w:val="000000"/>
                <w:sz w:val="20"/>
                <w:szCs w:val="20"/>
                <w:lang w:bidi="ar-SA"/>
              </w:rPr>
              <w:t>.М</w:t>
            </w:r>
            <w:proofErr w:type="gramEnd"/>
            <w:r w:rsidRPr="0029129F">
              <w:rPr>
                <w:color w:val="000000"/>
                <w:sz w:val="20"/>
                <w:szCs w:val="20"/>
                <w:lang w:bidi="ar-SA"/>
              </w:rPr>
              <w:t>опра</w:t>
            </w:r>
            <w:proofErr w:type="spellEnd"/>
            <w:r w:rsidRPr="0029129F">
              <w:rPr>
                <w:color w:val="000000"/>
                <w:sz w:val="20"/>
                <w:szCs w:val="20"/>
                <w:lang w:bidi="ar-SA"/>
              </w:rPr>
              <w:t>, 25</w:t>
            </w:r>
          </w:p>
        </w:tc>
        <w:tc>
          <w:tcPr>
            <w:tcW w:w="605" w:type="pct"/>
            <w:tcBorders>
              <w:top w:val="nil"/>
              <w:left w:val="nil"/>
              <w:bottom w:val="single" w:sz="4" w:space="0" w:color="auto"/>
              <w:right w:val="single" w:sz="4" w:space="0" w:color="auto"/>
            </w:tcBorders>
            <w:shd w:val="clear" w:color="auto" w:fill="auto"/>
            <w:vAlign w:val="center"/>
            <w:hideMark/>
          </w:tcPr>
          <w:p w14:paraId="0417D9A5" w14:textId="77777777" w:rsidR="0029129F" w:rsidRPr="0029129F" w:rsidRDefault="0029129F" w:rsidP="0029129F">
            <w:pPr>
              <w:autoSpaceDE/>
              <w:autoSpaceDN/>
              <w:spacing w:line="240" w:lineRule="auto"/>
              <w:ind w:firstLine="0"/>
              <w:jc w:val="left"/>
              <w:rPr>
                <w:color w:val="000000"/>
                <w:sz w:val="20"/>
                <w:szCs w:val="20"/>
                <w:lang w:bidi="ar-SA"/>
              </w:rPr>
            </w:pPr>
            <w:r w:rsidRPr="0029129F">
              <w:rPr>
                <w:color w:val="000000"/>
                <w:sz w:val="20"/>
                <w:szCs w:val="20"/>
                <w:lang w:bidi="ar-SA"/>
              </w:rPr>
              <w:t xml:space="preserve">Гражданин </w:t>
            </w:r>
            <w:proofErr w:type="spellStart"/>
            <w:r w:rsidRPr="0029129F">
              <w:rPr>
                <w:color w:val="000000"/>
                <w:sz w:val="20"/>
                <w:szCs w:val="20"/>
                <w:lang w:bidi="ar-SA"/>
              </w:rPr>
              <w:t>Главатских</w:t>
            </w:r>
            <w:proofErr w:type="spellEnd"/>
            <w:r w:rsidRPr="0029129F">
              <w:rPr>
                <w:color w:val="000000"/>
                <w:sz w:val="20"/>
                <w:szCs w:val="20"/>
                <w:lang w:bidi="ar-SA"/>
              </w:rPr>
              <w:t xml:space="preserve"> Владимир Аркадьевич</w:t>
            </w:r>
          </w:p>
        </w:tc>
        <w:tc>
          <w:tcPr>
            <w:tcW w:w="847" w:type="pct"/>
            <w:tcBorders>
              <w:top w:val="nil"/>
              <w:left w:val="nil"/>
              <w:bottom w:val="single" w:sz="4" w:space="0" w:color="auto"/>
              <w:right w:val="single" w:sz="4" w:space="0" w:color="auto"/>
            </w:tcBorders>
            <w:shd w:val="clear" w:color="auto" w:fill="auto"/>
            <w:vAlign w:val="center"/>
            <w:hideMark/>
          </w:tcPr>
          <w:p w14:paraId="22054711"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 xml:space="preserve">Место соединения тепловых сетей на границе земельного участка с </w:t>
            </w:r>
            <w:proofErr w:type="spellStart"/>
            <w:r w:rsidRPr="0029129F">
              <w:rPr>
                <w:color w:val="000000"/>
                <w:sz w:val="20"/>
                <w:szCs w:val="20"/>
                <w:lang w:bidi="ar-SA"/>
              </w:rPr>
              <w:t>кад</w:t>
            </w:r>
            <w:proofErr w:type="spellEnd"/>
            <w:r w:rsidRPr="0029129F">
              <w:rPr>
                <w:color w:val="000000"/>
                <w:sz w:val="20"/>
                <w:szCs w:val="20"/>
                <w:lang w:bidi="ar-SA"/>
              </w:rPr>
              <w:t>. № 18:28:000023:0162</w:t>
            </w:r>
          </w:p>
        </w:tc>
        <w:tc>
          <w:tcPr>
            <w:tcW w:w="511" w:type="pct"/>
            <w:tcBorders>
              <w:top w:val="nil"/>
              <w:left w:val="nil"/>
              <w:bottom w:val="single" w:sz="4" w:space="0" w:color="auto"/>
              <w:right w:val="single" w:sz="4" w:space="0" w:color="auto"/>
            </w:tcBorders>
            <w:shd w:val="clear" w:color="auto" w:fill="auto"/>
            <w:vAlign w:val="center"/>
            <w:hideMark/>
          </w:tcPr>
          <w:p w14:paraId="3F840C86"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ТЭЦ</w:t>
            </w:r>
          </w:p>
        </w:tc>
        <w:tc>
          <w:tcPr>
            <w:tcW w:w="377" w:type="pct"/>
            <w:tcBorders>
              <w:top w:val="nil"/>
              <w:left w:val="nil"/>
              <w:bottom w:val="single" w:sz="4" w:space="0" w:color="auto"/>
              <w:right w:val="single" w:sz="4" w:space="0" w:color="auto"/>
            </w:tcBorders>
            <w:shd w:val="clear" w:color="auto" w:fill="auto"/>
            <w:vAlign w:val="center"/>
            <w:hideMark/>
          </w:tcPr>
          <w:p w14:paraId="47E1571B"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0,01</w:t>
            </w:r>
          </w:p>
        </w:tc>
        <w:tc>
          <w:tcPr>
            <w:tcW w:w="584" w:type="pct"/>
            <w:tcBorders>
              <w:top w:val="nil"/>
              <w:left w:val="nil"/>
              <w:bottom w:val="single" w:sz="4" w:space="0" w:color="auto"/>
              <w:right w:val="single" w:sz="4" w:space="0" w:color="auto"/>
            </w:tcBorders>
            <w:shd w:val="clear" w:color="auto" w:fill="auto"/>
            <w:vAlign w:val="center"/>
            <w:hideMark/>
          </w:tcPr>
          <w:p w14:paraId="2AD78C43"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w:t>
            </w:r>
          </w:p>
        </w:tc>
        <w:tc>
          <w:tcPr>
            <w:tcW w:w="637" w:type="pct"/>
            <w:tcBorders>
              <w:top w:val="nil"/>
              <w:left w:val="nil"/>
              <w:bottom w:val="single" w:sz="4" w:space="0" w:color="auto"/>
              <w:right w:val="single" w:sz="4" w:space="0" w:color="auto"/>
            </w:tcBorders>
            <w:shd w:val="clear" w:color="auto" w:fill="auto"/>
            <w:vAlign w:val="center"/>
            <w:hideMark/>
          </w:tcPr>
          <w:p w14:paraId="2A2CBDEF"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w:t>
            </w:r>
          </w:p>
        </w:tc>
        <w:tc>
          <w:tcPr>
            <w:tcW w:w="613" w:type="pct"/>
            <w:tcBorders>
              <w:top w:val="nil"/>
              <w:left w:val="nil"/>
              <w:bottom w:val="single" w:sz="4" w:space="0" w:color="auto"/>
              <w:right w:val="single" w:sz="4" w:space="0" w:color="auto"/>
            </w:tcBorders>
            <w:shd w:val="clear" w:color="auto" w:fill="auto"/>
            <w:vAlign w:val="center"/>
            <w:hideMark/>
          </w:tcPr>
          <w:p w14:paraId="117F3A44"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17.01.2019</w:t>
            </w:r>
          </w:p>
        </w:tc>
      </w:tr>
      <w:tr w:rsidR="001D1F92" w:rsidRPr="0029129F" w14:paraId="73A97A5D"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hideMark/>
          </w:tcPr>
          <w:p w14:paraId="4A29866A"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2</w:t>
            </w:r>
          </w:p>
        </w:tc>
        <w:tc>
          <w:tcPr>
            <w:tcW w:w="677" w:type="pct"/>
            <w:tcBorders>
              <w:top w:val="nil"/>
              <w:left w:val="nil"/>
              <w:bottom w:val="single" w:sz="4" w:space="0" w:color="auto"/>
              <w:right w:val="single" w:sz="4" w:space="0" w:color="auto"/>
            </w:tcBorders>
            <w:shd w:val="clear" w:color="auto" w:fill="auto"/>
            <w:vAlign w:val="center"/>
            <w:hideMark/>
          </w:tcPr>
          <w:p w14:paraId="3616792F" w14:textId="77777777" w:rsidR="0029129F" w:rsidRPr="0029129F" w:rsidRDefault="0029129F" w:rsidP="0029129F">
            <w:pPr>
              <w:autoSpaceDE/>
              <w:autoSpaceDN/>
              <w:spacing w:line="240" w:lineRule="auto"/>
              <w:ind w:firstLine="0"/>
              <w:jc w:val="left"/>
              <w:rPr>
                <w:color w:val="000000"/>
                <w:sz w:val="20"/>
                <w:szCs w:val="20"/>
                <w:lang w:bidi="ar-SA"/>
              </w:rPr>
            </w:pPr>
            <w:r w:rsidRPr="0029129F">
              <w:rPr>
                <w:color w:val="000000"/>
                <w:sz w:val="20"/>
                <w:szCs w:val="20"/>
                <w:lang w:bidi="ar-SA"/>
              </w:rPr>
              <w:t xml:space="preserve">Индивидуальный жилой дом, ул. </w:t>
            </w:r>
            <w:proofErr w:type="gramStart"/>
            <w:r w:rsidRPr="0029129F">
              <w:rPr>
                <w:color w:val="000000"/>
                <w:sz w:val="20"/>
                <w:szCs w:val="20"/>
                <w:lang w:bidi="ar-SA"/>
              </w:rPr>
              <w:t>Полевая</w:t>
            </w:r>
            <w:proofErr w:type="gramEnd"/>
            <w:r w:rsidRPr="0029129F">
              <w:rPr>
                <w:color w:val="000000"/>
                <w:sz w:val="20"/>
                <w:szCs w:val="20"/>
                <w:lang w:bidi="ar-SA"/>
              </w:rPr>
              <w:t>, 33</w:t>
            </w:r>
          </w:p>
        </w:tc>
        <w:tc>
          <w:tcPr>
            <w:tcW w:w="605" w:type="pct"/>
            <w:tcBorders>
              <w:top w:val="nil"/>
              <w:left w:val="nil"/>
              <w:bottom w:val="single" w:sz="4" w:space="0" w:color="auto"/>
              <w:right w:val="single" w:sz="4" w:space="0" w:color="auto"/>
            </w:tcBorders>
            <w:shd w:val="clear" w:color="auto" w:fill="auto"/>
            <w:vAlign w:val="center"/>
            <w:hideMark/>
          </w:tcPr>
          <w:p w14:paraId="1733D066" w14:textId="77777777" w:rsidR="0029129F" w:rsidRPr="0029129F" w:rsidRDefault="0029129F" w:rsidP="0029129F">
            <w:pPr>
              <w:autoSpaceDE/>
              <w:autoSpaceDN/>
              <w:spacing w:line="240" w:lineRule="auto"/>
              <w:ind w:firstLine="0"/>
              <w:jc w:val="left"/>
              <w:rPr>
                <w:color w:val="000000"/>
                <w:sz w:val="20"/>
                <w:szCs w:val="20"/>
                <w:lang w:bidi="ar-SA"/>
              </w:rPr>
            </w:pPr>
            <w:proofErr w:type="spellStart"/>
            <w:r w:rsidRPr="0029129F">
              <w:rPr>
                <w:color w:val="000000"/>
                <w:sz w:val="20"/>
                <w:szCs w:val="20"/>
                <w:lang w:bidi="ar-SA"/>
              </w:rPr>
              <w:t>Поздеева</w:t>
            </w:r>
            <w:proofErr w:type="spellEnd"/>
            <w:r w:rsidRPr="0029129F">
              <w:rPr>
                <w:color w:val="000000"/>
                <w:sz w:val="20"/>
                <w:szCs w:val="20"/>
                <w:lang w:bidi="ar-SA"/>
              </w:rPr>
              <w:t xml:space="preserve"> Светлана Александровна</w:t>
            </w:r>
          </w:p>
        </w:tc>
        <w:tc>
          <w:tcPr>
            <w:tcW w:w="847" w:type="pct"/>
            <w:tcBorders>
              <w:top w:val="nil"/>
              <w:left w:val="nil"/>
              <w:bottom w:val="single" w:sz="4" w:space="0" w:color="auto"/>
              <w:right w:val="single" w:sz="4" w:space="0" w:color="auto"/>
            </w:tcBorders>
            <w:shd w:val="clear" w:color="auto" w:fill="auto"/>
            <w:vAlign w:val="center"/>
            <w:hideMark/>
          </w:tcPr>
          <w:p w14:paraId="39CEA81B"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 xml:space="preserve">Место соединения тепловых сетей на границе земельного участка с </w:t>
            </w:r>
            <w:proofErr w:type="spellStart"/>
            <w:r w:rsidRPr="0029129F">
              <w:rPr>
                <w:color w:val="000000"/>
                <w:sz w:val="20"/>
                <w:szCs w:val="20"/>
                <w:lang w:bidi="ar-SA"/>
              </w:rPr>
              <w:t>кад</w:t>
            </w:r>
            <w:proofErr w:type="spellEnd"/>
            <w:r w:rsidRPr="0029129F">
              <w:rPr>
                <w:color w:val="000000"/>
                <w:sz w:val="20"/>
                <w:szCs w:val="20"/>
                <w:lang w:bidi="ar-SA"/>
              </w:rPr>
              <w:t>. № 18:28:000022:0021</w:t>
            </w:r>
          </w:p>
        </w:tc>
        <w:tc>
          <w:tcPr>
            <w:tcW w:w="511" w:type="pct"/>
            <w:tcBorders>
              <w:top w:val="nil"/>
              <w:left w:val="nil"/>
              <w:bottom w:val="single" w:sz="4" w:space="0" w:color="auto"/>
              <w:right w:val="single" w:sz="4" w:space="0" w:color="auto"/>
            </w:tcBorders>
            <w:shd w:val="clear" w:color="auto" w:fill="auto"/>
            <w:vAlign w:val="center"/>
            <w:hideMark/>
          </w:tcPr>
          <w:p w14:paraId="4813DF7C"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ТЭЦ</w:t>
            </w:r>
          </w:p>
        </w:tc>
        <w:tc>
          <w:tcPr>
            <w:tcW w:w="377" w:type="pct"/>
            <w:tcBorders>
              <w:top w:val="nil"/>
              <w:left w:val="nil"/>
              <w:bottom w:val="single" w:sz="4" w:space="0" w:color="auto"/>
              <w:right w:val="single" w:sz="4" w:space="0" w:color="auto"/>
            </w:tcBorders>
            <w:shd w:val="clear" w:color="auto" w:fill="auto"/>
            <w:vAlign w:val="center"/>
            <w:hideMark/>
          </w:tcPr>
          <w:p w14:paraId="3D71836B"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0,022</w:t>
            </w:r>
          </w:p>
        </w:tc>
        <w:tc>
          <w:tcPr>
            <w:tcW w:w="584" w:type="pct"/>
            <w:tcBorders>
              <w:top w:val="nil"/>
              <w:left w:val="nil"/>
              <w:bottom w:val="single" w:sz="4" w:space="0" w:color="auto"/>
              <w:right w:val="single" w:sz="4" w:space="0" w:color="auto"/>
            </w:tcBorders>
            <w:shd w:val="clear" w:color="auto" w:fill="auto"/>
            <w:vAlign w:val="center"/>
            <w:hideMark/>
          </w:tcPr>
          <w:p w14:paraId="46CB84E0"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w:t>
            </w:r>
          </w:p>
        </w:tc>
        <w:tc>
          <w:tcPr>
            <w:tcW w:w="637" w:type="pct"/>
            <w:tcBorders>
              <w:top w:val="nil"/>
              <w:left w:val="nil"/>
              <w:bottom w:val="single" w:sz="4" w:space="0" w:color="auto"/>
              <w:right w:val="single" w:sz="4" w:space="0" w:color="auto"/>
            </w:tcBorders>
            <w:shd w:val="clear" w:color="auto" w:fill="auto"/>
            <w:vAlign w:val="center"/>
            <w:hideMark/>
          </w:tcPr>
          <w:p w14:paraId="08B55986"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w:t>
            </w:r>
          </w:p>
        </w:tc>
        <w:tc>
          <w:tcPr>
            <w:tcW w:w="613" w:type="pct"/>
            <w:tcBorders>
              <w:top w:val="nil"/>
              <w:left w:val="nil"/>
              <w:bottom w:val="single" w:sz="4" w:space="0" w:color="auto"/>
              <w:right w:val="single" w:sz="4" w:space="0" w:color="auto"/>
            </w:tcBorders>
            <w:shd w:val="clear" w:color="auto" w:fill="auto"/>
            <w:vAlign w:val="center"/>
            <w:hideMark/>
          </w:tcPr>
          <w:p w14:paraId="30381C7B"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16.10.2019</w:t>
            </w:r>
          </w:p>
        </w:tc>
      </w:tr>
      <w:tr w:rsidR="001D1F92" w:rsidRPr="0029129F" w14:paraId="6E813A0E"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hideMark/>
          </w:tcPr>
          <w:p w14:paraId="47C84044"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3</w:t>
            </w:r>
          </w:p>
        </w:tc>
        <w:tc>
          <w:tcPr>
            <w:tcW w:w="677" w:type="pct"/>
            <w:tcBorders>
              <w:top w:val="nil"/>
              <w:left w:val="nil"/>
              <w:bottom w:val="single" w:sz="4" w:space="0" w:color="auto"/>
              <w:right w:val="single" w:sz="4" w:space="0" w:color="auto"/>
            </w:tcBorders>
            <w:shd w:val="clear" w:color="auto" w:fill="auto"/>
            <w:vAlign w:val="center"/>
            <w:hideMark/>
          </w:tcPr>
          <w:p w14:paraId="68563B8E" w14:textId="77777777" w:rsidR="0029129F" w:rsidRPr="0029129F" w:rsidRDefault="0029129F" w:rsidP="0029129F">
            <w:pPr>
              <w:autoSpaceDE/>
              <w:autoSpaceDN/>
              <w:spacing w:line="240" w:lineRule="auto"/>
              <w:ind w:firstLine="0"/>
              <w:jc w:val="left"/>
              <w:rPr>
                <w:color w:val="000000"/>
                <w:sz w:val="20"/>
                <w:szCs w:val="20"/>
                <w:lang w:bidi="ar-SA"/>
              </w:rPr>
            </w:pPr>
            <w:r w:rsidRPr="0029129F">
              <w:rPr>
                <w:color w:val="000000"/>
                <w:sz w:val="20"/>
                <w:szCs w:val="20"/>
                <w:lang w:bidi="ar-SA"/>
              </w:rPr>
              <w:t xml:space="preserve">Индивидуальный жилой дом, </w:t>
            </w:r>
            <w:proofErr w:type="spellStart"/>
            <w:r w:rsidRPr="0029129F">
              <w:rPr>
                <w:color w:val="000000"/>
                <w:sz w:val="20"/>
                <w:szCs w:val="20"/>
                <w:lang w:bidi="ar-SA"/>
              </w:rPr>
              <w:t>ул</w:t>
            </w:r>
            <w:proofErr w:type="gramStart"/>
            <w:r w:rsidRPr="0029129F">
              <w:rPr>
                <w:color w:val="000000"/>
                <w:sz w:val="20"/>
                <w:szCs w:val="20"/>
                <w:lang w:bidi="ar-SA"/>
              </w:rPr>
              <w:t>.К</w:t>
            </w:r>
            <w:proofErr w:type="gramEnd"/>
            <w:r w:rsidRPr="0029129F">
              <w:rPr>
                <w:color w:val="000000"/>
                <w:sz w:val="20"/>
                <w:szCs w:val="20"/>
                <w:lang w:bidi="ar-SA"/>
              </w:rPr>
              <w:t>рылова</w:t>
            </w:r>
            <w:proofErr w:type="spellEnd"/>
            <w:r w:rsidRPr="0029129F">
              <w:rPr>
                <w:color w:val="000000"/>
                <w:sz w:val="20"/>
                <w:szCs w:val="20"/>
                <w:lang w:bidi="ar-SA"/>
              </w:rPr>
              <w:t>, 20</w:t>
            </w:r>
          </w:p>
        </w:tc>
        <w:tc>
          <w:tcPr>
            <w:tcW w:w="605" w:type="pct"/>
            <w:tcBorders>
              <w:top w:val="nil"/>
              <w:left w:val="nil"/>
              <w:bottom w:val="single" w:sz="4" w:space="0" w:color="auto"/>
              <w:right w:val="single" w:sz="4" w:space="0" w:color="auto"/>
            </w:tcBorders>
            <w:shd w:val="clear" w:color="auto" w:fill="auto"/>
            <w:vAlign w:val="center"/>
            <w:hideMark/>
          </w:tcPr>
          <w:p w14:paraId="4F37A208" w14:textId="77777777" w:rsidR="0029129F" w:rsidRPr="0029129F" w:rsidRDefault="0029129F" w:rsidP="0029129F">
            <w:pPr>
              <w:autoSpaceDE/>
              <w:autoSpaceDN/>
              <w:spacing w:line="240" w:lineRule="auto"/>
              <w:ind w:firstLine="0"/>
              <w:jc w:val="left"/>
              <w:rPr>
                <w:color w:val="000000"/>
                <w:sz w:val="20"/>
                <w:szCs w:val="20"/>
                <w:lang w:bidi="ar-SA"/>
              </w:rPr>
            </w:pPr>
            <w:r w:rsidRPr="0029129F">
              <w:rPr>
                <w:color w:val="000000"/>
                <w:sz w:val="20"/>
                <w:szCs w:val="20"/>
                <w:lang w:bidi="ar-SA"/>
              </w:rPr>
              <w:t xml:space="preserve">Гражданка </w:t>
            </w:r>
            <w:proofErr w:type="spellStart"/>
            <w:r w:rsidRPr="0029129F">
              <w:rPr>
                <w:color w:val="000000"/>
                <w:sz w:val="20"/>
                <w:szCs w:val="20"/>
                <w:lang w:bidi="ar-SA"/>
              </w:rPr>
              <w:t>Бузикова</w:t>
            </w:r>
            <w:proofErr w:type="spellEnd"/>
            <w:r w:rsidRPr="0029129F">
              <w:rPr>
                <w:color w:val="000000"/>
                <w:sz w:val="20"/>
                <w:szCs w:val="20"/>
                <w:lang w:bidi="ar-SA"/>
              </w:rPr>
              <w:t xml:space="preserve"> Елена Викторовна</w:t>
            </w:r>
          </w:p>
        </w:tc>
        <w:tc>
          <w:tcPr>
            <w:tcW w:w="847" w:type="pct"/>
            <w:tcBorders>
              <w:top w:val="nil"/>
              <w:left w:val="nil"/>
              <w:bottom w:val="single" w:sz="4" w:space="0" w:color="auto"/>
              <w:right w:val="single" w:sz="4" w:space="0" w:color="auto"/>
            </w:tcBorders>
            <w:shd w:val="clear" w:color="auto" w:fill="auto"/>
            <w:vAlign w:val="center"/>
            <w:hideMark/>
          </w:tcPr>
          <w:p w14:paraId="244FF8E1"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 xml:space="preserve">Место соединения тепловых сетей на границе земельного участка с </w:t>
            </w:r>
            <w:proofErr w:type="spellStart"/>
            <w:r w:rsidRPr="0029129F">
              <w:rPr>
                <w:color w:val="000000"/>
                <w:sz w:val="20"/>
                <w:szCs w:val="20"/>
                <w:lang w:bidi="ar-SA"/>
              </w:rPr>
              <w:t>кад</w:t>
            </w:r>
            <w:proofErr w:type="spellEnd"/>
            <w:r w:rsidRPr="0029129F">
              <w:rPr>
                <w:color w:val="000000"/>
                <w:sz w:val="20"/>
                <w:szCs w:val="20"/>
                <w:lang w:bidi="ar-SA"/>
              </w:rPr>
              <w:t>. № 18:28:000023:176</w:t>
            </w:r>
          </w:p>
        </w:tc>
        <w:tc>
          <w:tcPr>
            <w:tcW w:w="511" w:type="pct"/>
            <w:tcBorders>
              <w:top w:val="nil"/>
              <w:left w:val="nil"/>
              <w:bottom w:val="single" w:sz="4" w:space="0" w:color="auto"/>
              <w:right w:val="single" w:sz="4" w:space="0" w:color="auto"/>
            </w:tcBorders>
            <w:shd w:val="clear" w:color="auto" w:fill="auto"/>
            <w:vAlign w:val="center"/>
            <w:hideMark/>
          </w:tcPr>
          <w:p w14:paraId="2B0B9FC3"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ТЭЦ</w:t>
            </w:r>
          </w:p>
        </w:tc>
        <w:tc>
          <w:tcPr>
            <w:tcW w:w="377" w:type="pct"/>
            <w:tcBorders>
              <w:top w:val="nil"/>
              <w:left w:val="nil"/>
              <w:bottom w:val="single" w:sz="4" w:space="0" w:color="auto"/>
              <w:right w:val="single" w:sz="4" w:space="0" w:color="auto"/>
            </w:tcBorders>
            <w:shd w:val="clear" w:color="auto" w:fill="auto"/>
            <w:vAlign w:val="center"/>
            <w:hideMark/>
          </w:tcPr>
          <w:p w14:paraId="77FCD560"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0,022</w:t>
            </w:r>
          </w:p>
        </w:tc>
        <w:tc>
          <w:tcPr>
            <w:tcW w:w="584" w:type="pct"/>
            <w:tcBorders>
              <w:top w:val="nil"/>
              <w:left w:val="nil"/>
              <w:bottom w:val="single" w:sz="4" w:space="0" w:color="auto"/>
              <w:right w:val="single" w:sz="4" w:space="0" w:color="auto"/>
            </w:tcBorders>
            <w:shd w:val="clear" w:color="auto" w:fill="auto"/>
            <w:vAlign w:val="center"/>
            <w:hideMark/>
          </w:tcPr>
          <w:p w14:paraId="3992C667"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0,004</w:t>
            </w:r>
          </w:p>
        </w:tc>
        <w:tc>
          <w:tcPr>
            <w:tcW w:w="637" w:type="pct"/>
            <w:tcBorders>
              <w:top w:val="nil"/>
              <w:left w:val="nil"/>
              <w:bottom w:val="single" w:sz="4" w:space="0" w:color="auto"/>
              <w:right w:val="single" w:sz="4" w:space="0" w:color="auto"/>
            </w:tcBorders>
            <w:shd w:val="clear" w:color="auto" w:fill="auto"/>
            <w:vAlign w:val="center"/>
            <w:hideMark/>
          </w:tcPr>
          <w:p w14:paraId="4ED22114"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w:t>
            </w:r>
          </w:p>
        </w:tc>
        <w:tc>
          <w:tcPr>
            <w:tcW w:w="613" w:type="pct"/>
            <w:tcBorders>
              <w:top w:val="nil"/>
              <w:left w:val="nil"/>
              <w:bottom w:val="single" w:sz="4" w:space="0" w:color="auto"/>
              <w:right w:val="single" w:sz="4" w:space="0" w:color="auto"/>
            </w:tcBorders>
            <w:shd w:val="clear" w:color="auto" w:fill="auto"/>
            <w:vAlign w:val="center"/>
            <w:hideMark/>
          </w:tcPr>
          <w:p w14:paraId="6E4BD6ED"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05.11.2019</w:t>
            </w:r>
          </w:p>
        </w:tc>
      </w:tr>
      <w:tr w:rsidR="001D1F92" w:rsidRPr="0029129F" w14:paraId="7986B403"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hideMark/>
          </w:tcPr>
          <w:p w14:paraId="6E9D23F1"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4</w:t>
            </w:r>
          </w:p>
        </w:tc>
        <w:tc>
          <w:tcPr>
            <w:tcW w:w="677" w:type="pct"/>
            <w:tcBorders>
              <w:top w:val="nil"/>
              <w:left w:val="nil"/>
              <w:bottom w:val="single" w:sz="4" w:space="0" w:color="auto"/>
              <w:right w:val="single" w:sz="4" w:space="0" w:color="auto"/>
            </w:tcBorders>
            <w:shd w:val="clear" w:color="auto" w:fill="auto"/>
            <w:vAlign w:val="center"/>
            <w:hideMark/>
          </w:tcPr>
          <w:p w14:paraId="1D78D44E" w14:textId="77777777" w:rsidR="0029129F" w:rsidRPr="0029129F" w:rsidRDefault="0029129F" w:rsidP="0029129F">
            <w:pPr>
              <w:autoSpaceDE/>
              <w:autoSpaceDN/>
              <w:spacing w:line="240" w:lineRule="auto"/>
              <w:ind w:firstLine="0"/>
              <w:jc w:val="left"/>
              <w:rPr>
                <w:color w:val="000000"/>
                <w:sz w:val="20"/>
                <w:szCs w:val="20"/>
                <w:lang w:bidi="ar-SA"/>
              </w:rPr>
            </w:pPr>
            <w:r w:rsidRPr="0029129F">
              <w:rPr>
                <w:color w:val="000000"/>
                <w:sz w:val="20"/>
                <w:szCs w:val="20"/>
                <w:lang w:bidi="ar-SA"/>
              </w:rPr>
              <w:t xml:space="preserve">Индивидуальный жилой дом, </w:t>
            </w:r>
            <w:proofErr w:type="spellStart"/>
            <w:r w:rsidRPr="0029129F">
              <w:rPr>
                <w:color w:val="000000"/>
                <w:sz w:val="20"/>
                <w:szCs w:val="20"/>
                <w:lang w:bidi="ar-SA"/>
              </w:rPr>
              <w:t>ул</w:t>
            </w:r>
            <w:proofErr w:type="gramStart"/>
            <w:r w:rsidRPr="0029129F">
              <w:rPr>
                <w:color w:val="000000"/>
                <w:sz w:val="20"/>
                <w:szCs w:val="20"/>
                <w:lang w:bidi="ar-SA"/>
              </w:rPr>
              <w:t>.В</w:t>
            </w:r>
            <w:proofErr w:type="gramEnd"/>
            <w:r w:rsidRPr="0029129F">
              <w:rPr>
                <w:color w:val="000000"/>
                <w:sz w:val="20"/>
                <w:szCs w:val="20"/>
                <w:lang w:bidi="ar-SA"/>
              </w:rPr>
              <w:t>ятская</w:t>
            </w:r>
            <w:proofErr w:type="spellEnd"/>
            <w:r w:rsidRPr="0029129F">
              <w:rPr>
                <w:color w:val="000000"/>
                <w:sz w:val="20"/>
                <w:szCs w:val="20"/>
                <w:lang w:bidi="ar-SA"/>
              </w:rPr>
              <w:t>, 71</w:t>
            </w:r>
          </w:p>
        </w:tc>
        <w:tc>
          <w:tcPr>
            <w:tcW w:w="605" w:type="pct"/>
            <w:tcBorders>
              <w:top w:val="nil"/>
              <w:left w:val="nil"/>
              <w:bottom w:val="single" w:sz="4" w:space="0" w:color="auto"/>
              <w:right w:val="single" w:sz="4" w:space="0" w:color="auto"/>
            </w:tcBorders>
            <w:shd w:val="clear" w:color="auto" w:fill="auto"/>
            <w:vAlign w:val="center"/>
            <w:hideMark/>
          </w:tcPr>
          <w:p w14:paraId="3F7582A3" w14:textId="77777777" w:rsidR="0029129F" w:rsidRPr="0029129F" w:rsidRDefault="0029129F" w:rsidP="0029129F">
            <w:pPr>
              <w:autoSpaceDE/>
              <w:autoSpaceDN/>
              <w:spacing w:line="240" w:lineRule="auto"/>
              <w:ind w:firstLine="0"/>
              <w:jc w:val="left"/>
              <w:rPr>
                <w:color w:val="000000"/>
                <w:sz w:val="20"/>
                <w:szCs w:val="20"/>
                <w:lang w:bidi="ar-SA"/>
              </w:rPr>
            </w:pPr>
            <w:r w:rsidRPr="0029129F">
              <w:rPr>
                <w:color w:val="000000"/>
                <w:sz w:val="20"/>
                <w:szCs w:val="20"/>
                <w:lang w:bidi="ar-SA"/>
              </w:rPr>
              <w:t xml:space="preserve">Гражданин </w:t>
            </w:r>
            <w:proofErr w:type="spellStart"/>
            <w:r w:rsidRPr="0029129F">
              <w:rPr>
                <w:color w:val="000000"/>
                <w:sz w:val="20"/>
                <w:szCs w:val="20"/>
                <w:lang w:bidi="ar-SA"/>
              </w:rPr>
              <w:t>Бузмаков</w:t>
            </w:r>
            <w:proofErr w:type="spellEnd"/>
            <w:r w:rsidRPr="0029129F">
              <w:rPr>
                <w:color w:val="000000"/>
                <w:sz w:val="20"/>
                <w:szCs w:val="20"/>
                <w:lang w:bidi="ar-SA"/>
              </w:rPr>
              <w:t xml:space="preserve"> Михаил Кузьмич</w:t>
            </w:r>
          </w:p>
        </w:tc>
        <w:tc>
          <w:tcPr>
            <w:tcW w:w="847" w:type="pct"/>
            <w:tcBorders>
              <w:top w:val="nil"/>
              <w:left w:val="nil"/>
              <w:bottom w:val="single" w:sz="4" w:space="0" w:color="auto"/>
              <w:right w:val="single" w:sz="4" w:space="0" w:color="auto"/>
            </w:tcBorders>
            <w:shd w:val="clear" w:color="auto" w:fill="auto"/>
            <w:vAlign w:val="center"/>
            <w:hideMark/>
          </w:tcPr>
          <w:p w14:paraId="1A2179F0"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 xml:space="preserve">Место соединения тепловых сетей на границе земельного участка с </w:t>
            </w:r>
            <w:proofErr w:type="spellStart"/>
            <w:r w:rsidRPr="0029129F">
              <w:rPr>
                <w:color w:val="000000"/>
                <w:sz w:val="20"/>
                <w:szCs w:val="20"/>
                <w:lang w:bidi="ar-SA"/>
              </w:rPr>
              <w:t>кад</w:t>
            </w:r>
            <w:proofErr w:type="spellEnd"/>
            <w:r w:rsidRPr="0029129F">
              <w:rPr>
                <w:color w:val="000000"/>
                <w:sz w:val="20"/>
                <w:szCs w:val="20"/>
                <w:lang w:bidi="ar-SA"/>
              </w:rPr>
              <w:t>. № 18:28:000037:8</w:t>
            </w:r>
          </w:p>
        </w:tc>
        <w:tc>
          <w:tcPr>
            <w:tcW w:w="511" w:type="pct"/>
            <w:tcBorders>
              <w:top w:val="nil"/>
              <w:left w:val="nil"/>
              <w:bottom w:val="single" w:sz="4" w:space="0" w:color="auto"/>
              <w:right w:val="single" w:sz="4" w:space="0" w:color="auto"/>
            </w:tcBorders>
            <w:shd w:val="clear" w:color="auto" w:fill="auto"/>
            <w:vAlign w:val="center"/>
            <w:hideMark/>
          </w:tcPr>
          <w:p w14:paraId="114FB40C"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ТЭЦ</w:t>
            </w:r>
          </w:p>
        </w:tc>
        <w:tc>
          <w:tcPr>
            <w:tcW w:w="377" w:type="pct"/>
            <w:tcBorders>
              <w:top w:val="nil"/>
              <w:left w:val="nil"/>
              <w:bottom w:val="single" w:sz="4" w:space="0" w:color="auto"/>
              <w:right w:val="single" w:sz="4" w:space="0" w:color="auto"/>
            </w:tcBorders>
            <w:shd w:val="clear" w:color="auto" w:fill="auto"/>
            <w:vAlign w:val="center"/>
            <w:hideMark/>
          </w:tcPr>
          <w:p w14:paraId="39BAEB41"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0,012</w:t>
            </w:r>
          </w:p>
        </w:tc>
        <w:tc>
          <w:tcPr>
            <w:tcW w:w="584" w:type="pct"/>
            <w:tcBorders>
              <w:top w:val="nil"/>
              <w:left w:val="nil"/>
              <w:bottom w:val="single" w:sz="4" w:space="0" w:color="auto"/>
              <w:right w:val="single" w:sz="4" w:space="0" w:color="auto"/>
            </w:tcBorders>
            <w:shd w:val="clear" w:color="auto" w:fill="auto"/>
            <w:vAlign w:val="center"/>
            <w:hideMark/>
          </w:tcPr>
          <w:p w14:paraId="52DFED9C"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0,002</w:t>
            </w:r>
          </w:p>
        </w:tc>
        <w:tc>
          <w:tcPr>
            <w:tcW w:w="637" w:type="pct"/>
            <w:tcBorders>
              <w:top w:val="nil"/>
              <w:left w:val="nil"/>
              <w:bottom w:val="single" w:sz="4" w:space="0" w:color="auto"/>
              <w:right w:val="single" w:sz="4" w:space="0" w:color="auto"/>
            </w:tcBorders>
            <w:shd w:val="clear" w:color="auto" w:fill="auto"/>
            <w:vAlign w:val="center"/>
            <w:hideMark/>
          </w:tcPr>
          <w:p w14:paraId="73AB6112"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w:t>
            </w:r>
          </w:p>
        </w:tc>
        <w:tc>
          <w:tcPr>
            <w:tcW w:w="613" w:type="pct"/>
            <w:tcBorders>
              <w:top w:val="nil"/>
              <w:left w:val="nil"/>
              <w:bottom w:val="single" w:sz="4" w:space="0" w:color="auto"/>
              <w:right w:val="single" w:sz="4" w:space="0" w:color="auto"/>
            </w:tcBorders>
            <w:shd w:val="clear" w:color="auto" w:fill="auto"/>
            <w:vAlign w:val="center"/>
            <w:hideMark/>
          </w:tcPr>
          <w:p w14:paraId="10B7E2DB"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16.11.2019</w:t>
            </w:r>
          </w:p>
        </w:tc>
      </w:tr>
      <w:tr w:rsidR="001D1F92" w:rsidRPr="0029129F" w14:paraId="33773891"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hideMark/>
          </w:tcPr>
          <w:p w14:paraId="3FB4C9BB"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5</w:t>
            </w:r>
          </w:p>
        </w:tc>
        <w:tc>
          <w:tcPr>
            <w:tcW w:w="677" w:type="pct"/>
            <w:tcBorders>
              <w:top w:val="nil"/>
              <w:left w:val="nil"/>
              <w:bottom w:val="single" w:sz="4" w:space="0" w:color="auto"/>
              <w:right w:val="single" w:sz="4" w:space="0" w:color="auto"/>
            </w:tcBorders>
            <w:shd w:val="clear" w:color="auto" w:fill="auto"/>
            <w:vAlign w:val="center"/>
            <w:hideMark/>
          </w:tcPr>
          <w:p w14:paraId="15ABE17B" w14:textId="77777777" w:rsidR="0029129F" w:rsidRPr="0029129F" w:rsidRDefault="0029129F" w:rsidP="0029129F">
            <w:pPr>
              <w:autoSpaceDE/>
              <w:autoSpaceDN/>
              <w:spacing w:line="240" w:lineRule="auto"/>
              <w:ind w:firstLine="0"/>
              <w:jc w:val="left"/>
              <w:rPr>
                <w:color w:val="000000"/>
                <w:sz w:val="20"/>
                <w:szCs w:val="20"/>
                <w:lang w:bidi="ar-SA"/>
              </w:rPr>
            </w:pPr>
            <w:r w:rsidRPr="0029129F">
              <w:rPr>
                <w:color w:val="000000"/>
                <w:sz w:val="20"/>
                <w:szCs w:val="20"/>
                <w:lang w:bidi="ar-SA"/>
              </w:rPr>
              <w:t xml:space="preserve">Здание дошкольной образовательной организации с группами для детей до трех лет с пищеблоком и прачечной, </w:t>
            </w:r>
            <w:proofErr w:type="spellStart"/>
            <w:r w:rsidRPr="0029129F">
              <w:rPr>
                <w:color w:val="000000"/>
                <w:sz w:val="20"/>
                <w:szCs w:val="20"/>
                <w:lang w:bidi="ar-SA"/>
              </w:rPr>
              <w:t>ул</w:t>
            </w:r>
            <w:proofErr w:type="gramStart"/>
            <w:r w:rsidRPr="0029129F">
              <w:rPr>
                <w:color w:val="000000"/>
                <w:sz w:val="20"/>
                <w:szCs w:val="20"/>
                <w:lang w:bidi="ar-SA"/>
              </w:rPr>
              <w:t>.П</w:t>
            </w:r>
            <w:proofErr w:type="gramEnd"/>
            <w:r w:rsidRPr="0029129F">
              <w:rPr>
                <w:color w:val="000000"/>
                <w:sz w:val="20"/>
                <w:szCs w:val="20"/>
                <w:lang w:bidi="ar-SA"/>
              </w:rPr>
              <w:t>астухова</w:t>
            </w:r>
            <w:proofErr w:type="spellEnd"/>
            <w:r w:rsidRPr="0029129F">
              <w:rPr>
                <w:color w:val="000000"/>
                <w:sz w:val="20"/>
                <w:szCs w:val="20"/>
                <w:lang w:bidi="ar-SA"/>
              </w:rPr>
              <w:t>, д. 5е</w:t>
            </w:r>
          </w:p>
        </w:tc>
        <w:tc>
          <w:tcPr>
            <w:tcW w:w="605" w:type="pct"/>
            <w:tcBorders>
              <w:top w:val="nil"/>
              <w:left w:val="nil"/>
              <w:bottom w:val="single" w:sz="4" w:space="0" w:color="auto"/>
              <w:right w:val="single" w:sz="4" w:space="0" w:color="auto"/>
            </w:tcBorders>
            <w:shd w:val="clear" w:color="auto" w:fill="auto"/>
            <w:vAlign w:val="center"/>
            <w:hideMark/>
          </w:tcPr>
          <w:p w14:paraId="7DF5D74A" w14:textId="77777777" w:rsidR="0029129F" w:rsidRPr="0029129F" w:rsidRDefault="0029129F" w:rsidP="0029129F">
            <w:pPr>
              <w:autoSpaceDE/>
              <w:autoSpaceDN/>
              <w:spacing w:line="240" w:lineRule="auto"/>
              <w:ind w:firstLine="0"/>
              <w:jc w:val="left"/>
              <w:rPr>
                <w:color w:val="000000"/>
                <w:sz w:val="20"/>
                <w:szCs w:val="20"/>
                <w:lang w:bidi="ar-SA"/>
              </w:rPr>
            </w:pPr>
            <w:r w:rsidRPr="0029129F">
              <w:rPr>
                <w:color w:val="000000"/>
                <w:sz w:val="20"/>
                <w:szCs w:val="20"/>
                <w:lang w:bidi="ar-SA"/>
              </w:rPr>
              <w:t>МКУ «УКС» МО «Город Глазов»</w:t>
            </w:r>
          </w:p>
        </w:tc>
        <w:tc>
          <w:tcPr>
            <w:tcW w:w="847" w:type="pct"/>
            <w:tcBorders>
              <w:top w:val="nil"/>
              <w:left w:val="nil"/>
              <w:bottom w:val="single" w:sz="4" w:space="0" w:color="auto"/>
              <w:right w:val="single" w:sz="4" w:space="0" w:color="auto"/>
            </w:tcBorders>
            <w:shd w:val="clear" w:color="auto" w:fill="auto"/>
            <w:vAlign w:val="center"/>
            <w:hideMark/>
          </w:tcPr>
          <w:p w14:paraId="5B512725"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 xml:space="preserve">Место соединения тепловых сетей на границе земельного участка с </w:t>
            </w:r>
            <w:proofErr w:type="spellStart"/>
            <w:r w:rsidRPr="0029129F">
              <w:rPr>
                <w:color w:val="000000"/>
                <w:sz w:val="20"/>
                <w:szCs w:val="20"/>
                <w:lang w:bidi="ar-SA"/>
              </w:rPr>
              <w:t>кад</w:t>
            </w:r>
            <w:proofErr w:type="spellEnd"/>
            <w:r w:rsidRPr="0029129F">
              <w:rPr>
                <w:color w:val="000000"/>
                <w:sz w:val="20"/>
                <w:szCs w:val="20"/>
                <w:lang w:bidi="ar-SA"/>
              </w:rPr>
              <w:t>. № 18:28:000095:1714</w:t>
            </w:r>
          </w:p>
        </w:tc>
        <w:tc>
          <w:tcPr>
            <w:tcW w:w="511" w:type="pct"/>
            <w:tcBorders>
              <w:top w:val="nil"/>
              <w:left w:val="nil"/>
              <w:bottom w:val="single" w:sz="4" w:space="0" w:color="auto"/>
              <w:right w:val="single" w:sz="4" w:space="0" w:color="auto"/>
            </w:tcBorders>
            <w:shd w:val="clear" w:color="auto" w:fill="auto"/>
            <w:vAlign w:val="center"/>
            <w:hideMark/>
          </w:tcPr>
          <w:p w14:paraId="08B1774D" w14:textId="77777777" w:rsidR="00DD1495" w:rsidRDefault="0029129F" w:rsidP="00DD1495">
            <w:pPr>
              <w:autoSpaceDE/>
              <w:autoSpaceDN/>
              <w:spacing w:line="240" w:lineRule="auto"/>
              <w:ind w:firstLine="0"/>
              <w:jc w:val="center"/>
              <w:rPr>
                <w:color w:val="000000"/>
                <w:sz w:val="20"/>
                <w:szCs w:val="20"/>
                <w:lang w:bidi="ar-SA"/>
              </w:rPr>
            </w:pPr>
            <w:r w:rsidRPr="0029129F">
              <w:rPr>
                <w:color w:val="000000"/>
                <w:sz w:val="20"/>
                <w:szCs w:val="20"/>
                <w:lang w:bidi="ar-SA"/>
              </w:rPr>
              <w:t>Котельная</w:t>
            </w:r>
          </w:p>
          <w:p w14:paraId="53579A9F" w14:textId="1B3A8C88" w:rsidR="0029129F" w:rsidRPr="0029129F" w:rsidRDefault="0029129F" w:rsidP="00DD1495">
            <w:pPr>
              <w:autoSpaceDE/>
              <w:autoSpaceDN/>
              <w:spacing w:line="240" w:lineRule="auto"/>
              <w:ind w:firstLine="0"/>
              <w:jc w:val="center"/>
              <w:rPr>
                <w:color w:val="000000"/>
                <w:sz w:val="20"/>
                <w:szCs w:val="20"/>
                <w:lang w:bidi="ar-SA"/>
              </w:rPr>
            </w:pPr>
            <w:r w:rsidRPr="0029129F">
              <w:rPr>
                <w:color w:val="000000"/>
                <w:sz w:val="20"/>
                <w:szCs w:val="20"/>
                <w:lang w:bidi="ar-SA"/>
              </w:rPr>
              <w:t xml:space="preserve"> </w:t>
            </w:r>
            <w:r w:rsidR="00DD1495">
              <w:rPr>
                <w:color w:val="000000"/>
                <w:sz w:val="20"/>
                <w:szCs w:val="20"/>
                <w:lang w:bidi="ar-SA"/>
              </w:rPr>
              <w:t>ул. Куйбышева, д. 77</w:t>
            </w:r>
          </w:p>
        </w:tc>
        <w:tc>
          <w:tcPr>
            <w:tcW w:w="377" w:type="pct"/>
            <w:tcBorders>
              <w:top w:val="nil"/>
              <w:left w:val="nil"/>
              <w:bottom w:val="single" w:sz="4" w:space="0" w:color="auto"/>
              <w:right w:val="single" w:sz="4" w:space="0" w:color="auto"/>
            </w:tcBorders>
            <w:shd w:val="clear" w:color="auto" w:fill="auto"/>
            <w:vAlign w:val="center"/>
            <w:hideMark/>
          </w:tcPr>
          <w:p w14:paraId="62D399FB"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0,085</w:t>
            </w:r>
          </w:p>
        </w:tc>
        <w:tc>
          <w:tcPr>
            <w:tcW w:w="584" w:type="pct"/>
            <w:tcBorders>
              <w:top w:val="nil"/>
              <w:left w:val="nil"/>
              <w:bottom w:val="single" w:sz="4" w:space="0" w:color="auto"/>
              <w:right w:val="single" w:sz="4" w:space="0" w:color="auto"/>
            </w:tcBorders>
            <w:shd w:val="clear" w:color="auto" w:fill="auto"/>
            <w:vAlign w:val="center"/>
            <w:hideMark/>
          </w:tcPr>
          <w:p w14:paraId="6AC71250"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w:t>
            </w:r>
          </w:p>
        </w:tc>
        <w:tc>
          <w:tcPr>
            <w:tcW w:w="637" w:type="pct"/>
            <w:tcBorders>
              <w:top w:val="nil"/>
              <w:left w:val="nil"/>
              <w:bottom w:val="single" w:sz="4" w:space="0" w:color="auto"/>
              <w:right w:val="single" w:sz="4" w:space="0" w:color="auto"/>
            </w:tcBorders>
            <w:shd w:val="clear" w:color="auto" w:fill="auto"/>
            <w:vAlign w:val="center"/>
            <w:hideMark/>
          </w:tcPr>
          <w:p w14:paraId="721688FC"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0,096</w:t>
            </w:r>
          </w:p>
        </w:tc>
        <w:tc>
          <w:tcPr>
            <w:tcW w:w="613" w:type="pct"/>
            <w:tcBorders>
              <w:top w:val="nil"/>
              <w:left w:val="nil"/>
              <w:bottom w:val="single" w:sz="4" w:space="0" w:color="auto"/>
              <w:right w:val="single" w:sz="4" w:space="0" w:color="auto"/>
            </w:tcBorders>
            <w:shd w:val="clear" w:color="auto" w:fill="auto"/>
            <w:vAlign w:val="center"/>
            <w:hideMark/>
          </w:tcPr>
          <w:p w14:paraId="65922A8C" w14:textId="77777777" w:rsidR="0029129F" w:rsidRPr="0029129F" w:rsidRDefault="0029129F" w:rsidP="0029129F">
            <w:pPr>
              <w:autoSpaceDE/>
              <w:autoSpaceDN/>
              <w:spacing w:line="240" w:lineRule="auto"/>
              <w:ind w:firstLine="0"/>
              <w:jc w:val="center"/>
              <w:rPr>
                <w:color w:val="000000"/>
                <w:sz w:val="20"/>
                <w:szCs w:val="20"/>
                <w:lang w:bidi="ar-SA"/>
              </w:rPr>
            </w:pPr>
            <w:r w:rsidRPr="0029129F">
              <w:rPr>
                <w:color w:val="000000"/>
                <w:sz w:val="20"/>
                <w:szCs w:val="20"/>
                <w:lang w:bidi="ar-SA"/>
              </w:rPr>
              <w:t>12.12.2019</w:t>
            </w:r>
          </w:p>
        </w:tc>
      </w:tr>
      <w:tr w:rsidR="00E50297" w:rsidRPr="0029129F" w14:paraId="7CABC0A4"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304EA197" w14:textId="6E72E7A3" w:rsidR="001D1F92" w:rsidRPr="0029129F" w:rsidRDefault="001D1F92" w:rsidP="001D1F92">
            <w:pPr>
              <w:autoSpaceDE/>
              <w:autoSpaceDN/>
              <w:spacing w:line="240" w:lineRule="auto"/>
              <w:ind w:firstLine="0"/>
              <w:jc w:val="center"/>
              <w:rPr>
                <w:color w:val="000000"/>
                <w:sz w:val="20"/>
                <w:szCs w:val="20"/>
                <w:lang w:bidi="ar-SA"/>
              </w:rPr>
            </w:pPr>
            <w:r w:rsidRPr="0029129F">
              <w:rPr>
                <w:color w:val="000000"/>
                <w:sz w:val="20"/>
                <w:szCs w:val="20"/>
                <w:lang w:bidi="ar-SA"/>
              </w:rPr>
              <w:t>6</w:t>
            </w:r>
          </w:p>
        </w:tc>
        <w:tc>
          <w:tcPr>
            <w:tcW w:w="677" w:type="pct"/>
            <w:tcBorders>
              <w:top w:val="nil"/>
              <w:left w:val="nil"/>
              <w:bottom w:val="single" w:sz="4" w:space="0" w:color="auto"/>
              <w:right w:val="single" w:sz="4" w:space="0" w:color="auto"/>
            </w:tcBorders>
            <w:shd w:val="clear" w:color="auto" w:fill="auto"/>
            <w:vAlign w:val="center"/>
          </w:tcPr>
          <w:p w14:paraId="5399F093" w14:textId="492D4C0E" w:rsidR="001D1F92" w:rsidRPr="0029129F" w:rsidRDefault="001D1F92" w:rsidP="001D1F92">
            <w:pPr>
              <w:autoSpaceDE/>
              <w:autoSpaceDN/>
              <w:spacing w:line="240" w:lineRule="auto"/>
              <w:ind w:firstLine="0"/>
              <w:jc w:val="left"/>
              <w:rPr>
                <w:color w:val="000000"/>
                <w:sz w:val="20"/>
                <w:szCs w:val="20"/>
                <w:lang w:bidi="ar-SA"/>
              </w:rPr>
            </w:pPr>
            <w:r w:rsidRPr="0029129F">
              <w:rPr>
                <w:color w:val="000000"/>
                <w:sz w:val="20"/>
                <w:szCs w:val="20"/>
                <w:lang w:bidi="ar-SA"/>
              </w:rPr>
              <w:t xml:space="preserve">Индивидуальный жилой дом </w:t>
            </w:r>
            <w:proofErr w:type="spellStart"/>
            <w:r w:rsidRPr="0029129F">
              <w:rPr>
                <w:color w:val="000000"/>
                <w:sz w:val="20"/>
                <w:szCs w:val="20"/>
                <w:lang w:bidi="ar-SA"/>
              </w:rPr>
              <w:t>ул</w:t>
            </w:r>
            <w:proofErr w:type="gramStart"/>
            <w:r w:rsidRPr="0029129F">
              <w:rPr>
                <w:color w:val="000000"/>
                <w:sz w:val="20"/>
                <w:szCs w:val="20"/>
                <w:lang w:bidi="ar-SA"/>
              </w:rPr>
              <w:t>.Г</w:t>
            </w:r>
            <w:proofErr w:type="gramEnd"/>
            <w:r w:rsidRPr="0029129F">
              <w:rPr>
                <w:color w:val="000000"/>
                <w:sz w:val="20"/>
                <w:szCs w:val="20"/>
                <w:lang w:bidi="ar-SA"/>
              </w:rPr>
              <w:t>оголя</w:t>
            </w:r>
            <w:proofErr w:type="spellEnd"/>
            <w:r w:rsidRPr="0029129F">
              <w:rPr>
                <w:color w:val="000000"/>
                <w:sz w:val="20"/>
                <w:szCs w:val="20"/>
                <w:lang w:bidi="ar-SA"/>
              </w:rPr>
              <w:t>, 27</w:t>
            </w:r>
          </w:p>
        </w:tc>
        <w:tc>
          <w:tcPr>
            <w:tcW w:w="605" w:type="pct"/>
            <w:tcBorders>
              <w:top w:val="nil"/>
              <w:left w:val="nil"/>
              <w:bottom w:val="single" w:sz="4" w:space="0" w:color="auto"/>
              <w:right w:val="single" w:sz="4" w:space="0" w:color="auto"/>
            </w:tcBorders>
            <w:shd w:val="clear" w:color="auto" w:fill="auto"/>
            <w:vAlign w:val="center"/>
          </w:tcPr>
          <w:p w14:paraId="53AF259F" w14:textId="69CB8808" w:rsidR="001D1F92" w:rsidRPr="0029129F" w:rsidRDefault="001D1F92" w:rsidP="001D1F92">
            <w:pPr>
              <w:autoSpaceDE/>
              <w:autoSpaceDN/>
              <w:spacing w:line="240" w:lineRule="auto"/>
              <w:ind w:firstLine="0"/>
              <w:jc w:val="left"/>
              <w:rPr>
                <w:color w:val="000000"/>
                <w:sz w:val="20"/>
                <w:szCs w:val="20"/>
                <w:lang w:bidi="ar-SA"/>
              </w:rPr>
            </w:pPr>
            <w:r w:rsidRPr="0029129F">
              <w:rPr>
                <w:color w:val="000000"/>
                <w:sz w:val="20"/>
                <w:szCs w:val="20"/>
                <w:lang w:bidi="ar-SA"/>
              </w:rPr>
              <w:t xml:space="preserve">Гражданка </w:t>
            </w:r>
            <w:proofErr w:type="spellStart"/>
            <w:r w:rsidRPr="0029129F">
              <w:rPr>
                <w:color w:val="000000"/>
                <w:sz w:val="20"/>
                <w:szCs w:val="20"/>
                <w:lang w:bidi="ar-SA"/>
              </w:rPr>
              <w:t>Молодцова</w:t>
            </w:r>
            <w:proofErr w:type="spellEnd"/>
            <w:r w:rsidRPr="0029129F">
              <w:rPr>
                <w:color w:val="000000"/>
                <w:sz w:val="20"/>
                <w:szCs w:val="20"/>
                <w:lang w:bidi="ar-SA"/>
              </w:rPr>
              <w:t xml:space="preserve"> Ольга Викторовна</w:t>
            </w:r>
          </w:p>
        </w:tc>
        <w:tc>
          <w:tcPr>
            <w:tcW w:w="847" w:type="pct"/>
            <w:tcBorders>
              <w:top w:val="nil"/>
              <w:left w:val="nil"/>
              <w:bottom w:val="single" w:sz="4" w:space="0" w:color="auto"/>
              <w:right w:val="single" w:sz="4" w:space="0" w:color="auto"/>
            </w:tcBorders>
            <w:shd w:val="clear" w:color="auto" w:fill="auto"/>
            <w:vAlign w:val="center"/>
          </w:tcPr>
          <w:p w14:paraId="01432606" w14:textId="402E77AB" w:rsidR="001D1F92" w:rsidRPr="0029129F" w:rsidRDefault="001D1F92" w:rsidP="001D1F92">
            <w:pPr>
              <w:autoSpaceDE/>
              <w:autoSpaceDN/>
              <w:spacing w:line="240" w:lineRule="auto"/>
              <w:ind w:firstLine="0"/>
              <w:jc w:val="center"/>
              <w:rPr>
                <w:color w:val="000000"/>
                <w:sz w:val="20"/>
                <w:szCs w:val="20"/>
                <w:lang w:bidi="ar-SA"/>
              </w:rPr>
            </w:pPr>
            <w:r w:rsidRPr="0029129F">
              <w:rPr>
                <w:color w:val="000000"/>
                <w:sz w:val="20"/>
                <w:szCs w:val="20"/>
                <w:lang w:bidi="ar-SA"/>
              </w:rPr>
              <w:t xml:space="preserve">Место соединения тепловых сетей на границе земельного участка с </w:t>
            </w:r>
            <w:proofErr w:type="spellStart"/>
            <w:r w:rsidRPr="0029129F">
              <w:rPr>
                <w:color w:val="000000"/>
                <w:sz w:val="20"/>
                <w:szCs w:val="20"/>
                <w:lang w:bidi="ar-SA"/>
              </w:rPr>
              <w:t>кад</w:t>
            </w:r>
            <w:proofErr w:type="spellEnd"/>
            <w:r w:rsidRPr="0029129F">
              <w:rPr>
                <w:color w:val="000000"/>
                <w:sz w:val="20"/>
                <w:szCs w:val="20"/>
                <w:lang w:bidi="ar-SA"/>
              </w:rPr>
              <w:t>. № 18:28:000023:157</w:t>
            </w:r>
          </w:p>
        </w:tc>
        <w:tc>
          <w:tcPr>
            <w:tcW w:w="511" w:type="pct"/>
            <w:tcBorders>
              <w:top w:val="nil"/>
              <w:left w:val="nil"/>
              <w:bottom w:val="single" w:sz="4" w:space="0" w:color="auto"/>
              <w:right w:val="single" w:sz="4" w:space="0" w:color="auto"/>
            </w:tcBorders>
            <w:shd w:val="clear" w:color="auto" w:fill="auto"/>
            <w:vAlign w:val="center"/>
          </w:tcPr>
          <w:p w14:paraId="08165ED1" w14:textId="51B1B004" w:rsidR="001D1F92" w:rsidRPr="0029129F" w:rsidRDefault="001D1F92" w:rsidP="001D1F92">
            <w:pPr>
              <w:autoSpaceDE/>
              <w:autoSpaceDN/>
              <w:spacing w:line="240" w:lineRule="auto"/>
              <w:ind w:firstLine="0"/>
              <w:jc w:val="center"/>
              <w:rPr>
                <w:color w:val="000000"/>
                <w:sz w:val="20"/>
                <w:szCs w:val="20"/>
                <w:lang w:bidi="ar-SA"/>
              </w:rPr>
            </w:pPr>
            <w:r w:rsidRPr="0029129F">
              <w:rPr>
                <w:color w:val="000000"/>
                <w:sz w:val="20"/>
                <w:szCs w:val="20"/>
                <w:lang w:bidi="ar-SA"/>
              </w:rPr>
              <w:t>ТЭЦ</w:t>
            </w:r>
          </w:p>
        </w:tc>
        <w:tc>
          <w:tcPr>
            <w:tcW w:w="377" w:type="pct"/>
            <w:tcBorders>
              <w:top w:val="nil"/>
              <w:left w:val="nil"/>
              <w:bottom w:val="single" w:sz="4" w:space="0" w:color="auto"/>
              <w:right w:val="single" w:sz="4" w:space="0" w:color="auto"/>
            </w:tcBorders>
            <w:shd w:val="clear" w:color="auto" w:fill="auto"/>
            <w:vAlign w:val="center"/>
          </w:tcPr>
          <w:p w14:paraId="5D4038F7" w14:textId="28BA5B94" w:rsidR="001D1F92" w:rsidRPr="0029129F" w:rsidRDefault="001D1F92" w:rsidP="001D1F92">
            <w:pPr>
              <w:autoSpaceDE/>
              <w:autoSpaceDN/>
              <w:spacing w:line="240" w:lineRule="auto"/>
              <w:ind w:firstLine="0"/>
              <w:jc w:val="center"/>
              <w:rPr>
                <w:color w:val="000000"/>
                <w:sz w:val="20"/>
                <w:szCs w:val="20"/>
                <w:lang w:bidi="ar-SA"/>
              </w:rPr>
            </w:pPr>
            <w:r w:rsidRPr="0029129F">
              <w:rPr>
                <w:color w:val="000000"/>
                <w:sz w:val="20"/>
                <w:szCs w:val="20"/>
                <w:lang w:bidi="ar-SA"/>
              </w:rPr>
              <w:t>0,017</w:t>
            </w:r>
          </w:p>
        </w:tc>
        <w:tc>
          <w:tcPr>
            <w:tcW w:w="584" w:type="pct"/>
            <w:tcBorders>
              <w:top w:val="nil"/>
              <w:left w:val="nil"/>
              <w:bottom w:val="single" w:sz="4" w:space="0" w:color="auto"/>
              <w:right w:val="single" w:sz="4" w:space="0" w:color="auto"/>
            </w:tcBorders>
            <w:shd w:val="clear" w:color="auto" w:fill="auto"/>
            <w:vAlign w:val="center"/>
          </w:tcPr>
          <w:p w14:paraId="03D63430" w14:textId="1057F33E" w:rsidR="001D1F92" w:rsidRPr="0029129F" w:rsidRDefault="001D1F92" w:rsidP="001D1F92">
            <w:pPr>
              <w:autoSpaceDE/>
              <w:autoSpaceDN/>
              <w:spacing w:line="240" w:lineRule="auto"/>
              <w:ind w:firstLine="0"/>
              <w:jc w:val="center"/>
              <w:rPr>
                <w:color w:val="000000"/>
                <w:sz w:val="20"/>
                <w:szCs w:val="20"/>
                <w:lang w:bidi="ar-SA"/>
              </w:rPr>
            </w:pPr>
            <w:r w:rsidRPr="0029129F">
              <w:rPr>
                <w:color w:val="000000"/>
                <w:sz w:val="20"/>
                <w:szCs w:val="20"/>
                <w:lang w:bidi="ar-SA"/>
              </w:rPr>
              <w:t>0,001</w:t>
            </w:r>
          </w:p>
        </w:tc>
        <w:tc>
          <w:tcPr>
            <w:tcW w:w="637" w:type="pct"/>
            <w:tcBorders>
              <w:top w:val="nil"/>
              <w:left w:val="nil"/>
              <w:bottom w:val="single" w:sz="4" w:space="0" w:color="auto"/>
              <w:right w:val="single" w:sz="4" w:space="0" w:color="auto"/>
            </w:tcBorders>
            <w:shd w:val="clear" w:color="auto" w:fill="auto"/>
            <w:vAlign w:val="center"/>
          </w:tcPr>
          <w:p w14:paraId="4B9CC624" w14:textId="191B4706" w:rsidR="001D1F92" w:rsidRPr="0029129F" w:rsidRDefault="001D1F92" w:rsidP="001D1F92">
            <w:pPr>
              <w:autoSpaceDE/>
              <w:autoSpaceDN/>
              <w:spacing w:line="240" w:lineRule="auto"/>
              <w:ind w:firstLine="0"/>
              <w:jc w:val="center"/>
              <w:rPr>
                <w:color w:val="000000"/>
                <w:sz w:val="20"/>
                <w:szCs w:val="20"/>
                <w:lang w:bidi="ar-SA"/>
              </w:rPr>
            </w:pPr>
            <w:r w:rsidRPr="0029129F">
              <w:rPr>
                <w:color w:val="000000"/>
                <w:sz w:val="20"/>
                <w:szCs w:val="20"/>
                <w:lang w:bidi="ar-SA"/>
              </w:rPr>
              <w:t>0</w:t>
            </w:r>
          </w:p>
        </w:tc>
        <w:tc>
          <w:tcPr>
            <w:tcW w:w="613" w:type="pct"/>
            <w:tcBorders>
              <w:top w:val="nil"/>
              <w:left w:val="nil"/>
              <w:bottom w:val="single" w:sz="4" w:space="0" w:color="auto"/>
              <w:right w:val="single" w:sz="4" w:space="0" w:color="auto"/>
            </w:tcBorders>
            <w:shd w:val="clear" w:color="auto" w:fill="auto"/>
            <w:vAlign w:val="center"/>
          </w:tcPr>
          <w:p w14:paraId="586A2F77" w14:textId="46807F2E" w:rsidR="001D1F92" w:rsidRPr="0029129F" w:rsidRDefault="001D1F92" w:rsidP="001D1F92">
            <w:pPr>
              <w:autoSpaceDE/>
              <w:autoSpaceDN/>
              <w:spacing w:line="240" w:lineRule="auto"/>
              <w:ind w:firstLine="0"/>
              <w:jc w:val="center"/>
              <w:rPr>
                <w:color w:val="000000"/>
                <w:sz w:val="20"/>
                <w:szCs w:val="20"/>
                <w:lang w:bidi="ar-SA"/>
              </w:rPr>
            </w:pPr>
            <w:r w:rsidRPr="0029129F">
              <w:rPr>
                <w:color w:val="000000"/>
                <w:sz w:val="20"/>
                <w:szCs w:val="20"/>
                <w:lang w:bidi="ar-SA"/>
              </w:rPr>
              <w:t>27.12.2019</w:t>
            </w:r>
          </w:p>
        </w:tc>
      </w:tr>
      <w:tr w:rsidR="00E50297" w:rsidRPr="0029129F" w14:paraId="2AC8D93C"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7FFF62D2" w14:textId="77777777" w:rsidR="001D1F92" w:rsidRPr="0029129F" w:rsidRDefault="001D1F92" w:rsidP="001D1F92">
            <w:pPr>
              <w:autoSpaceDE/>
              <w:autoSpaceDN/>
              <w:spacing w:line="240" w:lineRule="auto"/>
              <w:ind w:firstLine="0"/>
              <w:jc w:val="center"/>
              <w:rPr>
                <w:color w:val="000000"/>
                <w:sz w:val="20"/>
                <w:szCs w:val="20"/>
                <w:lang w:bidi="ar-SA"/>
              </w:rPr>
            </w:pPr>
          </w:p>
        </w:tc>
        <w:tc>
          <w:tcPr>
            <w:tcW w:w="677" w:type="pct"/>
            <w:tcBorders>
              <w:top w:val="nil"/>
              <w:left w:val="nil"/>
              <w:bottom w:val="single" w:sz="4" w:space="0" w:color="auto"/>
              <w:right w:val="single" w:sz="4" w:space="0" w:color="auto"/>
            </w:tcBorders>
            <w:shd w:val="clear" w:color="auto" w:fill="auto"/>
            <w:vAlign w:val="center"/>
          </w:tcPr>
          <w:p w14:paraId="037F0A1A" w14:textId="493B57B5" w:rsidR="001D1F92" w:rsidRPr="001D1F92" w:rsidRDefault="001D1F92" w:rsidP="001D1F92">
            <w:pPr>
              <w:autoSpaceDE/>
              <w:autoSpaceDN/>
              <w:spacing w:line="240" w:lineRule="auto"/>
              <w:ind w:firstLine="0"/>
              <w:jc w:val="left"/>
              <w:rPr>
                <w:color w:val="000000"/>
                <w:sz w:val="20"/>
                <w:szCs w:val="20"/>
                <w:lang w:bidi="ar-SA"/>
              </w:rPr>
            </w:pPr>
            <w:r w:rsidRPr="001D1F92">
              <w:rPr>
                <w:b/>
                <w:bCs/>
                <w:sz w:val="20"/>
                <w:szCs w:val="20"/>
              </w:rPr>
              <w:t>2020 год</w:t>
            </w:r>
          </w:p>
        </w:tc>
        <w:tc>
          <w:tcPr>
            <w:tcW w:w="605" w:type="pct"/>
            <w:tcBorders>
              <w:top w:val="nil"/>
              <w:left w:val="nil"/>
              <w:bottom w:val="single" w:sz="4" w:space="0" w:color="auto"/>
              <w:right w:val="single" w:sz="4" w:space="0" w:color="auto"/>
            </w:tcBorders>
            <w:shd w:val="clear" w:color="auto" w:fill="auto"/>
            <w:vAlign w:val="center"/>
          </w:tcPr>
          <w:p w14:paraId="3BB34C01" w14:textId="77777777" w:rsidR="001D1F92" w:rsidRPr="0029129F" w:rsidRDefault="001D1F92" w:rsidP="001D1F92">
            <w:pPr>
              <w:autoSpaceDE/>
              <w:autoSpaceDN/>
              <w:spacing w:line="240" w:lineRule="auto"/>
              <w:ind w:firstLine="0"/>
              <w:jc w:val="left"/>
              <w:rPr>
                <w:color w:val="000000"/>
                <w:sz w:val="20"/>
                <w:szCs w:val="20"/>
                <w:lang w:bidi="ar-SA"/>
              </w:rPr>
            </w:pPr>
          </w:p>
        </w:tc>
        <w:tc>
          <w:tcPr>
            <w:tcW w:w="847" w:type="pct"/>
            <w:tcBorders>
              <w:top w:val="nil"/>
              <w:left w:val="nil"/>
              <w:bottom w:val="single" w:sz="4" w:space="0" w:color="auto"/>
              <w:right w:val="single" w:sz="4" w:space="0" w:color="auto"/>
            </w:tcBorders>
            <w:shd w:val="clear" w:color="auto" w:fill="auto"/>
            <w:vAlign w:val="center"/>
          </w:tcPr>
          <w:p w14:paraId="6877A3EB" w14:textId="77777777" w:rsidR="001D1F92" w:rsidRPr="0029129F" w:rsidRDefault="001D1F92" w:rsidP="001D1F92">
            <w:pPr>
              <w:autoSpaceDE/>
              <w:autoSpaceDN/>
              <w:spacing w:line="240" w:lineRule="auto"/>
              <w:ind w:firstLine="0"/>
              <w:jc w:val="center"/>
              <w:rPr>
                <w:color w:val="000000"/>
                <w:sz w:val="20"/>
                <w:szCs w:val="20"/>
                <w:lang w:bidi="ar-SA"/>
              </w:rPr>
            </w:pPr>
          </w:p>
        </w:tc>
        <w:tc>
          <w:tcPr>
            <w:tcW w:w="511" w:type="pct"/>
            <w:tcBorders>
              <w:top w:val="nil"/>
              <w:left w:val="nil"/>
              <w:bottom w:val="single" w:sz="4" w:space="0" w:color="auto"/>
              <w:right w:val="single" w:sz="4" w:space="0" w:color="auto"/>
            </w:tcBorders>
            <w:shd w:val="clear" w:color="auto" w:fill="auto"/>
            <w:vAlign w:val="center"/>
          </w:tcPr>
          <w:p w14:paraId="50D85B3E" w14:textId="77777777" w:rsidR="001D1F92" w:rsidRPr="0029129F" w:rsidRDefault="001D1F92" w:rsidP="001D1F92">
            <w:pPr>
              <w:autoSpaceDE/>
              <w:autoSpaceDN/>
              <w:spacing w:line="240" w:lineRule="auto"/>
              <w:ind w:firstLine="0"/>
              <w:jc w:val="center"/>
              <w:rPr>
                <w:color w:val="000000"/>
                <w:sz w:val="20"/>
                <w:szCs w:val="20"/>
                <w:lang w:bidi="ar-SA"/>
              </w:rPr>
            </w:pPr>
          </w:p>
        </w:tc>
        <w:tc>
          <w:tcPr>
            <w:tcW w:w="377" w:type="pct"/>
            <w:tcBorders>
              <w:top w:val="nil"/>
              <w:left w:val="nil"/>
              <w:bottom w:val="single" w:sz="4" w:space="0" w:color="auto"/>
              <w:right w:val="single" w:sz="4" w:space="0" w:color="auto"/>
            </w:tcBorders>
            <w:shd w:val="clear" w:color="auto" w:fill="auto"/>
            <w:vAlign w:val="center"/>
          </w:tcPr>
          <w:p w14:paraId="17313071" w14:textId="77777777" w:rsidR="001D1F92" w:rsidRPr="0029129F" w:rsidRDefault="001D1F92" w:rsidP="001D1F92">
            <w:pPr>
              <w:autoSpaceDE/>
              <w:autoSpaceDN/>
              <w:spacing w:line="240" w:lineRule="auto"/>
              <w:ind w:firstLine="0"/>
              <w:jc w:val="center"/>
              <w:rPr>
                <w:color w:val="000000"/>
                <w:sz w:val="20"/>
                <w:szCs w:val="20"/>
                <w:lang w:bidi="ar-SA"/>
              </w:rPr>
            </w:pPr>
          </w:p>
        </w:tc>
        <w:tc>
          <w:tcPr>
            <w:tcW w:w="584" w:type="pct"/>
            <w:tcBorders>
              <w:top w:val="nil"/>
              <w:left w:val="nil"/>
              <w:bottom w:val="single" w:sz="4" w:space="0" w:color="auto"/>
              <w:right w:val="single" w:sz="4" w:space="0" w:color="auto"/>
            </w:tcBorders>
            <w:shd w:val="clear" w:color="auto" w:fill="auto"/>
            <w:vAlign w:val="center"/>
          </w:tcPr>
          <w:p w14:paraId="551C2D80" w14:textId="77777777" w:rsidR="001D1F92" w:rsidRPr="0029129F" w:rsidRDefault="001D1F92" w:rsidP="001D1F92">
            <w:pPr>
              <w:autoSpaceDE/>
              <w:autoSpaceDN/>
              <w:spacing w:line="240" w:lineRule="auto"/>
              <w:ind w:firstLine="0"/>
              <w:jc w:val="center"/>
              <w:rPr>
                <w:color w:val="000000"/>
                <w:sz w:val="20"/>
                <w:szCs w:val="20"/>
                <w:lang w:bidi="ar-SA"/>
              </w:rPr>
            </w:pPr>
          </w:p>
        </w:tc>
        <w:tc>
          <w:tcPr>
            <w:tcW w:w="637" w:type="pct"/>
            <w:tcBorders>
              <w:top w:val="nil"/>
              <w:left w:val="nil"/>
              <w:bottom w:val="single" w:sz="4" w:space="0" w:color="auto"/>
              <w:right w:val="single" w:sz="4" w:space="0" w:color="auto"/>
            </w:tcBorders>
            <w:shd w:val="clear" w:color="auto" w:fill="auto"/>
            <w:vAlign w:val="center"/>
          </w:tcPr>
          <w:p w14:paraId="350A6829" w14:textId="77777777" w:rsidR="001D1F92" w:rsidRPr="0029129F" w:rsidRDefault="001D1F92" w:rsidP="001D1F92">
            <w:pPr>
              <w:autoSpaceDE/>
              <w:autoSpaceDN/>
              <w:spacing w:line="240" w:lineRule="auto"/>
              <w:ind w:firstLine="0"/>
              <w:jc w:val="center"/>
              <w:rPr>
                <w:color w:val="000000"/>
                <w:sz w:val="20"/>
                <w:szCs w:val="20"/>
                <w:lang w:bidi="ar-SA"/>
              </w:rPr>
            </w:pPr>
          </w:p>
        </w:tc>
        <w:tc>
          <w:tcPr>
            <w:tcW w:w="613" w:type="pct"/>
            <w:tcBorders>
              <w:top w:val="nil"/>
              <w:left w:val="nil"/>
              <w:bottom w:val="single" w:sz="4" w:space="0" w:color="auto"/>
              <w:right w:val="single" w:sz="4" w:space="0" w:color="auto"/>
            </w:tcBorders>
            <w:shd w:val="clear" w:color="auto" w:fill="auto"/>
            <w:vAlign w:val="center"/>
          </w:tcPr>
          <w:p w14:paraId="6B4AAC82" w14:textId="77777777" w:rsidR="001D1F92" w:rsidRPr="0029129F" w:rsidRDefault="001D1F92" w:rsidP="001D1F92">
            <w:pPr>
              <w:autoSpaceDE/>
              <w:autoSpaceDN/>
              <w:spacing w:line="240" w:lineRule="auto"/>
              <w:ind w:firstLine="0"/>
              <w:jc w:val="center"/>
              <w:rPr>
                <w:color w:val="000000"/>
                <w:sz w:val="20"/>
                <w:szCs w:val="20"/>
                <w:lang w:bidi="ar-SA"/>
              </w:rPr>
            </w:pPr>
          </w:p>
        </w:tc>
      </w:tr>
      <w:tr w:rsidR="00E50297" w:rsidRPr="001D1F92" w14:paraId="06497D4A"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6277A834" w14:textId="0084A0F7"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1</w:t>
            </w:r>
          </w:p>
        </w:tc>
        <w:tc>
          <w:tcPr>
            <w:tcW w:w="677" w:type="pct"/>
            <w:tcBorders>
              <w:top w:val="nil"/>
              <w:left w:val="nil"/>
              <w:bottom w:val="single" w:sz="4" w:space="0" w:color="auto"/>
              <w:right w:val="single" w:sz="4" w:space="0" w:color="auto"/>
            </w:tcBorders>
            <w:shd w:val="clear" w:color="auto" w:fill="auto"/>
            <w:vAlign w:val="center"/>
          </w:tcPr>
          <w:p w14:paraId="237CBF8A" w14:textId="7B1FC811" w:rsidR="001D1F92" w:rsidRPr="001D1F92" w:rsidRDefault="001D1F92" w:rsidP="001D1F92">
            <w:pPr>
              <w:autoSpaceDE/>
              <w:autoSpaceDN/>
              <w:spacing w:line="240" w:lineRule="auto"/>
              <w:ind w:firstLine="0"/>
              <w:jc w:val="left"/>
              <w:rPr>
                <w:b/>
                <w:bCs/>
                <w:sz w:val="20"/>
                <w:szCs w:val="20"/>
              </w:rPr>
            </w:pPr>
            <w:r w:rsidRPr="001D1F92">
              <w:rPr>
                <w:sz w:val="20"/>
                <w:szCs w:val="20"/>
              </w:rPr>
              <w:t xml:space="preserve">Индивидуальный жилой дом, </w:t>
            </w:r>
            <w:proofErr w:type="spellStart"/>
            <w:r w:rsidRPr="001D1F92">
              <w:rPr>
                <w:sz w:val="20"/>
                <w:szCs w:val="20"/>
              </w:rPr>
              <w:lastRenderedPageBreak/>
              <w:t>ул</w:t>
            </w:r>
            <w:proofErr w:type="gramStart"/>
            <w:r w:rsidRPr="001D1F92">
              <w:rPr>
                <w:sz w:val="20"/>
                <w:szCs w:val="20"/>
              </w:rPr>
              <w:t>.П</w:t>
            </w:r>
            <w:proofErr w:type="gramEnd"/>
            <w:r w:rsidRPr="001D1F92">
              <w:rPr>
                <w:sz w:val="20"/>
                <w:szCs w:val="20"/>
              </w:rPr>
              <w:t>олевая</w:t>
            </w:r>
            <w:proofErr w:type="spellEnd"/>
            <w:r w:rsidRPr="001D1F92">
              <w:rPr>
                <w:sz w:val="20"/>
                <w:szCs w:val="20"/>
              </w:rPr>
              <w:t>, 31</w:t>
            </w:r>
          </w:p>
        </w:tc>
        <w:tc>
          <w:tcPr>
            <w:tcW w:w="605" w:type="pct"/>
            <w:tcBorders>
              <w:top w:val="nil"/>
              <w:left w:val="nil"/>
              <w:bottom w:val="single" w:sz="4" w:space="0" w:color="auto"/>
              <w:right w:val="single" w:sz="4" w:space="0" w:color="auto"/>
            </w:tcBorders>
            <w:shd w:val="clear" w:color="auto" w:fill="auto"/>
            <w:vAlign w:val="center"/>
          </w:tcPr>
          <w:p w14:paraId="03CCD326" w14:textId="0D4B380E" w:rsidR="001D1F92" w:rsidRPr="001D1F92" w:rsidRDefault="001D1F92" w:rsidP="001D1F92">
            <w:pPr>
              <w:autoSpaceDE/>
              <w:autoSpaceDN/>
              <w:spacing w:line="240" w:lineRule="auto"/>
              <w:ind w:firstLine="0"/>
              <w:jc w:val="left"/>
              <w:rPr>
                <w:color w:val="000000"/>
                <w:sz w:val="20"/>
                <w:szCs w:val="20"/>
                <w:lang w:bidi="ar-SA"/>
              </w:rPr>
            </w:pPr>
            <w:r w:rsidRPr="001D1F92">
              <w:rPr>
                <w:sz w:val="20"/>
                <w:szCs w:val="20"/>
              </w:rPr>
              <w:lastRenderedPageBreak/>
              <w:t xml:space="preserve">Гражданин Золотарев </w:t>
            </w:r>
            <w:r w:rsidRPr="001D1F92">
              <w:rPr>
                <w:sz w:val="20"/>
                <w:szCs w:val="20"/>
              </w:rPr>
              <w:lastRenderedPageBreak/>
              <w:t>Анатолий Тимофеевич</w:t>
            </w:r>
          </w:p>
        </w:tc>
        <w:tc>
          <w:tcPr>
            <w:tcW w:w="847" w:type="pct"/>
            <w:tcBorders>
              <w:top w:val="nil"/>
              <w:left w:val="nil"/>
              <w:bottom w:val="single" w:sz="4" w:space="0" w:color="auto"/>
              <w:right w:val="single" w:sz="4" w:space="0" w:color="auto"/>
            </w:tcBorders>
            <w:shd w:val="clear" w:color="auto" w:fill="auto"/>
            <w:vAlign w:val="center"/>
          </w:tcPr>
          <w:p w14:paraId="63CD0D41" w14:textId="19B2241D"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lastRenderedPageBreak/>
              <w:t>Тепловой узел Уз-254г</w:t>
            </w:r>
          </w:p>
        </w:tc>
        <w:tc>
          <w:tcPr>
            <w:tcW w:w="511" w:type="pct"/>
            <w:tcBorders>
              <w:top w:val="nil"/>
              <w:left w:val="nil"/>
              <w:bottom w:val="single" w:sz="4" w:space="0" w:color="auto"/>
              <w:right w:val="single" w:sz="4" w:space="0" w:color="auto"/>
            </w:tcBorders>
            <w:shd w:val="clear" w:color="auto" w:fill="auto"/>
            <w:vAlign w:val="center"/>
          </w:tcPr>
          <w:p w14:paraId="4C825625" w14:textId="62203AC2"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3F2FB9FC" w14:textId="097B1699"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0,010</w:t>
            </w:r>
          </w:p>
        </w:tc>
        <w:tc>
          <w:tcPr>
            <w:tcW w:w="584" w:type="pct"/>
            <w:tcBorders>
              <w:top w:val="nil"/>
              <w:left w:val="nil"/>
              <w:bottom w:val="single" w:sz="4" w:space="0" w:color="auto"/>
              <w:right w:val="single" w:sz="4" w:space="0" w:color="auto"/>
            </w:tcBorders>
            <w:shd w:val="clear" w:color="auto" w:fill="auto"/>
            <w:vAlign w:val="center"/>
          </w:tcPr>
          <w:p w14:paraId="24FECBA5" w14:textId="521E9132"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0,000</w:t>
            </w:r>
          </w:p>
        </w:tc>
        <w:tc>
          <w:tcPr>
            <w:tcW w:w="637" w:type="pct"/>
            <w:tcBorders>
              <w:top w:val="nil"/>
              <w:left w:val="nil"/>
              <w:bottom w:val="single" w:sz="4" w:space="0" w:color="auto"/>
              <w:right w:val="single" w:sz="4" w:space="0" w:color="auto"/>
            </w:tcBorders>
            <w:shd w:val="clear" w:color="auto" w:fill="auto"/>
            <w:vAlign w:val="center"/>
          </w:tcPr>
          <w:p w14:paraId="5DD73D46" w14:textId="79B50C0B"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0,000</w:t>
            </w:r>
          </w:p>
        </w:tc>
        <w:tc>
          <w:tcPr>
            <w:tcW w:w="613" w:type="pct"/>
            <w:tcBorders>
              <w:top w:val="nil"/>
              <w:left w:val="nil"/>
              <w:bottom w:val="single" w:sz="4" w:space="0" w:color="auto"/>
              <w:right w:val="single" w:sz="4" w:space="0" w:color="auto"/>
            </w:tcBorders>
            <w:shd w:val="clear" w:color="auto" w:fill="auto"/>
            <w:vAlign w:val="center"/>
          </w:tcPr>
          <w:p w14:paraId="25569972" w14:textId="319BFCE1"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02.10.2020</w:t>
            </w:r>
          </w:p>
        </w:tc>
      </w:tr>
      <w:tr w:rsidR="00E50297" w:rsidRPr="001D1F92" w14:paraId="609EE0EA"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03BECEE5" w14:textId="39414F8E"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lastRenderedPageBreak/>
              <w:t>2</w:t>
            </w:r>
          </w:p>
        </w:tc>
        <w:tc>
          <w:tcPr>
            <w:tcW w:w="677" w:type="pct"/>
            <w:tcBorders>
              <w:top w:val="nil"/>
              <w:left w:val="nil"/>
              <w:bottom w:val="single" w:sz="4" w:space="0" w:color="auto"/>
              <w:right w:val="single" w:sz="4" w:space="0" w:color="auto"/>
            </w:tcBorders>
            <w:shd w:val="clear" w:color="auto" w:fill="auto"/>
            <w:vAlign w:val="center"/>
          </w:tcPr>
          <w:p w14:paraId="4A13D92B" w14:textId="1995BFAC" w:rsidR="001D1F92" w:rsidRPr="001D1F92" w:rsidRDefault="001D1F92" w:rsidP="001D1F92">
            <w:pPr>
              <w:autoSpaceDE/>
              <w:autoSpaceDN/>
              <w:spacing w:line="240" w:lineRule="auto"/>
              <w:ind w:firstLine="0"/>
              <w:jc w:val="left"/>
              <w:rPr>
                <w:b/>
                <w:bCs/>
                <w:sz w:val="20"/>
                <w:szCs w:val="20"/>
              </w:rPr>
            </w:pPr>
            <w:r w:rsidRPr="001D1F92">
              <w:rPr>
                <w:sz w:val="20"/>
                <w:szCs w:val="20"/>
              </w:rPr>
              <w:t xml:space="preserve">Здание гаража, </w:t>
            </w:r>
            <w:proofErr w:type="spellStart"/>
            <w:r w:rsidRPr="001D1F92">
              <w:rPr>
                <w:sz w:val="20"/>
                <w:szCs w:val="20"/>
              </w:rPr>
              <w:t>ул</w:t>
            </w:r>
            <w:proofErr w:type="gramStart"/>
            <w:r w:rsidRPr="001D1F92">
              <w:rPr>
                <w:sz w:val="20"/>
                <w:szCs w:val="20"/>
              </w:rPr>
              <w:t>.С</w:t>
            </w:r>
            <w:proofErr w:type="gramEnd"/>
            <w:r w:rsidRPr="001D1F92">
              <w:rPr>
                <w:sz w:val="20"/>
                <w:szCs w:val="20"/>
              </w:rPr>
              <w:t>ибирская</w:t>
            </w:r>
            <w:proofErr w:type="spellEnd"/>
            <w:r w:rsidRPr="001D1F92">
              <w:rPr>
                <w:sz w:val="20"/>
                <w:szCs w:val="20"/>
              </w:rPr>
              <w:t>, 133</w:t>
            </w:r>
          </w:p>
        </w:tc>
        <w:tc>
          <w:tcPr>
            <w:tcW w:w="605" w:type="pct"/>
            <w:tcBorders>
              <w:top w:val="nil"/>
              <w:left w:val="nil"/>
              <w:bottom w:val="single" w:sz="4" w:space="0" w:color="auto"/>
              <w:right w:val="single" w:sz="4" w:space="0" w:color="auto"/>
            </w:tcBorders>
            <w:shd w:val="clear" w:color="auto" w:fill="auto"/>
            <w:vAlign w:val="center"/>
          </w:tcPr>
          <w:p w14:paraId="767F2660" w14:textId="20E6EF18" w:rsidR="001D1F92" w:rsidRPr="001D1F92" w:rsidRDefault="001D1F92" w:rsidP="001D1F92">
            <w:pPr>
              <w:autoSpaceDE/>
              <w:autoSpaceDN/>
              <w:spacing w:line="240" w:lineRule="auto"/>
              <w:ind w:firstLine="0"/>
              <w:jc w:val="left"/>
              <w:rPr>
                <w:color w:val="000000"/>
                <w:sz w:val="20"/>
                <w:szCs w:val="20"/>
                <w:lang w:bidi="ar-SA"/>
              </w:rPr>
            </w:pPr>
            <w:r w:rsidRPr="001D1F92">
              <w:rPr>
                <w:sz w:val="20"/>
                <w:szCs w:val="20"/>
              </w:rPr>
              <w:t>Гражданин Семакин Вадим Сергеевич</w:t>
            </w:r>
          </w:p>
        </w:tc>
        <w:tc>
          <w:tcPr>
            <w:tcW w:w="847" w:type="pct"/>
            <w:tcBorders>
              <w:top w:val="nil"/>
              <w:left w:val="nil"/>
              <w:bottom w:val="single" w:sz="4" w:space="0" w:color="auto"/>
              <w:right w:val="single" w:sz="4" w:space="0" w:color="auto"/>
            </w:tcBorders>
            <w:shd w:val="clear" w:color="auto" w:fill="auto"/>
            <w:vAlign w:val="center"/>
          </w:tcPr>
          <w:p w14:paraId="06F03653" w14:textId="566F3BBE"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Тепловой узел Уз-841г</w:t>
            </w:r>
          </w:p>
        </w:tc>
        <w:tc>
          <w:tcPr>
            <w:tcW w:w="511" w:type="pct"/>
            <w:tcBorders>
              <w:top w:val="nil"/>
              <w:left w:val="nil"/>
              <w:bottom w:val="single" w:sz="4" w:space="0" w:color="auto"/>
              <w:right w:val="single" w:sz="4" w:space="0" w:color="auto"/>
            </w:tcBorders>
            <w:shd w:val="clear" w:color="auto" w:fill="auto"/>
            <w:vAlign w:val="center"/>
          </w:tcPr>
          <w:p w14:paraId="4860D4F6" w14:textId="0453C191"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45D6ADCB" w14:textId="1C358D7A"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0,029</w:t>
            </w:r>
          </w:p>
        </w:tc>
        <w:tc>
          <w:tcPr>
            <w:tcW w:w="584" w:type="pct"/>
            <w:tcBorders>
              <w:top w:val="nil"/>
              <w:left w:val="nil"/>
              <w:bottom w:val="single" w:sz="4" w:space="0" w:color="auto"/>
              <w:right w:val="single" w:sz="4" w:space="0" w:color="auto"/>
            </w:tcBorders>
            <w:shd w:val="clear" w:color="auto" w:fill="auto"/>
            <w:vAlign w:val="center"/>
          </w:tcPr>
          <w:p w14:paraId="57D62913" w14:textId="4D8144D5"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0,000</w:t>
            </w:r>
          </w:p>
        </w:tc>
        <w:tc>
          <w:tcPr>
            <w:tcW w:w="637" w:type="pct"/>
            <w:tcBorders>
              <w:top w:val="nil"/>
              <w:left w:val="nil"/>
              <w:bottom w:val="single" w:sz="4" w:space="0" w:color="auto"/>
              <w:right w:val="single" w:sz="4" w:space="0" w:color="auto"/>
            </w:tcBorders>
            <w:shd w:val="clear" w:color="auto" w:fill="auto"/>
            <w:vAlign w:val="center"/>
          </w:tcPr>
          <w:p w14:paraId="4DF2A00F" w14:textId="733A6C1A"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0,000</w:t>
            </w:r>
          </w:p>
        </w:tc>
        <w:tc>
          <w:tcPr>
            <w:tcW w:w="613" w:type="pct"/>
            <w:tcBorders>
              <w:top w:val="nil"/>
              <w:left w:val="nil"/>
              <w:bottom w:val="single" w:sz="4" w:space="0" w:color="auto"/>
              <w:right w:val="single" w:sz="4" w:space="0" w:color="auto"/>
            </w:tcBorders>
            <w:shd w:val="clear" w:color="auto" w:fill="auto"/>
            <w:vAlign w:val="center"/>
          </w:tcPr>
          <w:p w14:paraId="6FF33756" w14:textId="235221A6"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26.10.2020</w:t>
            </w:r>
          </w:p>
        </w:tc>
      </w:tr>
      <w:tr w:rsidR="00E50297" w:rsidRPr="001D1F92" w14:paraId="75A1A40E"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29254C6A" w14:textId="027795B9"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3</w:t>
            </w:r>
          </w:p>
        </w:tc>
        <w:tc>
          <w:tcPr>
            <w:tcW w:w="677" w:type="pct"/>
            <w:tcBorders>
              <w:top w:val="nil"/>
              <w:left w:val="nil"/>
              <w:bottom w:val="single" w:sz="4" w:space="0" w:color="auto"/>
              <w:right w:val="single" w:sz="4" w:space="0" w:color="auto"/>
            </w:tcBorders>
            <w:shd w:val="clear" w:color="auto" w:fill="auto"/>
            <w:vAlign w:val="center"/>
          </w:tcPr>
          <w:p w14:paraId="16F1417F" w14:textId="40B79686" w:rsidR="001D1F92" w:rsidRPr="001D1F92" w:rsidRDefault="001D1F92" w:rsidP="001D1F92">
            <w:pPr>
              <w:autoSpaceDE/>
              <w:autoSpaceDN/>
              <w:spacing w:line="240" w:lineRule="auto"/>
              <w:ind w:firstLine="0"/>
              <w:jc w:val="left"/>
              <w:rPr>
                <w:b/>
                <w:bCs/>
                <w:sz w:val="20"/>
                <w:szCs w:val="20"/>
              </w:rPr>
            </w:pPr>
            <w:r w:rsidRPr="001D1F92">
              <w:rPr>
                <w:sz w:val="20"/>
                <w:szCs w:val="20"/>
              </w:rPr>
              <w:t>Жилой дом, ул. Крылова, 22</w:t>
            </w:r>
          </w:p>
        </w:tc>
        <w:tc>
          <w:tcPr>
            <w:tcW w:w="605" w:type="pct"/>
            <w:tcBorders>
              <w:top w:val="nil"/>
              <w:left w:val="nil"/>
              <w:bottom w:val="single" w:sz="4" w:space="0" w:color="auto"/>
              <w:right w:val="single" w:sz="4" w:space="0" w:color="auto"/>
            </w:tcBorders>
            <w:shd w:val="clear" w:color="auto" w:fill="auto"/>
            <w:vAlign w:val="center"/>
          </w:tcPr>
          <w:p w14:paraId="406A6773" w14:textId="5E1674FD" w:rsidR="001D1F92" w:rsidRPr="001D1F92" w:rsidRDefault="001D1F92" w:rsidP="001D1F92">
            <w:pPr>
              <w:autoSpaceDE/>
              <w:autoSpaceDN/>
              <w:spacing w:line="240" w:lineRule="auto"/>
              <w:ind w:firstLine="0"/>
              <w:jc w:val="left"/>
              <w:rPr>
                <w:color w:val="000000"/>
                <w:sz w:val="20"/>
                <w:szCs w:val="20"/>
                <w:lang w:bidi="ar-SA"/>
              </w:rPr>
            </w:pPr>
            <w:r w:rsidRPr="001D1F92">
              <w:rPr>
                <w:sz w:val="20"/>
                <w:szCs w:val="20"/>
              </w:rPr>
              <w:t>Гражданка Ушакова Анна Владимировна</w:t>
            </w:r>
          </w:p>
        </w:tc>
        <w:tc>
          <w:tcPr>
            <w:tcW w:w="847" w:type="pct"/>
            <w:tcBorders>
              <w:top w:val="nil"/>
              <w:left w:val="nil"/>
              <w:bottom w:val="single" w:sz="4" w:space="0" w:color="auto"/>
              <w:right w:val="single" w:sz="4" w:space="0" w:color="auto"/>
            </w:tcBorders>
            <w:shd w:val="clear" w:color="auto" w:fill="auto"/>
            <w:vAlign w:val="center"/>
          </w:tcPr>
          <w:p w14:paraId="4D0F771A" w14:textId="1E92E461"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фланцы запорной арматуры со стороны заявителя в тепловом узле Уз-253д-2</w:t>
            </w:r>
          </w:p>
        </w:tc>
        <w:tc>
          <w:tcPr>
            <w:tcW w:w="511" w:type="pct"/>
            <w:tcBorders>
              <w:top w:val="nil"/>
              <w:left w:val="nil"/>
              <w:bottom w:val="single" w:sz="4" w:space="0" w:color="auto"/>
              <w:right w:val="single" w:sz="4" w:space="0" w:color="auto"/>
            </w:tcBorders>
            <w:shd w:val="clear" w:color="auto" w:fill="auto"/>
            <w:vAlign w:val="center"/>
          </w:tcPr>
          <w:p w14:paraId="6558EF7E" w14:textId="0450283F"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1FE8A6D1" w14:textId="1224A58C"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0,003</w:t>
            </w:r>
          </w:p>
        </w:tc>
        <w:tc>
          <w:tcPr>
            <w:tcW w:w="584" w:type="pct"/>
            <w:tcBorders>
              <w:top w:val="nil"/>
              <w:left w:val="nil"/>
              <w:bottom w:val="single" w:sz="4" w:space="0" w:color="auto"/>
              <w:right w:val="single" w:sz="4" w:space="0" w:color="auto"/>
            </w:tcBorders>
            <w:shd w:val="clear" w:color="auto" w:fill="auto"/>
            <w:vAlign w:val="center"/>
          </w:tcPr>
          <w:p w14:paraId="3B5464EF" w14:textId="22EFA93A"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0,004</w:t>
            </w:r>
          </w:p>
        </w:tc>
        <w:tc>
          <w:tcPr>
            <w:tcW w:w="637" w:type="pct"/>
            <w:tcBorders>
              <w:top w:val="nil"/>
              <w:left w:val="nil"/>
              <w:bottom w:val="single" w:sz="4" w:space="0" w:color="auto"/>
              <w:right w:val="single" w:sz="4" w:space="0" w:color="auto"/>
            </w:tcBorders>
            <w:shd w:val="clear" w:color="auto" w:fill="auto"/>
            <w:vAlign w:val="center"/>
          </w:tcPr>
          <w:p w14:paraId="2FB109D4" w14:textId="5F3BE6D7"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0,000</w:t>
            </w:r>
          </w:p>
        </w:tc>
        <w:tc>
          <w:tcPr>
            <w:tcW w:w="613" w:type="pct"/>
            <w:tcBorders>
              <w:top w:val="nil"/>
              <w:left w:val="nil"/>
              <w:bottom w:val="single" w:sz="4" w:space="0" w:color="auto"/>
              <w:right w:val="single" w:sz="4" w:space="0" w:color="auto"/>
            </w:tcBorders>
            <w:shd w:val="clear" w:color="auto" w:fill="auto"/>
            <w:vAlign w:val="center"/>
          </w:tcPr>
          <w:p w14:paraId="35D2DE29" w14:textId="1813BEF8"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12.10.2020</w:t>
            </w:r>
          </w:p>
        </w:tc>
      </w:tr>
      <w:tr w:rsidR="00E50297" w:rsidRPr="001D1F92" w14:paraId="703F9643"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218CBA0C" w14:textId="47AA6E7A"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4</w:t>
            </w:r>
          </w:p>
        </w:tc>
        <w:tc>
          <w:tcPr>
            <w:tcW w:w="677" w:type="pct"/>
            <w:tcBorders>
              <w:top w:val="nil"/>
              <w:left w:val="nil"/>
              <w:bottom w:val="single" w:sz="4" w:space="0" w:color="auto"/>
              <w:right w:val="single" w:sz="4" w:space="0" w:color="auto"/>
            </w:tcBorders>
            <w:shd w:val="clear" w:color="auto" w:fill="auto"/>
            <w:vAlign w:val="center"/>
          </w:tcPr>
          <w:p w14:paraId="2ECA16EE" w14:textId="705D0846" w:rsidR="001D1F92" w:rsidRPr="001D1F92" w:rsidRDefault="001D1F92" w:rsidP="001D1F92">
            <w:pPr>
              <w:autoSpaceDE/>
              <w:autoSpaceDN/>
              <w:spacing w:line="240" w:lineRule="auto"/>
              <w:ind w:firstLine="0"/>
              <w:jc w:val="left"/>
              <w:rPr>
                <w:b/>
                <w:bCs/>
                <w:sz w:val="20"/>
                <w:szCs w:val="20"/>
              </w:rPr>
            </w:pPr>
            <w:r w:rsidRPr="001D1F92">
              <w:rPr>
                <w:sz w:val="20"/>
                <w:szCs w:val="20"/>
              </w:rPr>
              <w:t xml:space="preserve">Индивидуальный жилой дом, </w:t>
            </w:r>
            <w:proofErr w:type="spellStart"/>
            <w:r w:rsidRPr="001D1F92">
              <w:rPr>
                <w:sz w:val="20"/>
                <w:szCs w:val="20"/>
              </w:rPr>
              <w:t>ул</w:t>
            </w:r>
            <w:proofErr w:type="gramStart"/>
            <w:r w:rsidRPr="001D1F92">
              <w:rPr>
                <w:sz w:val="20"/>
                <w:szCs w:val="20"/>
              </w:rPr>
              <w:t>.П</w:t>
            </w:r>
            <w:proofErr w:type="gramEnd"/>
            <w:r w:rsidRPr="001D1F92">
              <w:rPr>
                <w:sz w:val="20"/>
                <w:szCs w:val="20"/>
              </w:rPr>
              <w:t>ушкина</w:t>
            </w:r>
            <w:proofErr w:type="spellEnd"/>
            <w:r w:rsidRPr="001D1F92">
              <w:rPr>
                <w:sz w:val="20"/>
                <w:szCs w:val="20"/>
              </w:rPr>
              <w:t>, д. 13</w:t>
            </w:r>
          </w:p>
        </w:tc>
        <w:tc>
          <w:tcPr>
            <w:tcW w:w="605" w:type="pct"/>
            <w:tcBorders>
              <w:top w:val="nil"/>
              <w:left w:val="nil"/>
              <w:bottom w:val="single" w:sz="4" w:space="0" w:color="auto"/>
              <w:right w:val="single" w:sz="4" w:space="0" w:color="auto"/>
            </w:tcBorders>
            <w:shd w:val="clear" w:color="auto" w:fill="auto"/>
            <w:vAlign w:val="center"/>
          </w:tcPr>
          <w:p w14:paraId="19DE879F" w14:textId="3C1349FC" w:rsidR="001D1F92" w:rsidRPr="001D1F92" w:rsidRDefault="001D1F92" w:rsidP="001D1F92">
            <w:pPr>
              <w:autoSpaceDE/>
              <w:autoSpaceDN/>
              <w:spacing w:line="240" w:lineRule="auto"/>
              <w:ind w:firstLine="0"/>
              <w:jc w:val="left"/>
              <w:rPr>
                <w:color w:val="000000"/>
                <w:sz w:val="20"/>
                <w:szCs w:val="20"/>
                <w:lang w:bidi="ar-SA"/>
              </w:rPr>
            </w:pPr>
            <w:r w:rsidRPr="001D1F92">
              <w:rPr>
                <w:sz w:val="20"/>
                <w:szCs w:val="20"/>
              </w:rPr>
              <w:t>Гражданин Сибиряков Евгений Борисович</w:t>
            </w:r>
          </w:p>
        </w:tc>
        <w:tc>
          <w:tcPr>
            <w:tcW w:w="847" w:type="pct"/>
            <w:tcBorders>
              <w:top w:val="nil"/>
              <w:left w:val="nil"/>
              <w:bottom w:val="single" w:sz="4" w:space="0" w:color="auto"/>
              <w:right w:val="single" w:sz="4" w:space="0" w:color="auto"/>
            </w:tcBorders>
            <w:shd w:val="clear" w:color="auto" w:fill="auto"/>
            <w:vAlign w:val="center"/>
          </w:tcPr>
          <w:p w14:paraId="0905AC77" w14:textId="4B0A1965"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 xml:space="preserve">Место соединения тепловых сетей на границе земельного участка с </w:t>
            </w:r>
            <w:proofErr w:type="spellStart"/>
            <w:r w:rsidRPr="001D1F92">
              <w:rPr>
                <w:sz w:val="20"/>
                <w:szCs w:val="20"/>
              </w:rPr>
              <w:t>кад</w:t>
            </w:r>
            <w:proofErr w:type="spellEnd"/>
            <w:r w:rsidRPr="001D1F92">
              <w:rPr>
                <w:sz w:val="20"/>
                <w:szCs w:val="20"/>
              </w:rPr>
              <w:t>. № 18:28:000026:112</w:t>
            </w:r>
          </w:p>
        </w:tc>
        <w:tc>
          <w:tcPr>
            <w:tcW w:w="511" w:type="pct"/>
            <w:tcBorders>
              <w:top w:val="nil"/>
              <w:left w:val="nil"/>
              <w:bottom w:val="single" w:sz="4" w:space="0" w:color="auto"/>
              <w:right w:val="single" w:sz="4" w:space="0" w:color="auto"/>
            </w:tcBorders>
            <w:shd w:val="clear" w:color="auto" w:fill="auto"/>
            <w:vAlign w:val="center"/>
          </w:tcPr>
          <w:p w14:paraId="39B61292" w14:textId="5D7D1128"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18F32D81" w14:textId="220800BA"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0,0248</w:t>
            </w:r>
          </w:p>
        </w:tc>
        <w:tc>
          <w:tcPr>
            <w:tcW w:w="584" w:type="pct"/>
            <w:tcBorders>
              <w:top w:val="nil"/>
              <w:left w:val="nil"/>
              <w:bottom w:val="single" w:sz="4" w:space="0" w:color="auto"/>
              <w:right w:val="single" w:sz="4" w:space="0" w:color="auto"/>
            </w:tcBorders>
            <w:shd w:val="clear" w:color="auto" w:fill="auto"/>
            <w:vAlign w:val="center"/>
          </w:tcPr>
          <w:p w14:paraId="442565C3" w14:textId="2810A734"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0,0017</w:t>
            </w:r>
          </w:p>
        </w:tc>
        <w:tc>
          <w:tcPr>
            <w:tcW w:w="637" w:type="pct"/>
            <w:tcBorders>
              <w:top w:val="nil"/>
              <w:left w:val="nil"/>
              <w:bottom w:val="single" w:sz="4" w:space="0" w:color="auto"/>
              <w:right w:val="single" w:sz="4" w:space="0" w:color="auto"/>
            </w:tcBorders>
            <w:shd w:val="clear" w:color="auto" w:fill="auto"/>
            <w:vAlign w:val="center"/>
          </w:tcPr>
          <w:p w14:paraId="69BDB0A5" w14:textId="21EB423F"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0,0000</w:t>
            </w:r>
          </w:p>
        </w:tc>
        <w:tc>
          <w:tcPr>
            <w:tcW w:w="613" w:type="pct"/>
            <w:tcBorders>
              <w:top w:val="nil"/>
              <w:left w:val="nil"/>
              <w:bottom w:val="single" w:sz="4" w:space="0" w:color="auto"/>
              <w:right w:val="single" w:sz="4" w:space="0" w:color="auto"/>
            </w:tcBorders>
            <w:shd w:val="clear" w:color="auto" w:fill="auto"/>
            <w:vAlign w:val="center"/>
          </w:tcPr>
          <w:p w14:paraId="2D2E9CBC" w14:textId="595921E2"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28.02.2020</w:t>
            </w:r>
          </w:p>
        </w:tc>
      </w:tr>
      <w:tr w:rsidR="00E50297" w:rsidRPr="001D1F92" w14:paraId="781AC88A"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4C74AB6E" w14:textId="270CB6C5"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5</w:t>
            </w:r>
          </w:p>
        </w:tc>
        <w:tc>
          <w:tcPr>
            <w:tcW w:w="677" w:type="pct"/>
            <w:tcBorders>
              <w:top w:val="nil"/>
              <w:left w:val="nil"/>
              <w:bottom w:val="single" w:sz="4" w:space="0" w:color="auto"/>
              <w:right w:val="single" w:sz="4" w:space="0" w:color="auto"/>
            </w:tcBorders>
            <w:shd w:val="clear" w:color="auto" w:fill="auto"/>
            <w:vAlign w:val="center"/>
          </w:tcPr>
          <w:p w14:paraId="32E1751A" w14:textId="2DCC6F78" w:rsidR="001D1F92" w:rsidRPr="001D1F92" w:rsidRDefault="001D1F92" w:rsidP="001D1F92">
            <w:pPr>
              <w:autoSpaceDE/>
              <w:autoSpaceDN/>
              <w:spacing w:line="240" w:lineRule="auto"/>
              <w:ind w:firstLine="0"/>
              <w:jc w:val="left"/>
              <w:rPr>
                <w:b/>
                <w:bCs/>
                <w:sz w:val="20"/>
                <w:szCs w:val="20"/>
              </w:rPr>
            </w:pPr>
            <w:r w:rsidRPr="001D1F92">
              <w:rPr>
                <w:sz w:val="20"/>
                <w:szCs w:val="20"/>
              </w:rPr>
              <w:t xml:space="preserve">Два индивидуальных жилых дома и гараж, </w:t>
            </w:r>
            <w:proofErr w:type="spellStart"/>
            <w:r w:rsidRPr="001D1F92">
              <w:rPr>
                <w:sz w:val="20"/>
                <w:szCs w:val="20"/>
              </w:rPr>
              <w:t>ул</w:t>
            </w:r>
            <w:proofErr w:type="gramStart"/>
            <w:r w:rsidRPr="001D1F92">
              <w:rPr>
                <w:sz w:val="20"/>
                <w:szCs w:val="20"/>
              </w:rPr>
              <w:t>.В</w:t>
            </w:r>
            <w:proofErr w:type="gramEnd"/>
            <w:r w:rsidRPr="001D1F92">
              <w:rPr>
                <w:sz w:val="20"/>
                <w:szCs w:val="20"/>
              </w:rPr>
              <w:t>ятская</w:t>
            </w:r>
            <w:proofErr w:type="spellEnd"/>
            <w:r w:rsidRPr="001D1F92">
              <w:rPr>
                <w:sz w:val="20"/>
                <w:szCs w:val="20"/>
              </w:rPr>
              <w:t>, 45</w:t>
            </w:r>
          </w:p>
        </w:tc>
        <w:tc>
          <w:tcPr>
            <w:tcW w:w="605" w:type="pct"/>
            <w:tcBorders>
              <w:top w:val="nil"/>
              <w:left w:val="nil"/>
              <w:bottom w:val="single" w:sz="4" w:space="0" w:color="auto"/>
              <w:right w:val="single" w:sz="4" w:space="0" w:color="auto"/>
            </w:tcBorders>
            <w:shd w:val="clear" w:color="auto" w:fill="auto"/>
            <w:vAlign w:val="center"/>
          </w:tcPr>
          <w:p w14:paraId="0E562DA1" w14:textId="16DD2883" w:rsidR="001D1F92" w:rsidRPr="001D1F92" w:rsidRDefault="001D1F92" w:rsidP="001D1F92">
            <w:pPr>
              <w:autoSpaceDE/>
              <w:autoSpaceDN/>
              <w:spacing w:line="240" w:lineRule="auto"/>
              <w:ind w:firstLine="0"/>
              <w:jc w:val="left"/>
              <w:rPr>
                <w:color w:val="000000"/>
                <w:sz w:val="20"/>
                <w:szCs w:val="20"/>
                <w:lang w:bidi="ar-SA"/>
              </w:rPr>
            </w:pPr>
            <w:r w:rsidRPr="001D1F92">
              <w:rPr>
                <w:sz w:val="20"/>
                <w:szCs w:val="20"/>
              </w:rPr>
              <w:t xml:space="preserve">Гражданин Байрамов Роберт </w:t>
            </w:r>
            <w:proofErr w:type="spellStart"/>
            <w:r w:rsidRPr="001D1F92">
              <w:rPr>
                <w:sz w:val="20"/>
                <w:szCs w:val="20"/>
              </w:rPr>
              <w:t>Рафисович</w:t>
            </w:r>
            <w:proofErr w:type="spellEnd"/>
          </w:p>
        </w:tc>
        <w:tc>
          <w:tcPr>
            <w:tcW w:w="847" w:type="pct"/>
            <w:tcBorders>
              <w:top w:val="nil"/>
              <w:left w:val="nil"/>
              <w:bottom w:val="single" w:sz="4" w:space="0" w:color="auto"/>
              <w:right w:val="single" w:sz="4" w:space="0" w:color="auto"/>
            </w:tcBorders>
            <w:shd w:val="clear" w:color="auto" w:fill="auto"/>
            <w:vAlign w:val="center"/>
          </w:tcPr>
          <w:p w14:paraId="1B214265" w14:textId="3D67DBDE"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 xml:space="preserve">Место соединения тепловых сетей на границе земельного участка с </w:t>
            </w:r>
            <w:proofErr w:type="spellStart"/>
            <w:r w:rsidRPr="001D1F92">
              <w:rPr>
                <w:sz w:val="20"/>
                <w:szCs w:val="20"/>
              </w:rPr>
              <w:t>кад</w:t>
            </w:r>
            <w:proofErr w:type="spellEnd"/>
            <w:r w:rsidRPr="001D1F92">
              <w:rPr>
                <w:sz w:val="20"/>
                <w:szCs w:val="20"/>
              </w:rPr>
              <w:t>. № 18:28:000037:001</w:t>
            </w:r>
          </w:p>
        </w:tc>
        <w:tc>
          <w:tcPr>
            <w:tcW w:w="511" w:type="pct"/>
            <w:tcBorders>
              <w:top w:val="nil"/>
              <w:left w:val="nil"/>
              <w:bottom w:val="single" w:sz="4" w:space="0" w:color="auto"/>
              <w:right w:val="single" w:sz="4" w:space="0" w:color="auto"/>
            </w:tcBorders>
            <w:shd w:val="clear" w:color="auto" w:fill="auto"/>
            <w:vAlign w:val="center"/>
          </w:tcPr>
          <w:p w14:paraId="65FCEC6A" w14:textId="546AA8EA"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3306828A" w14:textId="1ADF0DF9"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0,017</w:t>
            </w:r>
          </w:p>
        </w:tc>
        <w:tc>
          <w:tcPr>
            <w:tcW w:w="584" w:type="pct"/>
            <w:tcBorders>
              <w:top w:val="nil"/>
              <w:left w:val="nil"/>
              <w:bottom w:val="single" w:sz="4" w:space="0" w:color="auto"/>
              <w:right w:val="single" w:sz="4" w:space="0" w:color="auto"/>
            </w:tcBorders>
            <w:shd w:val="clear" w:color="auto" w:fill="auto"/>
            <w:vAlign w:val="center"/>
          </w:tcPr>
          <w:p w14:paraId="1BCAAE6B" w14:textId="7A27D1AF"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0,000</w:t>
            </w:r>
          </w:p>
        </w:tc>
        <w:tc>
          <w:tcPr>
            <w:tcW w:w="637" w:type="pct"/>
            <w:tcBorders>
              <w:top w:val="nil"/>
              <w:left w:val="nil"/>
              <w:bottom w:val="single" w:sz="4" w:space="0" w:color="auto"/>
              <w:right w:val="single" w:sz="4" w:space="0" w:color="auto"/>
            </w:tcBorders>
            <w:shd w:val="clear" w:color="auto" w:fill="auto"/>
            <w:vAlign w:val="center"/>
          </w:tcPr>
          <w:p w14:paraId="499200E2" w14:textId="64A42AAC"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0,000</w:t>
            </w:r>
          </w:p>
        </w:tc>
        <w:tc>
          <w:tcPr>
            <w:tcW w:w="613" w:type="pct"/>
            <w:tcBorders>
              <w:top w:val="nil"/>
              <w:left w:val="nil"/>
              <w:bottom w:val="single" w:sz="4" w:space="0" w:color="auto"/>
              <w:right w:val="single" w:sz="4" w:space="0" w:color="auto"/>
            </w:tcBorders>
            <w:shd w:val="clear" w:color="auto" w:fill="auto"/>
            <w:vAlign w:val="center"/>
          </w:tcPr>
          <w:p w14:paraId="0138B8EB" w14:textId="0905EB52" w:rsidR="001D1F92" w:rsidRPr="001D1F92" w:rsidRDefault="001D1F92" w:rsidP="001D1F92">
            <w:pPr>
              <w:autoSpaceDE/>
              <w:autoSpaceDN/>
              <w:spacing w:line="240" w:lineRule="auto"/>
              <w:ind w:firstLine="0"/>
              <w:jc w:val="center"/>
              <w:rPr>
                <w:color w:val="000000"/>
                <w:sz w:val="20"/>
                <w:szCs w:val="20"/>
                <w:lang w:bidi="ar-SA"/>
              </w:rPr>
            </w:pPr>
            <w:r w:rsidRPr="001D1F92">
              <w:rPr>
                <w:sz w:val="20"/>
                <w:szCs w:val="20"/>
              </w:rPr>
              <w:t>23.03.2020</w:t>
            </w:r>
          </w:p>
        </w:tc>
      </w:tr>
      <w:tr w:rsidR="00E50297" w:rsidRPr="001D1F92" w14:paraId="6F28E835"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0223B63C" w14:textId="77777777" w:rsidR="001D1F92" w:rsidRPr="001D1F92" w:rsidRDefault="001D1F92" w:rsidP="001D1F92">
            <w:pPr>
              <w:autoSpaceDE/>
              <w:autoSpaceDN/>
              <w:spacing w:line="240" w:lineRule="auto"/>
              <w:ind w:firstLine="0"/>
              <w:jc w:val="center"/>
              <w:rPr>
                <w:color w:val="000000"/>
                <w:sz w:val="20"/>
                <w:szCs w:val="20"/>
                <w:lang w:bidi="ar-SA"/>
              </w:rPr>
            </w:pPr>
          </w:p>
        </w:tc>
        <w:tc>
          <w:tcPr>
            <w:tcW w:w="677" w:type="pct"/>
            <w:tcBorders>
              <w:top w:val="nil"/>
              <w:left w:val="nil"/>
              <w:bottom w:val="single" w:sz="4" w:space="0" w:color="auto"/>
              <w:right w:val="single" w:sz="4" w:space="0" w:color="auto"/>
            </w:tcBorders>
            <w:shd w:val="clear" w:color="auto" w:fill="auto"/>
            <w:vAlign w:val="center"/>
          </w:tcPr>
          <w:p w14:paraId="2F12C695" w14:textId="46B76020" w:rsidR="001D1F92" w:rsidRPr="001D1F92" w:rsidRDefault="001D1F92" w:rsidP="001D1F92">
            <w:pPr>
              <w:autoSpaceDE/>
              <w:autoSpaceDN/>
              <w:spacing w:line="240" w:lineRule="auto"/>
              <w:ind w:firstLine="0"/>
              <w:jc w:val="left"/>
              <w:rPr>
                <w:b/>
                <w:bCs/>
                <w:sz w:val="20"/>
                <w:szCs w:val="20"/>
              </w:rPr>
            </w:pPr>
            <w:r>
              <w:rPr>
                <w:b/>
                <w:bCs/>
                <w:sz w:val="20"/>
                <w:szCs w:val="20"/>
              </w:rPr>
              <w:t>2021 год</w:t>
            </w:r>
          </w:p>
        </w:tc>
        <w:tc>
          <w:tcPr>
            <w:tcW w:w="605" w:type="pct"/>
            <w:tcBorders>
              <w:top w:val="nil"/>
              <w:left w:val="nil"/>
              <w:bottom w:val="single" w:sz="4" w:space="0" w:color="auto"/>
              <w:right w:val="single" w:sz="4" w:space="0" w:color="auto"/>
            </w:tcBorders>
            <w:shd w:val="clear" w:color="auto" w:fill="auto"/>
            <w:vAlign w:val="center"/>
          </w:tcPr>
          <w:p w14:paraId="7E59111A" w14:textId="77777777" w:rsidR="001D1F92" w:rsidRPr="001D1F92" w:rsidRDefault="001D1F92" w:rsidP="001D1F92">
            <w:pPr>
              <w:autoSpaceDE/>
              <w:autoSpaceDN/>
              <w:spacing w:line="240" w:lineRule="auto"/>
              <w:ind w:firstLine="0"/>
              <w:jc w:val="left"/>
              <w:rPr>
                <w:color w:val="000000"/>
                <w:sz w:val="20"/>
                <w:szCs w:val="20"/>
                <w:lang w:bidi="ar-SA"/>
              </w:rPr>
            </w:pPr>
          </w:p>
        </w:tc>
        <w:tc>
          <w:tcPr>
            <w:tcW w:w="847" w:type="pct"/>
            <w:tcBorders>
              <w:top w:val="nil"/>
              <w:left w:val="nil"/>
              <w:bottom w:val="single" w:sz="4" w:space="0" w:color="auto"/>
              <w:right w:val="single" w:sz="4" w:space="0" w:color="auto"/>
            </w:tcBorders>
            <w:shd w:val="clear" w:color="auto" w:fill="auto"/>
            <w:vAlign w:val="center"/>
          </w:tcPr>
          <w:p w14:paraId="39F21486" w14:textId="77777777" w:rsidR="001D1F92" w:rsidRPr="001D1F92" w:rsidRDefault="001D1F92" w:rsidP="001D1F92">
            <w:pPr>
              <w:autoSpaceDE/>
              <w:autoSpaceDN/>
              <w:spacing w:line="240" w:lineRule="auto"/>
              <w:ind w:firstLine="0"/>
              <w:jc w:val="center"/>
              <w:rPr>
                <w:color w:val="000000"/>
                <w:sz w:val="20"/>
                <w:szCs w:val="20"/>
                <w:lang w:bidi="ar-SA"/>
              </w:rPr>
            </w:pPr>
          </w:p>
        </w:tc>
        <w:tc>
          <w:tcPr>
            <w:tcW w:w="511" w:type="pct"/>
            <w:tcBorders>
              <w:top w:val="nil"/>
              <w:left w:val="nil"/>
              <w:bottom w:val="single" w:sz="4" w:space="0" w:color="auto"/>
              <w:right w:val="single" w:sz="4" w:space="0" w:color="auto"/>
            </w:tcBorders>
            <w:shd w:val="clear" w:color="auto" w:fill="auto"/>
            <w:vAlign w:val="center"/>
          </w:tcPr>
          <w:p w14:paraId="170A18BF" w14:textId="77777777" w:rsidR="001D1F92" w:rsidRPr="001D1F92" w:rsidRDefault="001D1F92" w:rsidP="001D1F92">
            <w:pPr>
              <w:autoSpaceDE/>
              <w:autoSpaceDN/>
              <w:spacing w:line="240" w:lineRule="auto"/>
              <w:ind w:firstLine="0"/>
              <w:jc w:val="center"/>
              <w:rPr>
                <w:color w:val="000000"/>
                <w:sz w:val="20"/>
                <w:szCs w:val="20"/>
                <w:lang w:bidi="ar-SA"/>
              </w:rPr>
            </w:pPr>
          </w:p>
        </w:tc>
        <w:tc>
          <w:tcPr>
            <w:tcW w:w="377" w:type="pct"/>
            <w:tcBorders>
              <w:top w:val="nil"/>
              <w:left w:val="nil"/>
              <w:bottom w:val="single" w:sz="4" w:space="0" w:color="auto"/>
              <w:right w:val="single" w:sz="4" w:space="0" w:color="auto"/>
            </w:tcBorders>
            <w:shd w:val="clear" w:color="auto" w:fill="auto"/>
            <w:vAlign w:val="center"/>
          </w:tcPr>
          <w:p w14:paraId="79641679" w14:textId="77777777" w:rsidR="001D1F92" w:rsidRPr="001D1F92" w:rsidRDefault="001D1F92" w:rsidP="001D1F92">
            <w:pPr>
              <w:autoSpaceDE/>
              <w:autoSpaceDN/>
              <w:spacing w:line="240" w:lineRule="auto"/>
              <w:ind w:firstLine="0"/>
              <w:jc w:val="center"/>
              <w:rPr>
                <w:color w:val="000000"/>
                <w:sz w:val="20"/>
                <w:szCs w:val="20"/>
                <w:lang w:bidi="ar-SA"/>
              </w:rPr>
            </w:pPr>
          </w:p>
        </w:tc>
        <w:tc>
          <w:tcPr>
            <w:tcW w:w="584" w:type="pct"/>
            <w:tcBorders>
              <w:top w:val="nil"/>
              <w:left w:val="nil"/>
              <w:bottom w:val="single" w:sz="4" w:space="0" w:color="auto"/>
              <w:right w:val="single" w:sz="4" w:space="0" w:color="auto"/>
            </w:tcBorders>
            <w:shd w:val="clear" w:color="auto" w:fill="auto"/>
            <w:vAlign w:val="center"/>
          </w:tcPr>
          <w:p w14:paraId="0FBF1DEA" w14:textId="77777777" w:rsidR="001D1F92" w:rsidRPr="001D1F92" w:rsidRDefault="001D1F92" w:rsidP="001D1F92">
            <w:pPr>
              <w:autoSpaceDE/>
              <w:autoSpaceDN/>
              <w:spacing w:line="240" w:lineRule="auto"/>
              <w:ind w:firstLine="0"/>
              <w:jc w:val="center"/>
              <w:rPr>
                <w:color w:val="000000"/>
                <w:sz w:val="20"/>
                <w:szCs w:val="20"/>
                <w:lang w:bidi="ar-SA"/>
              </w:rPr>
            </w:pPr>
          </w:p>
        </w:tc>
        <w:tc>
          <w:tcPr>
            <w:tcW w:w="637" w:type="pct"/>
            <w:tcBorders>
              <w:top w:val="nil"/>
              <w:left w:val="nil"/>
              <w:bottom w:val="single" w:sz="4" w:space="0" w:color="auto"/>
              <w:right w:val="single" w:sz="4" w:space="0" w:color="auto"/>
            </w:tcBorders>
            <w:shd w:val="clear" w:color="auto" w:fill="auto"/>
            <w:vAlign w:val="center"/>
          </w:tcPr>
          <w:p w14:paraId="31EB5A86" w14:textId="77777777" w:rsidR="001D1F92" w:rsidRPr="001D1F92" w:rsidRDefault="001D1F92" w:rsidP="001D1F92">
            <w:pPr>
              <w:autoSpaceDE/>
              <w:autoSpaceDN/>
              <w:spacing w:line="240" w:lineRule="auto"/>
              <w:ind w:firstLine="0"/>
              <w:jc w:val="center"/>
              <w:rPr>
                <w:color w:val="000000"/>
                <w:sz w:val="20"/>
                <w:szCs w:val="20"/>
                <w:lang w:bidi="ar-SA"/>
              </w:rPr>
            </w:pPr>
          </w:p>
        </w:tc>
        <w:tc>
          <w:tcPr>
            <w:tcW w:w="613" w:type="pct"/>
            <w:tcBorders>
              <w:top w:val="nil"/>
              <w:left w:val="nil"/>
              <w:bottom w:val="single" w:sz="4" w:space="0" w:color="auto"/>
              <w:right w:val="single" w:sz="4" w:space="0" w:color="auto"/>
            </w:tcBorders>
            <w:shd w:val="clear" w:color="auto" w:fill="auto"/>
            <w:vAlign w:val="center"/>
          </w:tcPr>
          <w:p w14:paraId="2CFC8938" w14:textId="77777777" w:rsidR="001D1F92" w:rsidRPr="001D1F92" w:rsidRDefault="001D1F92" w:rsidP="001D1F92">
            <w:pPr>
              <w:autoSpaceDE/>
              <w:autoSpaceDN/>
              <w:spacing w:line="240" w:lineRule="auto"/>
              <w:ind w:firstLine="0"/>
              <w:jc w:val="center"/>
              <w:rPr>
                <w:color w:val="000000"/>
                <w:sz w:val="20"/>
                <w:szCs w:val="20"/>
                <w:lang w:bidi="ar-SA"/>
              </w:rPr>
            </w:pPr>
          </w:p>
        </w:tc>
      </w:tr>
      <w:tr w:rsidR="00E50297" w:rsidRPr="00E50297" w14:paraId="00B24290"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265A9FE1" w14:textId="5778F57D" w:rsidR="001D1F92" w:rsidRPr="00E50297" w:rsidRDefault="001D1F92" w:rsidP="001D1F92">
            <w:pPr>
              <w:autoSpaceDE/>
              <w:autoSpaceDN/>
              <w:spacing w:line="240" w:lineRule="auto"/>
              <w:ind w:firstLine="0"/>
              <w:jc w:val="center"/>
              <w:rPr>
                <w:color w:val="000000"/>
                <w:sz w:val="20"/>
                <w:szCs w:val="20"/>
                <w:lang w:bidi="ar-SA"/>
              </w:rPr>
            </w:pPr>
            <w:r w:rsidRPr="00E50297">
              <w:rPr>
                <w:sz w:val="20"/>
                <w:szCs w:val="20"/>
              </w:rPr>
              <w:t>1</w:t>
            </w:r>
          </w:p>
        </w:tc>
        <w:tc>
          <w:tcPr>
            <w:tcW w:w="677" w:type="pct"/>
            <w:tcBorders>
              <w:top w:val="nil"/>
              <w:left w:val="nil"/>
              <w:bottom w:val="single" w:sz="4" w:space="0" w:color="auto"/>
              <w:right w:val="single" w:sz="4" w:space="0" w:color="auto"/>
            </w:tcBorders>
            <w:shd w:val="clear" w:color="auto" w:fill="auto"/>
            <w:vAlign w:val="center"/>
          </w:tcPr>
          <w:p w14:paraId="566E9EB7" w14:textId="77777777" w:rsidR="001D1F92" w:rsidRPr="00E50297" w:rsidRDefault="001D1F92" w:rsidP="001D1F92">
            <w:pPr>
              <w:pStyle w:val="affb"/>
              <w:snapToGrid w:val="0"/>
            </w:pPr>
            <w:r w:rsidRPr="00E50297">
              <w:t>Индивидуальный жилой дом</w:t>
            </w:r>
          </w:p>
          <w:p w14:paraId="7DB44CEE" w14:textId="6CCBB84E" w:rsidR="001D1F92" w:rsidRPr="00E50297" w:rsidRDefault="001D1F92" w:rsidP="001D1F92">
            <w:pPr>
              <w:autoSpaceDE/>
              <w:autoSpaceDN/>
              <w:spacing w:line="240" w:lineRule="auto"/>
              <w:ind w:firstLine="0"/>
              <w:jc w:val="left"/>
              <w:rPr>
                <w:b/>
                <w:bCs/>
                <w:sz w:val="20"/>
                <w:szCs w:val="20"/>
              </w:rPr>
            </w:pPr>
            <w:proofErr w:type="spellStart"/>
            <w:r w:rsidRPr="00E50297">
              <w:rPr>
                <w:sz w:val="20"/>
                <w:szCs w:val="20"/>
              </w:rPr>
              <w:t>ул</w:t>
            </w:r>
            <w:proofErr w:type="gramStart"/>
            <w:r w:rsidRPr="00E50297">
              <w:rPr>
                <w:sz w:val="20"/>
                <w:szCs w:val="20"/>
              </w:rPr>
              <w:t>.Г</w:t>
            </w:r>
            <w:proofErr w:type="gramEnd"/>
            <w:r w:rsidRPr="00E50297">
              <w:rPr>
                <w:sz w:val="20"/>
                <w:szCs w:val="20"/>
              </w:rPr>
              <w:t>оголя</w:t>
            </w:r>
            <w:proofErr w:type="spellEnd"/>
            <w:r w:rsidRPr="00E50297">
              <w:rPr>
                <w:sz w:val="20"/>
                <w:szCs w:val="20"/>
              </w:rPr>
              <w:t>, 31</w:t>
            </w:r>
          </w:p>
        </w:tc>
        <w:tc>
          <w:tcPr>
            <w:tcW w:w="605" w:type="pct"/>
            <w:tcBorders>
              <w:top w:val="nil"/>
              <w:left w:val="nil"/>
              <w:bottom w:val="single" w:sz="4" w:space="0" w:color="auto"/>
              <w:right w:val="single" w:sz="4" w:space="0" w:color="auto"/>
            </w:tcBorders>
            <w:shd w:val="clear" w:color="auto" w:fill="auto"/>
            <w:vAlign w:val="center"/>
          </w:tcPr>
          <w:p w14:paraId="08F850A2" w14:textId="5E6A82C4" w:rsidR="001D1F92" w:rsidRPr="00E50297" w:rsidRDefault="001D1F92" w:rsidP="001D1F92">
            <w:pPr>
              <w:autoSpaceDE/>
              <w:autoSpaceDN/>
              <w:spacing w:line="240" w:lineRule="auto"/>
              <w:ind w:firstLine="0"/>
              <w:jc w:val="left"/>
              <w:rPr>
                <w:color w:val="000000"/>
                <w:sz w:val="20"/>
                <w:szCs w:val="20"/>
                <w:lang w:bidi="ar-SA"/>
              </w:rPr>
            </w:pPr>
            <w:r w:rsidRPr="00E50297">
              <w:rPr>
                <w:sz w:val="20"/>
                <w:szCs w:val="20"/>
              </w:rPr>
              <w:t>Гражданка Поршнева Галина Анатольевна</w:t>
            </w:r>
          </w:p>
        </w:tc>
        <w:tc>
          <w:tcPr>
            <w:tcW w:w="847" w:type="pct"/>
            <w:tcBorders>
              <w:top w:val="nil"/>
              <w:left w:val="nil"/>
              <w:bottom w:val="single" w:sz="4" w:space="0" w:color="auto"/>
              <w:right w:val="single" w:sz="4" w:space="0" w:color="auto"/>
            </w:tcBorders>
            <w:shd w:val="clear" w:color="auto" w:fill="auto"/>
            <w:vAlign w:val="center"/>
          </w:tcPr>
          <w:p w14:paraId="393A083B" w14:textId="372791EA" w:rsidR="001D1F92" w:rsidRPr="00E50297" w:rsidRDefault="001D1F92" w:rsidP="001D1F92">
            <w:pPr>
              <w:autoSpaceDE/>
              <w:autoSpaceDN/>
              <w:spacing w:line="240" w:lineRule="auto"/>
              <w:ind w:firstLine="0"/>
              <w:jc w:val="center"/>
              <w:rPr>
                <w:color w:val="000000"/>
                <w:sz w:val="20"/>
                <w:szCs w:val="20"/>
                <w:lang w:bidi="ar-SA"/>
              </w:rPr>
            </w:pPr>
            <w:r w:rsidRPr="00E50297">
              <w:rPr>
                <w:sz w:val="20"/>
                <w:szCs w:val="20"/>
              </w:rPr>
              <w:t xml:space="preserve">Место соединения тепловых сетей на границе земельного участка с </w:t>
            </w:r>
            <w:proofErr w:type="spellStart"/>
            <w:r w:rsidRPr="00E50297">
              <w:rPr>
                <w:sz w:val="20"/>
                <w:szCs w:val="20"/>
              </w:rPr>
              <w:t>кад</w:t>
            </w:r>
            <w:proofErr w:type="spellEnd"/>
            <w:r w:rsidRPr="00E50297">
              <w:rPr>
                <w:sz w:val="20"/>
                <w:szCs w:val="20"/>
              </w:rPr>
              <w:t>. № 18:28:000023:141</w:t>
            </w:r>
          </w:p>
        </w:tc>
        <w:tc>
          <w:tcPr>
            <w:tcW w:w="511" w:type="pct"/>
            <w:tcBorders>
              <w:top w:val="nil"/>
              <w:left w:val="nil"/>
              <w:bottom w:val="single" w:sz="4" w:space="0" w:color="auto"/>
              <w:right w:val="single" w:sz="4" w:space="0" w:color="auto"/>
            </w:tcBorders>
            <w:shd w:val="clear" w:color="auto" w:fill="auto"/>
            <w:vAlign w:val="center"/>
          </w:tcPr>
          <w:p w14:paraId="025A8DD0" w14:textId="04158964" w:rsidR="001D1F92" w:rsidRPr="00E50297" w:rsidRDefault="001D1F92" w:rsidP="001D1F92">
            <w:pPr>
              <w:autoSpaceDE/>
              <w:autoSpaceDN/>
              <w:spacing w:line="240" w:lineRule="auto"/>
              <w:ind w:firstLine="0"/>
              <w:jc w:val="center"/>
              <w:rPr>
                <w:color w:val="000000"/>
                <w:sz w:val="20"/>
                <w:szCs w:val="20"/>
                <w:lang w:bidi="ar-SA"/>
              </w:rPr>
            </w:pPr>
            <w:r w:rsidRPr="00E50297">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66FF17E3" w14:textId="49446A77" w:rsidR="001D1F92" w:rsidRPr="00E50297" w:rsidRDefault="001D1F92" w:rsidP="001D1F92">
            <w:pPr>
              <w:autoSpaceDE/>
              <w:autoSpaceDN/>
              <w:spacing w:line="240" w:lineRule="auto"/>
              <w:ind w:firstLine="0"/>
              <w:jc w:val="center"/>
              <w:rPr>
                <w:color w:val="000000"/>
                <w:sz w:val="20"/>
                <w:szCs w:val="20"/>
                <w:lang w:bidi="ar-SA"/>
              </w:rPr>
            </w:pPr>
            <w:r w:rsidRPr="00E50297">
              <w:rPr>
                <w:sz w:val="20"/>
                <w:szCs w:val="20"/>
              </w:rPr>
              <w:t>0,006</w:t>
            </w:r>
          </w:p>
        </w:tc>
        <w:tc>
          <w:tcPr>
            <w:tcW w:w="584" w:type="pct"/>
            <w:tcBorders>
              <w:top w:val="nil"/>
              <w:left w:val="nil"/>
              <w:bottom w:val="single" w:sz="4" w:space="0" w:color="auto"/>
              <w:right w:val="single" w:sz="4" w:space="0" w:color="auto"/>
            </w:tcBorders>
            <w:shd w:val="clear" w:color="auto" w:fill="auto"/>
            <w:vAlign w:val="center"/>
          </w:tcPr>
          <w:p w14:paraId="63444990" w14:textId="60B5265A" w:rsidR="001D1F92" w:rsidRPr="00E50297" w:rsidRDefault="001D1F92" w:rsidP="001D1F92">
            <w:pPr>
              <w:autoSpaceDE/>
              <w:autoSpaceDN/>
              <w:spacing w:line="240" w:lineRule="auto"/>
              <w:ind w:firstLine="0"/>
              <w:jc w:val="center"/>
              <w:rPr>
                <w:color w:val="000000"/>
                <w:sz w:val="20"/>
                <w:szCs w:val="20"/>
                <w:lang w:bidi="ar-SA"/>
              </w:rPr>
            </w:pPr>
            <w:r w:rsidRPr="00E50297">
              <w:rPr>
                <w:sz w:val="20"/>
                <w:szCs w:val="20"/>
              </w:rPr>
              <w:t>0,000</w:t>
            </w:r>
          </w:p>
        </w:tc>
        <w:tc>
          <w:tcPr>
            <w:tcW w:w="637" w:type="pct"/>
            <w:tcBorders>
              <w:top w:val="nil"/>
              <w:left w:val="nil"/>
              <w:bottom w:val="single" w:sz="4" w:space="0" w:color="auto"/>
              <w:right w:val="single" w:sz="4" w:space="0" w:color="auto"/>
            </w:tcBorders>
            <w:shd w:val="clear" w:color="auto" w:fill="auto"/>
            <w:vAlign w:val="center"/>
          </w:tcPr>
          <w:p w14:paraId="4DC711F2" w14:textId="208D43B5" w:rsidR="001D1F92" w:rsidRPr="00E50297" w:rsidRDefault="001D1F92" w:rsidP="001D1F92">
            <w:pPr>
              <w:autoSpaceDE/>
              <w:autoSpaceDN/>
              <w:spacing w:line="240" w:lineRule="auto"/>
              <w:ind w:firstLine="0"/>
              <w:jc w:val="center"/>
              <w:rPr>
                <w:color w:val="000000"/>
                <w:sz w:val="20"/>
                <w:szCs w:val="20"/>
                <w:lang w:bidi="ar-SA"/>
              </w:rPr>
            </w:pPr>
            <w:r w:rsidRPr="00E50297">
              <w:rPr>
                <w:sz w:val="20"/>
                <w:szCs w:val="20"/>
              </w:rPr>
              <w:t>0,000</w:t>
            </w:r>
          </w:p>
        </w:tc>
        <w:tc>
          <w:tcPr>
            <w:tcW w:w="613" w:type="pct"/>
            <w:tcBorders>
              <w:top w:val="nil"/>
              <w:left w:val="nil"/>
              <w:bottom w:val="single" w:sz="4" w:space="0" w:color="auto"/>
              <w:right w:val="single" w:sz="4" w:space="0" w:color="auto"/>
            </w:tcBorders>
            <w:shd w:val="clear" w:color="auto" w:fill="auto"/>
            <w:vAlign w:val="center"/>
          </w:tcPr>
          <w:p w14:paraId="69085BAF" w14:textId="666B37A4" w:rsidR="001D1F92" w:rsidRPr="00E50297" w:rsidRDefault="001D1F92" w:rsidP="001D1F92">
            <w:pPr>
              <w:autoSpaceDE/>
              <w:autoSpaceDN/>
              <w:spacing w:line="240" w:lineRule="auto"/>
              <w:ind w:firstLine="0"/>
              <w:jc w:val="center"/>
              <w:rPr>
                <w:color w:val="000000"/>
                <w:sz w:val="20"/>
                <w:szCs w:val="20"/>
                <w:lang w:bidi="ar-SA"/>
              </w:rPr>
            </w:pPr>
            <w:r w:rsidRPr="00E50297">
              <w:rPr>
                <w:sz w:val="20"/>
                <w:szCs w:val="20"/>
              </w:rPr>
              <w:t>09.02.2021</w:t>
            </w:r>
          </w:p>
        </w:tc>
      </w:tr>
      <w:tr w:rsidR="00E50297" w:rsidRPr="00E50297" w14:paraId="3F1AB78C"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2C2C684C" w14:textId="794520FD"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2</w:t>
            </w:r>
          </w:p>
        </w:tc>
        <w:tc>
          <w:tcPr>
            <w:tcW w:w="677" w:type="pct"/>
            <w:tcBorders>
              <w:top w:val="nil"/>
              <w:left w:val="nil"/>
              <w:bottom w:val="single" w:sz="4" w:space="0" w:color="auto"/>
              <w:right w:val="single" w:sz="4" w:space="0" w:color="auto"/>
            </w:tcBorders>
            <w:shd w:val="clear" w:color="auto" w:fill="auto"/>
            <w:vAlign w:val="center"/>
          </w:tcPr>
          <w:p w14:paraId="6C0F761B" w14:textId="77777777" w:rsidR="00E50297" w:rsidRPr="00E50297" w:rsidRDefault="00E50297" w:rsidP="00E50297">
            <w:pPr>
              <w:pStyle w:val="affb"/>
              <w:snapToGrid w:val="0"/>
            </w:pPr>
            <w:r w:rsidRPr="00E50297">
              <w:t>Помещения, 3 этаж — клинико-диагностическая лаборатория МСЧ № 41,</w:t>
            </w:r>
          </w:p>
          <w:p w14:paraId="3EA9EC80" w14:textId="2832CEBD" w:rsidR="00E50297" w:rsidRPr="00E50297" w:rsidRDefault="00E50297" w:rsidP="00E50297">
            <w:pPr>
              <w:autoSpaceDE/>
              <w:autoSpaceDN/>
              <w:spacing w:line="240" w:lineRule="auto"/>
              <w:ind w:firstLine="0"/>
              <w:jc w:val="left"/>
              <w:rPr>
                <w:b/>
                <w:bCs/>
                <w:sz w:val="20"/>
                <w:szCs w:val="20"/>
              </w:rPr>
            </w:pPr>
            <w:proofErr w:type="spellStart"/>
            <w:proofErr w:type="gramStart"/>
            <w:r w:rsidRPr="00E50297">
              <w:rPr>
                <w:sz w:val="20"/>
                <w:szCs w:val="20"/>
              </w:rPr>
              <w:t>ул</w:t>
            </w:r>
            <w:proofErr w:type="spellEnd"/>
            <w:proofErr w:type="gramEnd"/>
            <w:r w:rsidRPr="00E50297">
              <w:rPr>
                <w:sz w:val="20"/>
                <w:szCs w:val="20"/>
              </w:rPr>
              <w:t xml:space="preserve"> Мира, 22, корп.24</w:t>
            </w:r>
          </w:p>
        </w:tc>
        <w:tc>
          <w:tcPr>
            <w:tcW w:w="605" w:type="pct"/>
            <w:tcBorders>
              <w:top w:val="nil"/>
              <w:left w:val="nil"/>
              <w:bottom w:val="single" w:sz="4" w:space="0" w:color="auto"/>
              <w:right w:val="single" w:sz="4" w:space="0" w:color="auto"/>
            </w:tcBorders>
            <w:shd w:val="clear" w:color="auto" w:fill="auto"/>
            <w:vAlign w:val="center"/>
          </w:tcPr>
          <w:p w14:paraId="17E2B7E7" w14:textId="4031F5E9" w:rsidR="00E50297" w:rsidRPr="00E50297" w:rsidRDefault="00E50297" w:rsidP="00E50297">
            <w:pPr>
              <w:autoSpaceDE/>
              <w:autoSpaceDN/>
              <w:spacing w:line="240" w:lineRule="auto"/>
              <w:ind w:firstLine="0"/>
              <w:jc w:val="left"/>
              <w:rPr>
                <w:color w:val="000000"/>
                <w:sz w:val="20"/>
                <w:szCs w:val="20"/>
                <w:lang w:bidi="ar-SA"/>
              </w:rPr>
            </w:pPr>
            <w:r w:rsidRPr="00E50297">
              <w:rPr>
                <w:sz w:val="20"/>
                <w:szCs w:val="20"/>
              </w:rPr>
              <w:t>ФБУЗ МСЧ № 41 ФМБА России</w:t>
            </w:r>
          </w:p>
        </w:tc>
        <w:tc>
          <w:tcPr>
            <w:tcW w:w="847" w:type="pct"/>
            <w:tcBorders>
              <w:top w:val="nil"/>
              <w:left w:val="nil"/>
              <w:bottom w:val="single" w:sz="4" w:space="0" w:color="auto"/>
              <w:right w:val="single" w:sz="4" w:space="0" w:color="auto"/>
            </w:tcBorders>
            <w:shd w:val="clear" w:color="auto" w:fill="auto"/>
            <w:vAlign w:val="center"/>
          </w:tcPr>
          <w:p w14:paraId="6FB5E4BE" w14:textId="57B3CFE6"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Тепловая камера ТК-227</w:t>
            </w:r>
          </w:p>
        </w:tc>
        <w:tc>
          <w:tcPr>
            <w:tcW w:w="511" w:type="pct"/>
            <w:tcBorders>
              <w:top w:val="nil"/>
              <w:left w:val="nil"/>
              <w:bottom w:val="single" w:sz="4" w:space="0" w:color="auto"/>
              <w:right w:val="single" w:sz="4" w:space="0" w:color="auto"/>
            </w:tcBorders>
            <w:shd w:val="clear" w:color="auto" w:fill="auto"/>
            <w:vAlign w:val="center"/>
          </w:tcPr>
          <w:p w14:paraId="30154655" w14:textId="283B85BF"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3B3807B7" w14:textId="0E86A60A"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584" w:type="pct"/>
            <w:tcBorders>
              <w:top w:val="nil"/>
              <w:left w:val="nil"/>
              <w:bottom w:val="single" w:sz="4" w:space="0" w:color="auto"/>
              <w:right w:val="single" w:sz="4" w:space="0" w:color="auto"/>
            </w:tcBorders>
            <w:shd w:val="clear" w:color="auto" w:fill="auto"/>
            <w:vAlign w:val="center"/>
          </w:tcPr>
          <w:p w14:paraId="6F8CD357" w14:textId="5E9C8334"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637" w:type="pct"/>
            <w:tcBorders>
              <w:top w:val="nil"/>
              <w:left w:val="nil"/>
              <w:bottom w:val="single" w:sz="4" w:space="0" w:color="auto"/>
              <w:right w:val="single" w:sz="4" w:space="0" w:color="auto"/>
            </w:tcBorders>
            <w:shd w:val="clear" w:color="auto" w:fill="auto"/>
            <w:vAlign w:val="center"/>
          </w:tcPr>
          <w:p w14:paraId="0894A4F9" w14:textId="35625D39"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0,057</w:t>
            </w:r>
          </w:p>
        </w:tc>
        <w:tc>
          <w:tcPr>
            <w:tcW w:w="613" w:type="pct"/>
            <w:tcBorders>
              <w:top w:val="nil"/>
              <w:left w:val="nil"/>
              <w:bottom w:val="single" w:sz="4" w:space="0" w:color="auto"/>
              <w:right w:val="single" w:sz="4" w:space="0" w:color="auto"/>
            </w:tcBorders>
            <w:shd w:val="clear" w:color="auto" w:fill="auto"/>
            <w:vAlign w:val="center"/>
          </w:tcPr>
          <w:p w14:paraId="49899B61" w14:textId="199F2CCD"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15.02.2021</w:t>
            </w:r>
          </w:p>
        </w:tc>
      </w:tr>
      <w:tr w:rsidR="00E50297" w:rsidRPr="00E50297" w14:paraId="20B854AC"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1195FA76" w14:textId="02A46A62"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3</w:t>
            </w:r>
          </w:p>
        </w:tc>
        <w:tc>
          <w:tcPr>
            <w:tcW w:w="677" w:type="pct"/>
            <w:tcBorders>
              <w:top w:val="nil"/>
              <w:left w:val="nil"/>
              <w:bottom w:val="single" w:sz="4" w:space="0" w:color="auto"/>
              <w:right w:val="single" w:sz="4" w:space="0" w:color="auto"/>
            </w:tcBorders>
            <w:shd w:val="clear" w:color="auto" w:fill="auto"/>
            <w:vAlign w:val="center"/>
          </w:tcPr>
          <w:p w14:paraId="41B637B7" w14:textId="7891D65A" w:rsidR="00E50297" w:rsidRPr="00E50297" w:rsidRDefault="00E50297" w:rsidP="00E50297">
            <w:pPr>
              <w:autoSpaceDE/>
              <w:autoSpaceDN/>
              <w:spacing w:line="240" w:lineRule="auto"/>
              <w:ind w:firstLine="0"/>
              <w:jc w:val="left"/>
              <w:rPr>
                <w:b/>
                <w:bCs/>
                <w:sz w:val="20"/>
                <w:szCs w:val="20"/>
              </w:rPr>
            </w:pPr>
            <w:r w:rsidRPr="00E50297">
              <w:rPr>
                <w:sz w:val="20"/>
                <w:szCs w:val="20"/>
              </w:rPr>
              <w:t xml:space="preserve">Индивидуальный жилой дом </w:t>
            </w:r>
            <w:proofErr w:type="spellStart"/>
            <w:r w:rsidRPr="00E50297">
              <w:rPr>
                <w:sz w:val="20"/>
                <w:szCs w:val="20"/>
              </w:rPr>
              <w:t>ул</w:t>
            </w:r>
            <w:proofErr w:type="gramStart"/>
            <w:r w:rsidRPr="00E50297">
              <w:rPr>
                <w:sz w:val="20"/>
                <w:szCs w:val="20"/>
              </w:rPr>
              <w:t>.Ч</w:t>
            </w:r>
            <w:proofErr w:type="gramEnd"/>
            <w:r w:rsidRPr="00E50297">
              <w:rPr>
                <w:sz w:val="20"/>
                <w:szCs w:val="20"/>
              </w:rPr>
              <w:t>ехова</w:t>
            </w:r>
            <w:proofErr w:type="spellEnd"/>
            <w:r w:rsidRPr="00E50297">
              <w:rPr>
                <w:sz w:val="20"/>
                <w:szCs w:val="20"/>
              </w:rPr>
              <w:t>, 55</w:t>
            </w:r>
          </w:p>
        </w:tc>
        <w:tc>
          <w:tcPr>
            <w:tcW w:w="605" w:type="pct"/>
            <w:tcBorders>
              <w:top w:val="nil"/>
              <w:left w:val="nil"/>
              <w:bottom w:val="single" w:sz="4" w:space="0" w:color="auto"/>
              <w:right w:val="single" w:sz="4" w:space="0" w:color="auto"/>
            </w:tcBorders>
            <w:shd w:val="clear" w:color="auto" w:fill="auto"/>
            <w:vAlign w:val="center"/>
          </w:tcPr>
          <w:p w14:paraId="06843FD3" w14:textId="0DD92B5B" w:rsidR="00E50297" w:rsidRPr="00E50297" w:rsidRDefault="00E50297" w:rsidP="00E50297">
            <w:pPr>
              <w:autoSpaceDE/>
              <w:autoSpaceDN/>
              <w:spacing w:line="240" w:lineRule="auto"/>
              <w:ind w:firstLine="0"/>
              <w:jc w:val="left"/>
              <w:rPr>
                <w:color w:val="000000"/>
                <w:sz w:val="20"/>
                <w:szCs w:val="20"/>
                <w:lang w:bidi="ar-SA"/>
              </w:rPr>
            </w:pPr>
            <w:r w:rsidRPr="00E50297">
              <w:rPr>
                <w:sz w:val="20"/>
                <w:szCs w:val="20"/>
              </w:rPr>
              <w:t xml:space="preserve">Гражданка </w:t>
            </w:r>
            <w:proofErr w:type="spellStart"/>
            <w:r w:rsidRPr="00E50297">
              <w:rPr>
                <w:sz w:val="20"/>
                <w:szCs w:val="20"/>
              </w:rPr>
              <w:t>Каренян</w:t>
            </w:r>
            <w:proofErr w:type="spellEnd"/>
            <w:r w:rsidRPr="00E50297">
              <w:rPr>
                <w:sz w:val="20"/>
                <w:szCs w:val="20"/>
              </w:rPr>
              <w:t xml:space="preserve"> Люба </w:t>
            </w:r>
            <w:proofErr w:type="spellStart"/>
            <w:r w:rsidRPr="00E50297">
              <w:rPr>
                <w:sz w:val="20"/>
                <w:szCs w:val="20"/>
              </w:rPr>
              <w:t>Вачиковна</w:t>
            </w:r>
            <w:proofErr w:type="spellEnd"/>
          </w:p>
        </w:tc>
        <w:tc>
          <w:tcPr>
            <w:tcW w:w="847" w:type="pct"/>
            <w:tcBorders>
              <w:top w:val="nil"/>
              <w:left w:val="nil"/>
              <w:bottom w:val="single" w:sz="4" w:space="0" w:color="auto"/>
              <w:right w:val="single" w:sz="4" w:space="0" w:color="auto"/>
            </w:tcBorders>
            <w:shd w:val="clear" w:color="auto" w:fill="auto"/>
            <w:vAlign w:val="center"/>
          </w:tcPr>
          <w:p w14:paraId="1A913B0D" w14:textId="5F60FD2D"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 xml:space="preserve">Место соединения тепловых сетей на границе земельного участка с </w:t>
            </w:r>
            <w:proofErr w:type="spellStart"/>
            <w:r w:rsidRPr="00E50297">
              <w:rPr>
                <w:sz w:val="20"/>
                <w:szCs w:val="20"/>
              </w:rPr>
              <w:t>кад</w:t>
            </w:r>
            <w:proofErr w:type="spellEnd"/>
            <w:r w:rsidRPr="00E50297">
              <w:rPr>
                <w:sz w:val="20"/>
                <w:szCs w:val="20"/>
              </w:rPr>
              <w:t>. № 18:28:000024:45</w:t>
            </w:r>
          </w:p>
        </w:tc>
        <w:tc>
          <w:tcPr>
            <w:tcW w:w="511" w:type="pct"/>
            <w:tcBorders>
              <w:top w:val="nil"/>
              <w:left w:val="nil"/>
              <w:bottom w:val="single" w:sz="4" w:space="0" w:color="auto"/>
              <w:right w:val="single" w:sz="4" w:space="0" w:color="auto"/>
            </w:tcBorders>
            <w:shd w:val="clear" w:color="auto" w:fill="auto"/>
            <w:vAlign w:val="center"/>
          </w:tcPr>
          <w:p w14:paraId="50931A71" w14:textId="26DD8D41"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366A4E26" w14:textId="1C80AB4A"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0,025</w:t>
            </w:r>
          </w:p>
        </w:tc>
        <w:tc>
          <w:tcPr>
            <w:tcW w:w="584" w:type="pct"/>
            <w:tcBorders>
              <w:top w:val="nil"/>
              <w:left w:val="nil"/>
              <w:bottom w:val="single" w:sz="4" w:space="0" w:color="auto"/>
              <w:right w:val="single" w:sz="4" w:space="0" w:color="auto"/>
            </w:tcBorders>
            <w:shd w:val="clear" w:color="auto" w:fill="auto"/>
            <w:vAlign w:val="center"/>
          </w:tcPr>
          <w:p w14:paraId="2744CD44" w14:textId="0F3803F6"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637" w:type="pct"/>
            <w:tcBorders>
              <w:top w:val="nil"/>
              <w:left w:val="nil"/>
              <w:bottom w:val="single" w:sz="4" w:space="0" w:color="auto"/>
              <w:right w:val="single" w:sz="4" w:space="0" w:color="auto"/>
            </w:tcBorders>
            <w:shd w:val="clear" w:color="auto" w:fill="auto"/>
            <w:vAlign w:val="center"/>
          </w:tcPr>
          <w:p w14:paraId="15836BCB" w14:textId="72FCB22E"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613" w:type="pct"/>
            <w:tcBorders>
              <w:top w:val="nil"/>
              <w:left w:val="nil"/>
              <w:bottom w:val="single" w:sz="4" w:space="0" w:color="auto"/>
              <w:right w:val="single" w:sz="4" w:space="0" w:color="auto"/>
            </w:tcBorders>
            <w:shd w:val="clear" w:color="auto" w:fill="auto"/>
            <w:vAlign w:val="center"/>
          </w:tcPr>
          <w:p w14:paraId="6DCB0629" w14:textId="634C894B"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16.02.2021</w:t>
            </w:r>
          </w:p>
        </w:tc>
      </w:tr>
      <w:tr w:rsidR="00E50297" w:rsidRPr="00E50297" w14:paraId="48D664F9"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50DE5FF3" w14:textId="120904D0"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4</w:t>
            </w:r>
          </w:p>
        </w:tc>
        <w:tc>
          <w:tcPr>
            <w:tcW w:w="677" w:type="pct"/>
            <w:tcBorders>
              <w:top w:val="nil"/>
              <w:left w:val="nil"/>
              <w:bottom w:val="single" w:sz="4" w:space="0" w:color="auto"/>
              <w:right w:val="single" w:sz="4" w:space="0" w:color="auto"/>
            </w:tcBorders>
            <w:shd w:val="clear" w:color="auto" w:fill="auto"/>
            <w:vAlign w:val="center"/>
          </w:tcPr>
          <w:p w14:paraId="7E13D546" w14:textId="7F0A5CDA" w:rsidR="00E50297" w:rsidRPr="00E50297" w:rsidRDefault="00E50297" w:rsidP="00E50297">
            <w:pPr>
              <w:autoSpaceDE/>
              <w:autoSpaceDN/>
              <w:spacing w:line="240" w:lineRule="auto"/>
              <w:ind w:firstLine="0"/>
              <w:jc w:val="left"/>
              <w:rPr>
                <w:b/>
                <w:bCs/>
                <w:sz w:val="20"/>
                <w:szCs w:val="20"/>
              </w:rPr>
            </w:pPr>
            <w:r w:rsidRPr="00E50297">
              <w:rPr>
                <w:sz w:val="20"/>
                <w:szCs w:val="20"/>
              </w:rPr>
              <w:t xml:space="preserve">Индивидуальный жилой дом, </w:t>
            </w:r>
            <w:proofErr w:type="spellStart"/>
            <w:r w:rsidRPr="00E50297">
              <w:rPr>
                <w:sz w:val="20"/>
                <w:szCs w:val="20"/>
              </w:rPr>
              <w:t>ул</w:t>
            </w:r>
            <w:proofErr w:type="gramStart"/>
            <w:r w:rsidRPr="00E50297">
              <w:rPr>
                <w:sz w:val="20"/>
                <w:szCs w:val="20"/>
              </w:rPr>
              <w:t>.В</w:t>
            </w:r>
            <w:proofErr w:type="gramEnd"/>
            <w:r w:rsidRPr="00E50297">
              <w:rPr>
                <w:sz w:val="20"/>
                <w:szCs w:val="20"/>
              </w:rPr>
              <w:t>ятская</w:t>
            </w:r>
            <w:proofErr w:type="spellEnd"/>
            <w:r w:rsidRPr="00E50297">
              <w:rPr>
                <w:sz w:val="20"/>
                <w:szCs w:val="20"/>
              </w:rPr>
              <w:t>, д. 67</w:t>
            </w:r>
          </w:p>
        </w:tc>
        <w:tc>
          <w:tcPr>
            <w:tcW w:w="605" w:type="pct"/>
            <w:tcBorders>
              <w:top w:val="nil"/>
              <w:left w:val="nil"/>
              <w:bottom w:val="single" w:sz="4" w:space="0" w:color="auto"/>
              <w:right w:val="single" w:sz="4" w:space="0" w:color="auto"/>
            </w:tcBorders>
            <w:shd w:val="clear" w:color="auto" w:fill="auto"/>
            <w:vAlign w:val="center"/>
          </w:tcPr>
          <w:p w14:paraId="4B99075D" w14:textId="77777777" w:rsidR="00E50297" w:rsidRPr="00E50297" w:rsidRDefault="00E50297" w:rsidP="00E50297">
            <w:pPr>
              <w:pStyle w:val="affb"/>
              <w:snapToGrid w:val="0"/>
            </w:pPr>
            <w:r w:rsidRPr="00E50297">
              <w:t>Гражданка</w:t>
            </w:r>
          </w:p>
          <w:p w14:paraId="59E9E320" w14:textId="48BC517A" w:rsidR="00E50297" w:rsidRPr="00E50297" w:rsidRDefault="00E50297" w:rsidP="00E50297">
            <w:pPr>
              <w:autoSpaceDE/>
              <w:autoSpaceDN/>
              <w:spacing w:line="240" w:lineRule="auto"/>
              <w:ind w:firstLine="0"/>
              <w:jc w:val="left"/>
              <w:rPr>
                <w:color w:val="000000"/>
                <w:sz w:val="20"/>
                <w:szCs w:val="20"/>
                <w:lang w:bidi="ar-SA"/>
              </w:rPr>
            </w:pPr>
            <w:r w:rsidRPr="00E50297">
              <w:rPr>
                <w:sz w:val="20"/>
                <w:szCs w:val="20"/>
              </w:rPr>
              <w:t>Бельтюкова Надежда Григорьевна</w:t>
            </w:r>
          </w:p>
        </w:tc>
        <w:tc>
          <w:tcPr>
            <w:tcW w:w="847" w:type="pct"/>
            <w:tcBorders>
              <w:top w:val="nil"/>
              <w:left w:val="nil"/>
              <w:bottom w:val="single" w:sz="4" w:space="0" w:color="auto"/>
              <w:right w:val="single" w:sz="4" w:space="0" w:color="auto"/>
            </w:tcBorders>
            <w:shd w:val="clear" w:color="auto" w:fill="auto"/>
            <w:vAlign w:val="center"/>
          </w:tcPr>
          <w:p w14:paraId="7CBB36D6" w14:textId="7B8E953A"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 xml:space="preserve">Место соединения тепловых сетей на границе земельного участка с </w:t>
            </w:r>
            <w:proofErr w:type="spellStart"/>
            <w:r w:rsidRPr="00E50297">
              <w:rPr>
                <w:sz w:val="20"/>
                <w:szCs w:val="20"/>
              </w:rPr>
              <w:t>кад</w:t>
            </w:r>
            <w:proofErr w:type="spellEnd"/>
            <w:r w:rsidRPr="00E50297">
              <w:rPr>
                <w:sz w:val="20"/>
                <w:szCs w:val="20"/>
              </w:rPr>
              <w:t>. № 18:28:000037:0009</w:t>
            </w:r>
          </w:p>
        </w:tc>
        <w:tc>
          <w:tcPr>
            <w:tcW w:w="511" w:type="pct"/>
            <w:tcBorders>
              <w:top w:val="nil"/>
              <w:left w:val="nil"/>
              <w:bottom w:val="single" w:sz="4" w:space="0" w:color="auto"/>
              <w:right w:val="single" w:sz="4" w:space="0" w:color="auto"/>
            </w:tcBorders>
            <w:shd w:val="clear" w:color="auto" w:fill="auto"/>
            <w:vAlign w:val="center"/>
          </w:tcPr>
          <w:p w14:paraId="3533A561" w14:textId="27FFBF18"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195C5AF9" w14:textId="1952BA49"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0,007</w:t>
            </w:r>
          </w:p>
        </w:tc>
        <w:tc>
          <w:tcPr>
            <w:tcW w:w="584" w:type="pct"/>
            <w:tcBorders>
              <w:top w:val="nil"/>
              <w:left w:val="nil"/>
              <w:bottom w:val="single" w:sz="4" w:space="0" w:color="auto"/>
              <w:right w:val="single" w:sz="4" w:space="0" w:color="auto"/>
            </w:tcBorders>
            <w:shd w:val="clear" w:color="auto" w:fill="auto"/>
            <w:vAlign w:val="center"/>
          </w:tcPr>
          <w:p w14:paraId="071AC90B" w14:textId="15C14FB3"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637" w:type="pct"/>
            <w:tcBorders>
              <w:top w:val="nil"/>
              <w:left w:val="nil"/>
              <w:bottom w:val="single" w:sz="4" w:space="0" w:color="auto"/>
              <w:right w:val="single" w:sz="4" w:space="0" w:color="auto"/>
            </w:tcBorders>
            <w:shd w:val="clear" w:color="auto" w:fill="auto"/>
            <w:vAlign w:val="center"/>
          </w:tcPr>
          <w:p w14:paraId="299F6285" w14:textId="341B3CF3"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0,0000</w:t>
            </w:r>
          </w:p>
        </w:tc>
        <w:tc>
          <w:tcPr>
            <w:tcW w:w="613" w:type="pct"/>
            <w:tcBorders>
              <w:top w:val="nil"/>
              <w:left w:val="nil"/>
              <w:bottom w:val="single" w:sz="4" w:space="0" w:color="auto"/>
              <w:right w:val="single" w:sz="4" w:space="0" w:color="auto"/>
            </w:tcBorders>
            <w:shd w:val="clear" w:color="auto" w:fill="auto"/>
            <w:vAlign w:val="center"/>
          </w:tcPr>
          <w:p w14:paraId="629352A5" w14:textId="13FE1597"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27.04.2021</w:t>
            </w:r>
          </w:p>
        </w:tc>
      </w:tr>
      <w:tr w:rsidR="00E50297" w:rsidRPr="00E50297" w14:paraId="70CC2D75"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086CD3A1" w14:textId="0B608905"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5</w:t>
            </w:r>
          </w:p>
        </w:tc>
        <w:tc>
          <w:tcPr>
            <w:tcW w:w="677" w:type="pct"/>
            <w:tcBorders>
              <w:top w:val="nil"/>
              <w:left w:val="nil"/>
              <w:bottom w:val="single" w:sz="4" w:space="0" w:color="auto"/>
              <w:right w:val="single" w:sz="4" w:space="0" w:color="auto"/>
            </w:tcBorders>
            <w:shd w:val="clear" w:color="auto" w:fill="auto"/>
            <w:vAlign w:val="center"/>
          </w:tcPr>
          <w:p w14:paraId="51FF829B" w14:textId="11754A34" w:rsidR="00E50297" w:rsidRPr="00E50297" w:rsidRDefault="00E50297" w:rsidP="00E50297">
            <w:pPr>
              <w:autoSpaceDE/>
              <w:autoSpaceDN/>
              <w:spacing w:line="240" w:lineRule="auto"/>
              <w:ind w:firstLine="0"/>
              <w:jc w:val="left"/>
              <w:rPr>
                <w:b/>
                <w:bCs/>
                <w:sz w:val="20"/>
                <w:szCs w:val="20"/>
              </w:rPr>
            </w:pPr>
            <w:r w:rsidRPr="00E50297">
              <w:rPr>
                <w:sz w:val="20"/>
                <w:szCs w:val="20"/>
              </w:rPr>
              <w:t xml:space="preserve">Жилой дом, </w:t>
            </w:r>
            <w:proofErr w:type="spellStart"/>
            <w:r w:rsidRPr="00E50297">
              <w:rPr>
                <w:sz w:val="20"/>
                <w:szCs w:val="20"/>
              </w:rPr>
              <w:t>ул</w:t>
            </w:r>
            <w:proofErr w:type="gramStart"/>
            <w:r w:rsidRPr="00E50297">
              <w:rPr>
                <w:sz w:val="20"/>
                <w:szCs w:val="20"/>
              </w:rPr>
              <w:t>.К</w:t>
            </w:r>
            <w:proofErr w:type="gramEnd"/>
            <w:r w:rsidRPr="00E50297">
              <w:rPr>
                <w:sz w:val="20"/>
                <w:szCs w:val="20"/>
              </w:rPr>
              <w:t>рылова</w:t>
            </w:r>
            <w:proofErr w:type="spellEnd"/>
            <w:r w:rsidRPr="00E50297">
              <w:rPr>
                <w:sz w:val="20"/>
                <w:szCs w:val="20"/>
              </w:rPr>
              <w:t>, д. 4</w:t>
            </w:r>
          </w:p>
        </w:tc>
        <w:tc>
          <w:tcPr>
            <w:tcW w:w="605" w:type="pct"/>
            <w:tcBorders>
              <w:top w:val="nil"/>
              <w:left w:val="nil"/>
              <w:bottom w:val="single" w:sz="4" w:space="0" w:color="auto"/>
              <w:right w:val="single" w:sz="4" w:space="0" w:color="auto"/>
            </w:tcBorders>
            <w:shd w:val="clear" w:color="auto" w:fill="auto"/>
            <w:vAlign w:val="center"/>
          </w:tcPr>
          <w:p w14:paraId="52425A36" w14:textId="5BAC6802" w:rsidR="00E50297" w:rsidRPr="00E50297" w:rsidRDefault="00E50297" w:rsidP="00E50297">
            <w:pPr>
              <w:autoSpaceDE/>
              <w:autoSpaceDN/>
              <w:spacing w:line="240" w:lineRule="auto"/>
              <w:ind w:firstLine="0"/>
              <w:jc w:val="left"/>
              <w:rPr>
                <w:color w:val="000000"/>
                <w:sz w:val="20"/>
                <w:szCs w:val="20"/>
                <w:lang w:bidi="ar-SA"/>
              </w:rPr>
            </w:pPr>
            <w:r w:rsidRPr="00E50297">
              <w:rPr>
                <w:sz w:val="20"/>
                <w:szCs w:val="20"/>
              </w:rPr>
              <w:t>Гражданин Серебренников Юрий Леонидович</w:t>
            </w:r>
          </w:p>
        </w:tc>
        <w:tc>
          <w:tcPr>
            <w:tcW w:w="847" w:type="pct"/>
            <w:tcBorders>
              <w:top w:val="nil"/>
              <w:left w:val="nil"/>
              <w:bottom w:val="single" w:sz="4" w:space="0" w:color="auto"/>
              <w:right w:val="single" w:sz="4" w:space="0" w:color="auto"/>
            </w:tcBorders>
            <w:shd w:val="clear" w:color="auto" w:fill="auto"/>
            <w:vAlign w:val="center"/>
          </w:tcPr>
          <w:p w14:paraId="568BA4A7" w14:textId="001EFAA2"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 xml:space="preserve">Место соединения тепловых сетей на границе земельного участка с </w:t>
            </w:r>
            <w:proofErr w:type="spellStart"/>
            <w:r w:rsidRPr="00E50297">
              <w:rPr>
                <w:sz w:val="20"/>
                <w:szCs w:val="20"/>
              </w:rPr>
              <w:t>кад</w:t>
            </w:r>
            <w:proofErr w:type="spellEnd"/>
            <w:r w:rsidRPr="00E50297">
              <w:rPr>
                <w:sz w:val="20"/>
                <w:szCs w:val="20"/>
              </w:rPr>
              <w:t>. № 18:28:000037:76</w:t>
            </w:r>
          </w:p>
        </w:tc>
        <w:tc>
          <w:tcPr>
            <w:tcW w:w="511" w:type="pct"/>
            <w:tcBorders>
              <w:top w:val="nil"/>
              <w:left w:val="nil"/>
              <w:bottom w:val="single" w:sz="4" w:space="0" w:color="auto"/>
              <w:right w:val="single" w:sz="4" w:space="0" w:color="auto"/>
            </w:tcBorders>
            <w:shd w:val="clear" w:color="auto" w:fill="auto"/>
            <w:vAlign w:val="center"/>
          </w:tcPr>
          <w:p w14:paraId="46388F1B" w14:textId="3F81CD87"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02D6E2FE" w14:textId="71B6821E"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0,0055</w:t>
            </w:r>
          </w:p>
        </w:tc>
        <w:tc>
          <w:tcPr>
            <w:tcW w:w="584" w:type="pct"/>
            <w:tcBorders>
              <w:top w:val="nil"/>
              <w:left w:val="nil"/>
              <w:bottom w:val="single" w:sz="4" w:space="0" w:color="auto"/>
              <w:right w:val="single" w:sz="4" w:space="0" w:color="auto"/>
            </w:tcBorders>
            <w:shd w:val="clear" w:color="auto" w:fill="auto"/>
            <w:vAlign w:val="center"/>
          </w:tcPr>
          <w:p w14:paraId="08CED822" w14:textId="01AAAB78"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637" w:type="pct"/>
            <w:tcBorders>
              <w:top w:val="nil"/>
              <w:left w:val="nil"/>
              <w:bottom w:val="single" w:sz="4" w:space="0" w:color="auto"/>
              <w:right w:val="single" w:sz="4" w:space="0" w:color="auto"/>
            </w:tcBorders>
            <w:shd w:val="clear" w:color="auto" w:fill="auto"/>
            <w:vAlign w:val="center"/>
          </w:tcPr>
          <w:p w14:paraId="02464A21" w14:textId="0B80C3BC"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613" w:type="pct"/>
            <w:tcBorders>
              <w:top w:val="nil"/>
              <w:left w:val="nil"/>
              <w:bottom w:val="single" w:sz="4" w:space="0" w:color="auto"/>
              <w:right w:val="single" w:sz="4" w:space="0" w:color="auto"/>
            </w:tcBorders>
            <w:shd w:val="clear" w:color="auto" w:fill="auto"/>
            <w:vAlign w:val="center"/>
          </w:tcPr>
          <w:p w14:paraId="5D9679D1" w14:textId="65E1AC0F"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27.04.2021</w:t>
            </w:r>
          </w:p>
        </w:tc>
      </w:tr>
      <w:tr w:rsidR="00E50297" w:rsidRPr="00E50297" w14:paraId="636EE22F"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2134AF44" w14:textId="03E62F94"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6</w:t>
            </w:r>
          </w:p>
        </w:tc>
        <w:tc>
          <w:tcPr>
            <w:tcW w:w="677" w:type="pct"/>
            <w:tcBorders>
              <w:top w:val="nil"/>
              <w:left w:val="nil"/>
              <w:bottom w:val="single" w:sz="4" w:space="0" w:color="auto"/>
              <w:right w:val="single" w:sz="4" w:space="0" w:color="auto"/>
            </w:tcBorders>
            <w:shd w:val="clear" w:color="auto" w:fill="auto"/>
            <w:vAlign w:val="center"/>
          </w:tcPr>
          <w:p w14:paraId="7D349898" w14:textId="30BBE88E" w:rsidR="00E50297" w:rsidRPr="00E50297" w:rsidRDefault="00E50297" w:rsidP="00E50297">
            <w:pPr>
              <w:autoSpaceDE/>
              <w:autoSpaceDN/>
              <w:spacing w:line="240" w:lineRule="auto"/>
              <w:ind w:firstLine="0"/>
              <w:jc w:val="left"/>
              <w:rPr>
                <w:b/>
                <w:bCs/>
                <w:sz w:val="20"/>
                <w:szCs w:val="20"/>
              </w:rPr>
            </w:pPr>
            <w:r w:rsidRPr="00E50297">
              <w:rPr>
                <w:sz w:val="20"/>
                <w:szCs w:val="20"/>
              </w:rPr>
              <w:t xml:space="preserve">Индивидуальный </w:t>
            </w:r>
            <w:r w:rsidRPr="00E50297">
              <w:rPr>
                <w:sz w:val="20"/>
                <w:szCs w:val="20"/>
              </w:rPr>
              <w:lastRenderedPageBreak/>
              <w:t xml:space="preserve">жилой дом, </w:t>
            </w:r>
            <w:proofErr w:type="spellStart"/>
            <w:r w:rsidRPr="00E50297">
              <w:rPr>
                <w:sz w:val="20"/>
                <w:szCs w:val="20"/>
              </w:rPr>
              <w:t>ул</w:t>
            </w:r>
            <w:proofErr w:type="gramStart"/>
            <w:r w:rsidRPr="00E50297">
              <w:rPr>
                <w:sz w:val="20"/>
                <w:szCs w:val="20"/>
              </w:rPr>
              <w:t>.К</w:t>
            </w:r>
            <w:proofErr w:type="gramEnd"/>
            <w:r w:rsidRPr="00E50297">
              <w:rPr>
                <w:sz w:val="20"/>
                <w:szCs w:val="20"/>
              </w:rPr>
              <w:t>рылова</w:t>
            </w:r>
            <w:proofErr w:type="spellEnd"/>
            <w:r w:rsidRPr="00E50297">
              <w:rPr>
                <w:sz w:val="20"/>
                <w:szCs w:val="20"/>
              </w:rPr>
              <w:t>, д. 6</w:t>
            </w:r>
          </w:p>
        </w:tc>
        <w:tc>
          <w:tcPr>
            <w:tcW w:w="605" w:type="pct"/>
            <w:tcBorders>
              <w:top w:val="nil"/>
              <w:left w:val="nil"/>
              <w:bottom w:val="single" w:sz="4" w:space="0" w:color="auto"/>
              <w:right w:val="single" w:sz="4" w:space="0" w:color="auto"/>
            </w:tcBorders>
            <w:shd w:val="clear" w:color="auto" w:fill="auto"/>
            <w:vAlign w:val="center"/>
          </w:tcPr>
          <w:p w14:paraId="65CEF7B4" w14:textId="33D5545F" w:rsidR="00E50297" w:rsidRPr="00E50297" w:rsidRDefault="00E50297" w:rsidP="00E50297">
            <w:pPr>
              <w:autoSpaceDE/>
              <w:autoSpaceDN/>
              <w:spacing w:line="240" w:lineRule="auto"/>
              <w:ind w:firstLine="0"/>
              <w:jc w:val="left"/>
              <w:rPr>
                <w:color w:val="000000"/>
                <w:sz w:val="20"/>
                <w:szCs w:val="20"/>
                <w:lang w:bidi="ar-SA"/>
              </w:rPr>
            </w:pPr>
            <w:r w:rsidRPr="00E50297">
              <w:rPr>
                <w:sz w:val="20"/>
                <w:szCs w:val="20"/>
              </w:rPr>
              <w:lastRenderedPageBreak/>
              <w:t xml:space="preserve">Гражданка Ившина </w:t>
            </w:r>
            <w:r w:rsidRPr="00E50297">
              <w:rPr>
                <w:sz w:val="20"/>
                <w:szCs w:val="20"/>
              </w:rPr>
              <w:lastRenderedPageBreak/>
              <w:t>Валентина Александровна</w:t>
            </w:r>
          </w:p>
        </w:tc>
        <w:tc>
          <w:tcPr>
            <w:tcW w:w="847" w:type="pct"/>
            <w:tcBorders>
              <w:top w:val="nil"/>
              <w:left w:val="nil"/>
              <w:bottom w:val="single" w:sz="4" w:space="0" w:color="auto"/>
              <w:right w:val="single" w:sz="4" w:space="0" w:color="auto"/>
            </w:tcBorders>
            <w:shd w:val="clear" w:color="auto" w:fill="auto"/>
            <w:vAlign w:val="center"/>
          </w:tcPr>
          <w:p w14:paraId="5001913A" w14:textId="1A12909D"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lastRenderedPageBreak/>
              <w:t xml:space="preserve">Место соединения тепловых </w:t>
            </w:r>
            <w:r w:rsidRPr="00E50297">
              <w:rPr>
                <w:sz w:val="20"/>
                <w:szCs w:val="20"/>
              </w:rPr>
              <w:lastRenderedPageBreak/>
              <w:t xml:space="preserve">сетей на границе земельного участка с </w:t>
            </w:r>
            <w:proofErr w:type="spellStart"/>
            <w:r w:rsidRPr="00E50297">
              <w:rPr>
                <w:sz w:val="20"/>
                <w:szCs w:val="20"/>
              </w:rPr>
              <w:t>кад</w:t>
            </w:r>
            <w:proofErr w:type="spellEnd"/>
            <w:r w:rsidRPr="00E50297">
              <w:rPr>
                <w:sz w:val="20"/>
                <w:szCs w:val="20"/>
              </w:rPr>
              <w:t>. № 18:28:000037:73</w:t>
            </w:r>
          </w:p>
        </w:tc>
        <w:tc>
          <w:tcPr>
            <w:tcW w:w="511" w:type="pct"/>
            <w:tcBorders>
              <w:top w:val="nil"/>
              <w:left w:val="nil"/>
              <w:bottom w:val="single" w:sz="4" w:space="0" w:color="auto"/>
              <w:right w:val="single" w:sz="4" w:space="0" w:color="auto"/>
            </w:tcBorders>
            <w:shd w:val="clear" w:color="auto" w:fill="auto"/>
            <w:vAlign w:val="center"/>
          </w:tcPr>
          <w:p w14:paraId="672D39EE" w14:textId="5542912E"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lastRenderedPageBreak/>
              <w:t>ТЭЦ</w:t>
            </w:r>
          </w:p>
        </w:tc>
        <w:tc>
          <w:tcPr>
            <w:tcW w:w="377" w:type="pct"/>
            <w:tcBorders>
              <w:top w:val="nil"/>
              <w:left w:val="nil"/>
              <w:bottom w:val="single" w:sz="4" w:space="0" w:color="auto"/>
              <w:right w:val="single" w:sz="4" w:space="0" w:color="auto"/>
            </w:tcBorders>
            <w:shd w:val="clear" w:color="auto" w:fill="auto"/>
            <w:vAlign w:val="center"/>
          </w:tcPr>
          <w:p w14:paraId="4D1453D3" w14:textId="75C869C0"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0,008</w:t>
            </w:r>
          </w:p>
        </w:tc>
        <w:tc>
          <w:tcPr>
            <w:tcW w:w="584" w:type="pct"/>
            <w:tcBorders>
              <w:top w:val="nil"/>
              <w:left w:val="nil"/>
              <w:bottom w:val="single" w:sz="4" w:space="0" w:color="auto"/>
              <w:right w:val="single" w:sz="4" w:space="0" w:color="auto"/>
            </w:tcBorders>
            <w:shd w:val="clear" w:color="auto" w:fill="auto"/>
            <w:vAlign w:val="center"/>
          </w:tcPr>
          <w:p w14:paraId="1FE0A2DE" w14:textId="248DD500"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637" w:type="pct"/>
            <w:tcBorders>
              <w:top w:val="nil"/>
              <w:left w:val="nil"/>
              <w:bottom w:val="single" w:sz="4" w:space="0" w:color="auto"/>
              <w:right w:val="single" w:sz="4" w:space="0" w:color="auto"/>
            </w:tcBorders>
            <w:shd w:val="clear" w:color="auto" w:fill="auto"/>
            <w:vAlign w:val="center"/>
          </w:tcPr>
          <w:p w14:paraId="07D4D0A1" w14:textId="70312A5A"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613" w:type="pct"/>
            <w:tcBorders>
              <w:top w:val="nil"/>
              <w:left w:val="nil"/>
              <w:bottom w:val="single" w:sz="4" w:space="0" w:color="auto"/>
              <w:right w:val="single" w:sz="4" w:space="0" w:color="auto"/>
            </w:tcBorders>
            <w:shd w:val="clear" w:color="auto" w:fill="auto"/>
            <w:vAlign w:val="center"/>
          </w:tcPr>
          <w:p w14:paraId="0A5469E3" w14:textId="2932B83B"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27.04.2021</w:t>
            </w:r>
          </w:p>
        </w:tc>
      </w:tr>
      <w:tr w:rsidR="00E50297" w:rsidRPr="00E50297" w14:paraId="60AD20EE"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46F97A83" w14:textId="18AED0D6"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lastRenderedPageBreak/>
              <w:t>7</w:t>
            </w:r>
          </w:p>
        </w:tc>
        <w:tc>
          <w:tcPr>
            <w:tcW w:w="677" w:type="pct"/>
            <w:tcBorders>
              <w:top w:val="nil"/>
              <w:left w:val="nil"/>
              <w:bottom w:val="single" w:sz="4" w:space="0" w:color="auto"/>
              <w:right w:val="single" w:sz="4" w:space="0" w:color="auto"/>
            </w:tcBorders>
            <w:shd w:val="clear" w:color="auto" w:fill="auto"/>
            <w:vAlign w:val="center"/>
          </w:tcPr>
          <w:p w14:paraId="6BDDC230" w14:textId="058E5320" w:rsidR="00E50297" w:rsidRPr="00E50297" w:rsidRDefault="00E50297" w:rsidP="00E50297">
            <w:pPr>
              <w:autoSpaceDE/>
              <w:autoSpaceDN/>
              <w:spacing w:line="240" w:lineRule="auto"/>
              <w:ind w:firstLine="0"/>
              <w:jc w:val="left"/>
              <w:rPr>
                <w:b/>
                <w:bCs/>
                <w:sz w:val="20"/>
                <w:szCs w:val="20"/>
              </w:rPr>
            </w:pPr>
            <w:r w:rsidRPr="00E50297">
              <w:rPr>
                <w:sz w:val="20"/>
                <w:szCs w:val="20"/>
              </w:rPr>
              <w:t xml:space="preserve">Индивидуальный жилой дом, </w:t>
            </w:r>
            <w:proofErr w:type="spellStart"/>
            <w:r w:rsidRPr="00E50297">
              <w:rPr>
                <w:sz w:val="20"/>
                <w:szCs w:val="20"/>
              </w:rPr>
              <w:t>ул</w:t>
            </w:r>
            <w:proofErr w:type="gramStart"/>
            <w:r w:rsidRPr="00E50297">
              <w:rPr>
                <w:sz w:val="20"/>
                <w:szCs w:val="20"/>
              </w:rPr>
              <w:t>.К</w:t>
            </w:r>
            <w:proofErr w:type="gramEnd"/>
            <w:r w:rsidRPr="00E50297">
              <w:rPr>
                <w:sz w:val="20"/>
                <w:szCs w:val="20"/>
              </w:rPr>
              <w:t>рылова</w:t>
            </w:r>
            <w:proofErr w:type="spellEnd"/>
            <w:r w:rsidRPr="00E50297">
              <w:rPr>
                <w:sz w:val="20"/>
                <w:szCs w:val="20"/>
              </w:rPr>
              <w:t>, д. 3</w:t>
            </w:r>
          </w:p>
        </w:tc>
        <w:tc>
          <w:tcPr>
            <w:tcW w:w="605" w:type="pct"/>
            <w:tcBorders>
              <w:top w:val="nil"/>
              <w:left w:val="nil"/>
              <w:bottom w:val="single" w:sz="4" w:space="0" w:color="auto"/>
              <w:right w:val="single" w:sz="4" w:space="0" w:color="auto"/>
            </w:tcBorders>
            <w:shd w:val="clear" w:color="auto" w:fill="auto"/>
            <w:vAlign w:val="center"/>
          </w:tcPr>
          <w:p w14:paraId="356F9A08" w14:textId="40179AA3" w:rsidR="00E50297" w:rsidRPr="00E50297" w:rsidRDefault="00E50297" w:rsidP="00E50297">
            <w:pPr>
              <w:autoSpaceDE/>
              <w:autoSpaceDN/>
              <w:spacing w:line="240" w:lineRule="auto"/>
              <w:ind w:firstLine="0"/>
              <w:jc w:val="left"/>
              <w:rPr>
                <w:color w:val="000000"/>
                <w:sz w:val="20"/>
                <w:szCs w:val="20"/>
                <w:lang w:bidi="ar-SA"/>
              </w:rPr>
            </w:pPr>
            <w:r w:rsidRPr="00E50297">
              <w:rPr>
                <w:sz w:val="20"/>
                <w:szCs w:val="20"/>
              </w:rPr>
              <w:t>Гражданка Макрушина Надежда Прокопьевна</w:t>
            </w:r>
          </w:p>
        </w:tc>
        <w:tc>
          <w:tcPr>
            <w:tcW w:w="847" w:type="pct"/>
            <w:tcBorders>
              <w:top w:val="nil"/>
              <w:left w:val="nil"/>
              <w:bottom w:val="single" w:sz="4" w:space="0" w:color="auto"/>
              <w:right w:val="single" w:sz="4" w:space="0" w:color="auto"/>
            </w:tcBorders>
            <w:shd w:val="clear" w:color="auto" w:fill="auto"/>
            <w:vAlign w:val="center"/>
          </w:tcPr>
          <w:p w14:paraId="157502A5" w14:textId="649438E7"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 xml:space="preserve">Место соединения тепловых сетей на границе земельного участка с </w:t>
            </w:r>
            <w:proofErr w:type="spellStart"/>
            <w:r w:rsidRPr="00E50297">
              <w:rPr>
                <w:sz w:val="20"/>
                <w:szCs w:val="20"/>
              </w:rPr>
              <w:t>кад</w:t>
            </w:r>
            <w:proofErr w:type="spellEnd"/>
            <w:r w:rsidRPr="00E50297">
              <w:rPr>
                <w:sz w:val="20"/>
                <w:szCs w:val="20"/>
              </w:rPr>
              <w:t>. № 18:28:000037:0081</w:t>
            </w:r>
          </w:p>
        </w:tc>
        <w:tc>
          <w:tcPr>
            <w:tcW w:w="511" w:type="pct"/>
            <w:tcBorders>
              <w:top w:val="nil"/>
              <w:left w:val="nil"/>
              <w:bottom w:val="single" w:sz="4" w:space="0" w:color="auto"/>
              <w:right w:val="single" w:sz="4" w:space="0" w:color="auto"/>
            </w:tcBorders>
            <w:shd w:val="clear" w:color="auto" w:fill="auto"/>
            <w:vAlign w:val="center"/>
          </w:tcPr>
          <w:p w14:paraId="44F33055" w14:textId="2557E005"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ТЭЦ</w:t>
            </w:r>
          </w:p>
        </w:tc>
        <w:tc>
          <w:tcPr>
            <w:tcW w:w="377" w:type="pct"/>
            <w:tcBorders>
              <w:top w:val="nil"/>
              <w:left w:val="nil"/>
              <w:bottom w:val="single" w:sz="4" w:space="0" w:color="auto"/>
              <w:right w:val="single" w:sz="4" w:space="0" w:color="auto"/>
            </w:tcBorders>
            <w:shd w:val="clear" w:color="auto" w:fill="auto"/>
            <w:vAlign w:val="center"/>
          </w:tcPr>
          <w:p w14:paraId="40921627" w14:textId="3739DB16"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0,0067</w:t>
            </w:r>
          </w:p>
        </w:tc>
        <w:tc>
          <w:tcPr>
            <w:tcW w:w="584" w:type="pct"/>
            <w:tcBorders>
              <w:top w:val="nil"/>
              <w:left w:val="nil"/>
              <w:bottom w:val="single" w:sz="4" w:space="0" w:color="auto"/>
              <w:right w:val="single" w:sz="4" w:space="0" w:color="auto"/>
            </w:tcBorders>
            <w:shd w:val="clear" w:color="auto" w:fill="auto"/>
            <w:vAlign w:val="center"/>
          </w:tcPr>
          <w:p w14:paraId="3F68B7E0" w14:textId="4196A878"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637" w:type="pct"/>
            <w:tcBorders>
              <w:top w:val="nil"/>
              <w:left w:val="nil"/>
              <w:bottom w:val="single" w:sz="4" w:space="0" w:color="auto"/>
              <w:right w:val="single" w:sz="4" w:space="0" w:color="auto"/>
            </w:tcBorders>
            <w:shd w:val="clear" w:color="auto" w:fill="auto"/>
            <w:vAlign w:val="center"/>
          </w:tcPr>
          <w:p w14:paraId="2F62E0D2" w14:textId="4BC9D664"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0,000</w:t>
            </w:r>
          </w:p>
        </w:tc>
        <w:tc>
          <w:tcPr>
            <w:tcW w:w="613" w:type="pct"/>
            <w:tcBorders>
              <w:top w:val="nil"/>
              <w:left w:val="nil"/>
              <w:bottom w:val="single" w:sz="4" w:space="0" w:color="auto"/>
              <w:right w:val="single" w:sz="4" w:space="0" w:color="auto"/>
            </w:tcBorders>
            <w:shd w:val="clear" w:color="auto" w:fill="auto"/>
            <w:vAlign w:val="center"/>
          </w:tcPr>
          <w:p w14:paraId="7F57A6F6" w14:textId="19328928"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27.04.2021</w:t>
            </w:r>
          </w:p>
        </w:tc>
      </w:tr>
      <w:tr w:rsidR="00E50297" w:rsidRPr="00E50297" w14:paraId="461DEFD3"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6226E540" w14:textId="7E388BAE"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8</w:t>
            </w:r>
          </w:p>
        </w:tc>
        <w:tc>
          <w:tcPr>
            <w:tcW w:w="677" w:type="pct"/>
            <w:tcBorders>
              <w:top w:val="nil"/>
              <w:left w:val="nil"/>
              <w:bottom w:val="single" w:sz="4" w:space="0" w:color="auto"/>
              <w:right w:val="single" w:sz="4" w:space="0" w:color="auto"/>
            </w:tcBorders>
            <w:shd w:val="clear" w:color="auto" w:fill="auto"/>
            <w:vAlign w:val="center"/>
          </w:tcPr>
          <w:p w14:paraId="0935BCC4" w14:textId="5A539509" w:rsidR="00E50297" w:rsidRPr="00E50297" w:rsidRDefault="00E50297" w:rsidP="00E50297">
            <w:pPr>
              <w:autoSpaceDE/>
              <w:autoSpaceDN/>
              <w:spacing w:line="240" w:lineRule="auto"/>
              <w:ind w:firstLine="0"/>
              <w:jc w:val="left"/>
              <w:rPr>
                <w:b/>
                <w:bCs/>
                <w:sz w:val="20"/>
                <w:szCs w:val="20"/>
              </w:rPr>
            </w:pPr>
            <w:r w:rsidRPr="00E50297">
              <w:rPr>
                <w:sz w:val="20"/>
                <w:szCs w:val="20"/>
              </w:rPr>
              <w:t xml:space="preserve">Пожарное депо, </w:t>
            </w:r>
            <w:proofErr w:type="spellStart"/>
            <w:r w:rsidRPr="00E50297">
              <w:rPr>
                <w:sz w:val="20"/>
                <w:szCs w:val="20"/>
              </w:rPr>
              <w:t>Химмашевское</w:t>
            </w:r>
            <w:proofErr w:type="spellEnd"/>
            <w:r w:rsidRPr="00E50297">
              <w:rPr>
                <w:sz w:val="20"/>
                <w:szCs w:val="20"/>
              </w:rPr>
              <w:t xml:space="preserve"> шоссе, 3</w:t>
            </w:r>
          </w:p>
        </w:tc>
        <w:tc>
          <w:tcPr>
            <w:tcW w:w="605" w:type="pct"/>
            <w:tcBorders>
              <w:top w:val="nil"/>
              <w:left w:val="nil"/>
              <w:bottom w:val="single" w:sz="4" w:space="0" w:color="auto"/>
              <w:right w:val="single" w:sz="4" w:space="0" w:color="auto"/>
            </w:tcBorders>
            <w:shd w:val="clear" w:color="auto" w:fill="auto"/>
            <w:vAlign w:val="center"/>
          </w:tcPr>
          <w:p w14:paraId="6D976FFC" w14:textId="538959CD" w:rsidR="00E50297" w:rsidRPr="00E50297" w:rsidRDefault="00E50297" w:rsidP="00E50297">
            <w:pPr>
              <w:autoSpaceDE/>
              <w:autoSpaceDN/>
              <w:spacing w:line="240" w:lineRule="auto"/>
              <w:ind w:firstLine="0"/>
              <w:jc w:val="left"/>
              <w:rPr>
                <w:color w:val="000000"/>
                <w:sz w:val="20"/>
                <w:szCs w:val="20"/>
                <w:lang w:bidi="ar-SA"/>
              </w:rPr>
            </w:pPr>
            <w:r w:rsidRPr="00E50297">
              <w:rPr>
                <w:sz w:val="20"/>
                <w:szCs w:val="20"/>
              </w:rPr>
              <w:t>ГУ УР «Поисково-спасательная служба»</w:t>
            </w:r>
          </w:p>
        </w:tc>
        <w:tc>
          <w:tcPr>
            <w:tcW w:w="847" w:type="pct"/>
            <w:tcBorders>
              <w:top w:val="nil"/>
              <w:left w:val="nil"/>
              <w:bottom w:val="single" w:sz="4" w:space="0" w:color="auto"/>
              <w:right w:val="single" w:sz="4" w:space="0" w:color="auto"/>
            </w:tcBorders>
            <w:shd w:val="clear" w:color="auto" w:fill="auto"/>
            <w:vAlign w:val="center"/>
          </w:tcPr>
          <w:p w14:paraId="65B00D02" w14:textId="5746FE04"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Тепловой узел Уз-905в-1</w:t>
            </w:r>
          </w:p>
        </w:tc>
        <w:tc>
          <w:tcPr>
            <w:tcW w:w="511" w:type="pct"/>
            <w:tcBorders>
              <w:top w:val="nil"/>
              <w:left w:val="nil"/>
              <w:bottom w:val="single" w:sz="4" w:space="0" w:color="auto"/>
              <w:right w:val="single" w:sz="4" w:space="0" w:color="auto"/>
            </w:tcBorders>
            <w:shd w:val="clear" w:color="auto" w:fill="auto"/>
            <w:vAlign w:val="center"/>
          </w:tcPr>
          <w:p w14:paraId="2DEFE650" w14:textId="598BB28C"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ТЭЦ</w:t>
            </w:r>
          </w:p>
        </w:tc>
        <w:tc>
          <w:tcPr>
            <w:tcW w:w="377" w:type="pct"/>
            <w:tcBorders>
              <w:top w:val="nil"/>
              <w:left w:val="nil"/>
              <w:bottom w:val="single" w:sz="4" w:space="0" w:color="auto"/>
              <w:right w:val="single" w:sz="4" w:space="0" w:color="auto"/>
            </w:tcBorders>
            <w:shd w:val="clear" w:color="auto" w:fill="auto"/>
            <w:vAlign w:val="center"/>
          </w:tcPr>
          <w:p w14:paraId="676343B5" w14:textId="5F4D8F8E"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0,0</w:t>
            </w:r>
            <w:r w:rsidRPr="00E50297">
              <w:rPr>
                <w:color w:val="000000"/>
                <w:sz w:val="20"/>
                <w:szCs w:val="20"/>
              </w:rPr>
              <w:t>35</w:t>
            </w:r>
          </w:p>
        </w:tc>
        <w:tc>
          <w:tcPr>
            <w:tcW w:w="584" w:type="pct"/>
            <w:tcBorders>
              <w:top w:val="nil"/>
              <w:left w:val="nil"/>
              <w:bottom w:val="single" w:sz="4" w:space="0" w:color="auto"/>
              <w:right w:val="single" w:sz="4" w:space="0" w:color="auto"/>
            </w:tcBorders>
            <w:shd w:val="clear" w:color="auto" w:fill="auto"/>
            <w:vAlign w:val="center"/>
          </w:tcPr>
          <w:p w14:paraId="66295CE1" w14:textId="3D892D9A"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0</w:t>
            </w:r>
            <w:r w:rsidRPr="00E50297">
              <w:rPr>
                <w:color w:val="000000"/>
                <w:sz w:val="20"/>
                <w:szCs w:val="20"/>
              </w:rPr>
              <w:t>,001</w:t>
            </w:r>
          </w:p>
        </w:tc>
        <w:tc>
          <w:tcPr>
            <w:tcW w:w="637" w:type="pct"/>
            <w:tcBorders>
              <w:top w:val="nil"/>
              <w:left w:val="nil"/>
              <w:bottom w:val="single" w:sz="4" w:space="0" w:color="auto"/>
              <w:right w:val="single" w:sz="4" w:space="0" w:color="auto"/>
            </w:tcBorders>
            <w:shd w:val="clear" w:color="auto" w:fill="auto"/>
            <w:vAlign w:val="center"/>
          </w:tcPr>
          <w:p w14:paraId="5BDD13AE" w14:textId="52A73FD1"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0</w:t>
            </w:r>
          </w:p>
        </w:tc>
        <w:tc>
          <w:tcPr>
            <w:tcW w:w="613" w:type="pct"/>
            <w:tcBorders>
              <w:top w:val="nil"/>
              <w:left w:val="nil"/>
              <w:bottom w:val="single" w:sz="4" w:space="0" w:color="auto"/>
              <w:right w:val="single" w:sz="4" w:space="0" w:color="auto"/>
            </w:tcBorders>
            <w:shd w:val="clear" w:color="auto" w:fill="auto"/>
            <w:vAlign w:val="center"/>
          </w:tcPr>
          <w:p w14:paraId="4B48E249" w14:textId="75480AB7"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rPr>
              <w:t>28</w:t>
            </w:r>
            <w:r w:rsidRPr="00E50297">
              <w:rPr>
                <w:color w:val="000000"/>
                <w:sz w:val="20"/>
                <w:szCs w:val="20"/>
                <w:lang w:val="en-US"/>
              </w:rPr>
              <w:t>.0</w:t>
            </w:r>
            <w:r w:rsidRPr="00E50297">
              <w:rPr>
                <w:color w:val="000000"/>
                <w:sz w:val="20"/>
                <w:szCs w:val="20"/>
              </w:rPr>
              <w:t>5</w:t>
            </w:r>
            <w:r w:rsidRPr="00E50297">
              <w:rPr>
                <w:color w:val="000000"/>
                <w:sz w:val="20"/>
                <w:szCs w:val="20"/>
                <w:lang w:val="en-US"/>
              </w:rPr>
              <w:t>.20</w:t>
            </w:r>
            <w:r w:rsidRPr="00E50297">
              <w:rPr>
                <w:color w:val="000000"/>
                <w:sz w:val="20"/>
                <w:szCs w:val="20"/>
              </w:rPr>
              <w:t>21</w:t>
            </w:r>
          </w:p>
        </w:tc>
      </w:tr>
      <w:tr w:rsidR="00E50297" w:rsidRPr="00E50297" w14:paraId="77F8E184"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04E3303D" w14:textId="680FA55C" w:rsidR="00E50297" w:rsidRPr="00092CBC" w:rsidRDefault="00E50297" w:rsidP="00E50297">
            <w:pPr>
              <w:autoSpaceDE/>
              <w:autoSpaceDN/>
              <w:spacing w:line="240" w:lineRule="auto"/>
              <w:ind w:firstLine="0"/>
              <w:jc w:val="center"/>
              <w:rPr>
                <w:sz w:val="20"/>
              </w:rPr>
            </w:pPr>
            <w:r w:rsidRPr="007448AD">
              <w:rPr>
                <w:sz w:val="20"/>
                <w:szCs w:val="20"/>
              </w:rPr>
              <w:t>9</w:t>
            </w:r>
          </w:p>
        </w:tc>
        <w:tc>
          <w:tcPr>
            <w:tcW w:w="677" w:type="pct"/>
            <w:tcBorders>
              <w:top w:val="nil"/>
              <w:left w:val="nil"/>
              <w:bottom w:val="single" w:sz="4" w:space="0" w:color="auto"/>
              <w:right w:val="single" w:sz="4" w:space="0" w:color="auto"/>
            </w:tcBorders>
            <w:shd w:val="clear" w:color="auto" w:fill="auto"/>
            <w:vAlign w:val="center"/>
          </w:tcPr>
          <w:p w14:paraId="3B479888" w14:textId="77777777" w:rsidR="00E50297" w:rsidRPr="007448AD" w:rsidRDefault="00E50297" w:rsidP="00E50297">
            <w:pPr>
              <w:spacing w:line="240" w:lineRule="auto"/>
              <w:ind w:firstLine="0"/>
              <w:jc w:val="left"/>
              <w:rPr>
                <w:sz w:val="20"/>
                <w:szCs w:val="20"/>
              </w:rPr>
            </w:pPr>
            <w:r w:rsidRPr="007448AD">
              <w:rPr>
                <w:sz w:val="20"/>
                <w:szCs w:val="20"/>
              </w:rPr>
              <w:t xml:space="preserve">Индивидуальный жилой дом, </w:t>
            </w:r>
          </w:p>
          <w:p w14:paraId="1ABE4970" w14:textId="44B378A4" w:rsidR="00E50297" w:rsidRPr="007448AD" w:rsidRDefault="00E50297" w:rsidP="00E50297">
            <w:pPr>
              <w:autoSpaceDE/>
              <w:autoSpaceDN/>
              <w:spacing w:line="240" w:lineRule="auto"/>
              <w:ind w:firstLine="0"/>
              <w:jc w:val="left"/>
              <w:rPr>
                <w:b/>
                <w:bCs/>
                <w:sz w:val="20"/>
                <w:szCs w:val="20"/>
              </w:rPr>
            </w:pPr>
            <w:r w:rsidRPr="007448AD">
              <w:rPr>
                <w:sz w:val="20"/>
                <w:szCs w:val="20"/>
              </w:rPr>
              <w:t>ул. МОПРА, 18</w:t>
            </w:r>
          </w:p>
        </w:tc>
        <w:tc>
          <w:tcPr>
            <w:tcW w:w="605" w:type="pct"/>
            <w:tcBorders>
              <w:top w:val="nil"/>
              <w:left w:val="nil"/>
              <w:bottom w:val="single" w:sz="4" w:space="0" w:color="auto"/>
              <w:right w:val="single" w:sz="4" w:space="0" w:color="auto"/>
            </w:tcBorders>
            <w:shd w:val="clear" w:color="auto" w:fill="auto"/>
            <w:vAlign w:val="center"/>
          </w:tcPr>
          <w:p w14:paraId="111406C9" w14:textId="34280040" w:rsidR="00E50297" w:rsidRPr="00E50297" w:rsidRDefault="00E50297" w:rsidP="00E50297">
            <w:pPr>
              <w:autoSpaceDE/>
              <w:autoSpaceDN/>
              <w:spacing w:line="240" w:lineRule="auto"/>
              <w:ind w:firstLine="0"/>
              <w:jc w:val="left"/>
              <w:rPr>
                <w:color w:val="000000"/>
                <w:sz w:val="20"/>
                <w:szCs w:val="20"/>
                <w:lang w:bidi="ar-SA"/>
              </w:rPr>
            </w:pPr>
            <w:r w:rsidRPr="00E50297">
              <w:rPr>
                <w:sz w:val="20"/>
                <w:szCs w:val="20"/>
              </w:rPr>
              <w:t xml:space="preserve">Гражданин </w:t>
            </w:r>
            <w:proofErr w:type="spellStart"/>
            <w:r w:rsidRPr="00E50297">
              <w:rPr>
                <w:sz w:val="20"/>
                <w:szCs w:val="20"/>
              </w:rPr>
              <w:t>Дулепов</w:t>
            </w:r>
            <w:proofErr w:type="spellEnd"/>
            <w:r w:rsidRPr="00E50297">
              <w:rPr>
                <w:sz w:val="20"/>
                <w:szCs w:val="20"/>
              </w:rPr>
              <w:t xml:space="preserve"> Владимир Николаевич</w:t>
            </w:r>
          </w:p>
        </w:tc>
        <w:tc>
          <w:tcPr>
            <w:tcW w:w="847" w:type="pct"/>
            <w:tcBorders>
              <w:top w:val="nil"/>
              <w:left w:val="nil"/>
              <w:bottom w:val="single" w:sz="4" w:space="0" w:color="auto"/>
              <w:right w:val="single" w:sz="4" w:space="0" w:color="auto"/>
            </w:tcBorders>
            <w:shd w:val="clear" w:color="auto" w:fill="auto"/>
            <w:vAlign w:val="center"/>
          </w:tcPr>
          <w:p w14:paraId="4855103B" w14:textId="7D9E5477" w:rsidR="00E50297" w:rsidRPr="00E50297" w:rsidRDefault="00E50297" w:rsidP="00E50297">
            <w:pPr>
              <w:autoSpaceDE/>
              <w:autoSpaceDN/>
              <w:spacing w:line="240" w:lineRule="auto"/>
              <w:ind w:firstLine="0"/>
              <w:jc w:val="center"/>
              <w:rPr>
                <w:color w:val="000000"/>
                <w:sz w:val="20"/>
                <w:szCs w:val="20"/>
                <w:lang w:bidi="ar-SA"/>
              </w:rPr>
            </w:pPr>
            <w:r w:rsidRPr="00E50297">
              <w:rPr>
                <w:sz w:val="20"/>
                <w:szCs w:val="20"/>
              </w:rPr>
              <w:t>место соединения трубопроводов тепловых сетей на границе земельного участка с кадастровым номером 18:28:000023:64</w:t>
            </w:r>
          </w:p>
        </w:tc>
        <w:tc>
          <w:tcPr>
            <w:tcW w:w="511" w:type="pct"/>
            <w:tcBorders>
              <w:top w:val="nil"/>
              <w:left w:val="nil"/>
              <w:bottom w:val="single" w:sz="4" w:space="0" w:color="auto"/>
              <w:right w:val="single" w:sz="4" w:space="0" w:color="auto"/>
            </w:tcBorders>
            <w:shd w:val="clear" w:color="auto" w:fill="auto"/>
            <w:vAlign w:val="center"/>
          </w:tcPr>
          <w:p w14:paraId="025C7EA7" w14:textId="3E1B426E"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ТЭЦ</w:t>
            </w:r>
          </w:p>
        </w:tc>
        <w:tc>
          <w:tcPr>
            <w:tcW w:w="377" w:type="pct"/>
            <w:tcBorders>
              <w:top w:val="nil"/>
              <w:left w:val="nil"/>
              <w:bottom w:val="single" w:sz="4" w:space="0" w:color="auto"/>
              <w:right w:val="single" w:sz="4" w:space="0" w:color="auto"/>
            </w:tcBorders>
            <w:shd w:val="clear" w:color="auto" w:fill="auto"/>
            <w:vAlign w:val="center"/>
          </w:tcPr>
          <w:p w14:paraId="317390A1" w14:textId="36D050B3"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0,0</w:t>
            </w:r>
            <w:r w:rsidRPr="00E50297">
              <w:rPr>
                <w:color w:val="000000"/>
                <w:sz w:val="20"/>
                <w:szCs w:val="20"/>
              </w:rPr>
              <w:t>1</w:t>
            </w:r>
            <w:r w:rsidRPr="00E50297">
              <w:rPr>
                <w:color w:val="000000"/>
                <w:sz w:val="20"/>
                <w:szCs w:val="20"/>
                <w:lang w:val="en-US"/>
              </w:rPr>
              <w:t>2</w:t>
            </w:r>
          </w:p>
        </w:tc>
        <w:tc>
          <w:tcPr>
            <w:tcW w:w="584" w:type="pct"/>
            <w:tcBorders>
              <w:top w:val="nil"/>
              <w:left w:val="nil"/>
              <w:bottom w:val="single" w:sz="4" w:space="0" w:color="auto"/>
              <w:right w:val="single" w:sz="4" w:space="0" w:color="auto"/>
            </w:tcBorders>
            <w:shd w:val="clear" w:color="auto" w:fill="auto"/>
            <w:vAlign w:val="center"/>
          </w:tcPr>
          <w:p w14:paraId="398040AA" w14:textId="70B4BB97"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0</w:t>
            </w:r>
          </w:p>
        </w:tc>
        <w:tc>
          <w:tcPr>
            <w:tcW w:w="637" w:type="pct"/>
            <w:tcBorders>
              <w:top w:val="nil"/>
              <w:left w:val="nil"/>
              <w:bottom w:val="single" w:sz="4" w:space="0" w:color="auto"/>
              <w:right w:val="single" w:sz="4" w:space="0" w:color="auto"/>
            </w:tcBorders>
            <w:shd w:val="clear" w:color="auto" w:fill="auto"/>
            <w:vAlign w:val="center"/>
          </w:tcPr>
          <w:p w14:paraId="083D91E1" w14:textId="608D8484"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0</w:t>
            </w:r>
          </w:p>
        </w:tc>
        <w:tc>
          <w:tcPr>
            <w:tcW w:w="613" w:type="pct"/>
            <w:tcBorders>
              <w:top w:val="nil"/>
              <w:left w:val="nil"/>
              <w:bottom w:val="single" w:sz="4" w:space="0" w:color="auto"/>
              <w:right w:val="single" w:sz="4" w:space="0" w:color="auto"/>
            </w:tcBorders>
            <w:shd w:val="clear" w:color="auto" w:fill="auto"/>
            <w:vAlign w:val="center"/>
          </w:tcPr>
          <w:p w14:paraId="3D12093B" w14:textId="3021B51D"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rPr>
              <w:t>01.12.2021</w:t>
            </w:r>
          </w:p>
        </w:tc>
      </w:tr>
      <w:tr w:rsidR="00E50297" w:rsidRPr="00E50297" w14:paraId="3C4226B6"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23A609A2" w14:textId="46B22B1D" w:rsidR="00E50297" w:rsidRPr="00092CBC" w:rsidRDefault="00E50297" w:rsidP="00E50297">
            <w:pPr>
              <w:autoSpaceDE/>
              <w:autoSpaceDN/>
              <w:spacing w:line="240" w:lineRule="auto"/>
              <w:ind w:firstLine="0"/>
              <w:jc w:val="center"/>
              <w:rPr>
                <w:sz w:val="20"/>
              </w:rPr>
            </w:pPr>
            <w:r w:rsidRPr="007448AD">
              <w:rPr>
                <w:sz w:val="20"/>
                <w:szCs w:val="20"/>
              </w:rPr>
              <w:t>10</w:t>
            </w:r>
          </w:p>
        </w:tc>
        <w:tc>
          <w:tcPr>
            <w:tcW w:w="677" w:type="pct"/>
            <w:tcBorders>
              <w:top w:val="nil"/>
              <w:left w:val="nil"/>
              <w:bottom w:val="single" w:sz="4" w:space="0" w:color="auto"/>
              <w:right w:val="single" w:sz="4" w:space="0" w:color="auto"/>
            </w:tcBorders>
            <w:shd w:val="clear" w:color="auto" w:fill="auto"/>
            <w:vAlign w:val="center"/>
          </w:tcPr>
          <w:p w14:paraId="3C2CC563" w14:textId="77777777" w:rsidR="00E50297" w:rsidRPr="00092CBC" w:rsidRDefault="00E50297" w:rsidP="00E50297">
            <w:pPr>
              <w:spacing w:line="240" w:lineRule="auto"/>
              <w:ind w:firstLine="0"/>
              <w:jc w:val="left"/>
              <w:rPr>
                <w:sz w:val="20"/>
              </w:rPr>
            </w:pPr>
            <w:r w:rsidRPr="00092CBC">
              <w:rPr>
                <w:sz w:val="20"/>
              </w:rPr>
              <w:t xml:space="preserve">Индивидуальный жилой дом, </w:t>
            </w:r>
          </w:p>
          <w:p w14:paraId="33CC5FC6" w14:textId="1C9D363E" w:rsidR="00E50297" w:rsidRPr="007448AD" w:rsidRDefault="00E50297" w:rsidP="00E50297">
            <w:pPr>
              <w:autoSpaceDE/>
              <w:autoSpaceDN/>
              <w:spacing w:line="240" w:lineRule="auto"/>
              <w:ind w:firstLine="0"/>
              <w:jc w:val="left"/>
              <w:rPr>
                <w:b/>
                <w:bCs/>
                <w:sz w:val="20"/>
                <w:szCs w:val="20"/>
              </w:rPr>
            </w:pPr>
            <w:r w:rsidRPr="00092CBC">
              <w:rPr>
                <w:sz w:val="20"/>
              </w:rPr>
              <w:t>ул. Гоголя, 29</w:t>
            </w:r>
          </w:p>
        </w:tc>
        <w:tc>
          <w:tcPr>
            <w:tcW w:w="605" w:type="pct"/>
            <w:tcBorders>
              <w:top w:val="nil"/>
              <w:left w:val="nil"/>
              <w:bottom w:val="single" w:sz="4" w:space="0" w:color="auto"/>
              <w:right w:val="single" w:sz="4" w:space="0" w:color="auto"/>
            </w:tcBorders>
            <w:shd w:val="clear" w:color="auto" w:fill="auto"/>
            <w:vAlign w:val="center"/>
          </w:tcPr>
          <w:p w14:paraId="4282F331" w14:textId="5636A2BE" w:rsidR="00E50297" w:rsidRPr="00E50297" w:rsidRDefault="00E50297" w:rsidP="00E50297">
            <w:pPr>
              <w:autoSpaceDE/>
              <w:autoSpaceDN/>
              <w:spacing w:line="240" w:lineRule="auto"/>
              <w:ind w:firstLine="0"/>
              <w:jc w:val="left"/>
              <w:rPr>
                <w:color w:val="000000"/>
                <w:sz w:val="20"/>
                <w:szCs w:val="20"/>
                <w:lang w:bidi="ar-SA"/>
              </w:rPr>
            </w:pPr>
            <w:proofErr w:type="spellStart"/>
            <w:r w:rsidRPr="00E50297">
              <w:rPr>
                <w:color w:val="000000"/>
                <w:sz w:val="20"/>
                <w:szCs w:val="20"/>
                <w:lang w:val="en-US"/>
              </w:rPr>
              <w:t>Граждан</w:t>
            </w:r>
            <w:proofErr w:type="spellEnd"/>
            <w:r w:rsidRPr="00E50297">
              <w:rPr>
                <w:color w:val="000000"/>
                <w:sz w:val="20"/>
                <w:szCs w:val="20"/>
              </w:rPr>
              <w:t>ин</w:t>
            </w:r>
            <w:r w:rsidRPr="00E50297">
              <w:rPr>
                <w:color w:val="000000"/>
                <w:sz w:val="20"/>
                <w:szCs w:val="20"/>
                <w:lang w:val="en-US"/>
              </w:rPr>
              <w:t xml:space="preserve"> </w:t>
            </w:r>
            <w:r w:rsidRPr="00E50297">
              <w:rPr>
                <w:color w:val="000000"/>
                <w:sz w:val="20"/>
                <w:szCs w:val="20"/>
              </w:rPr>
              <w:t>Варин Федор Иосифович</w:t>
            </w:r>
          </w:p>
        </w:tc>
        <w:tc>
          <w:tcPr>
            <w:tcW w:w="847" w:type="pct"/>
            <w:tcBorders>
              <w:top w:val="nil"/>
              <w:left w:val="nil"/>
              <w:bottom w:val="single" w:sz="4" w:space="0" w:color="auto"/>
              <w:right w:val="single" w:sz="4" w:space="0" w:color="auto"/>
            </w:tcBorders>
            <w:shd w:val="clear" w:color="auto" w:fill="auto"/>
            <w:vAlign w:val="center"/>
          </w:tcPr>
          <w:p w14:paraId="34B8647C" w14:textId="090E3209"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rPr>
              <w:t xml:space="preserve">Место соединения тепловых сетей на границе земельного участка с </w:t>
            </w:r>
            <w:proofErr w:type="spellStart"/>
            <w:r w:rsidRPr="00E50297">
              <w:rPr>
                <w:color w:val="000000"/>
                <w:sz w:val="20"/>
                <w:szCs w:val="20"/>
              </w:rPr>
              <w:t>кад</w:t>
            </w:r>
            <w:proofErr w:type="spellEnd"/>
            <w:r w:rsidRPr="00E50297">
              <w:rPr>
                <w:color w:val="000000"/>
                <w:sz w:val="20"/>
                <w:szCs w:val="20"/>
              </w:rPr>
              <w:t xml:space="preserve">. </w:t>
            </w:r>
            <w:r w:rsidRPr="00E50297">
              <w:rPr>
                <w:color w:val="000000"/>
                <w:sz w:val="20"/>
                <w:szCs w:val="20"/>
                <w:lang w:val="en-US"/>
              </w:rPr>
              <w:t>№ 18:28:000023:</w:t>
            </w:r>
            <w:r w:rsidRPr="00E50297">
              <w:rPr>
                <w:color w:val="000000"/>
                <w:sz w:val="20"/>
                <w:szCs w:val="20"/>
              </w:rPr>
              <w:t>0151</w:t>
            </w:r>
          </w:p>
        </w:tc>
        <w:tc>
          <w:tcPr>
            <w:tcW w:w="511" w:type="pct"/>
            <w:tcBorders>
              <w:top w:val="nil"/>
              <w:left w:val="nil"/>
              <w:bottom w:val="single" w:sz="4" w:space="0" w:color="auto"/>
              <w:right w:val="single" w:sz="4" w:space="0" w:color="auto"/>
            </w:tcBorders>
            <w:shd w:val="clear" w:color="auto" w:fill="auto"/>
            <w:vAlign w:val="center"/>
          </w:tcPr>
          <w:p w14:paraId="20F3C00A" w14:textId="00A2430A"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ТЭЦ</w:t>
            </w:r>
          </w:p>
        </w:tc>
        <w:tc>
          <w:tcPr>
            <w:tcW w:w="377" w:type="pct"/>
            <w:tcBorders>
              <w:top w:val="nil"/>
              <w:left w:val="nil"/>
              <w:bottom w:val="single" w:sz="4" w:space="0" w:color="auto"/>
              <w:right w:val="single" w:sz="4" w:space="0" w:color="auto"/>
            </w:tcBorders>
            <w:shd w:val="clear" w:color="auto" w:fill="auto"/>
            <w:vAlign w:val="center"/>
          </w:tcPr>
          <w:p w14:paraId="421B150D" w14:textId="6BF279D9"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0,0</w:t>
            </w:r>
            <w:r w:rsidRPr="00E50297">
              <w:rPr>
                <w:color w:val="000000"/>
                <w:sz w:val="20"/>
                <w:szCs w:val="20"/>
              </w:rPr>
              <w:t>15</w:t>
            </w:r>
          </w:p>
        </w:tc>
        <w:tc>
          <w:tcPr>
            <w:tcW w:w="584" w:type="pct"/>
            <w:tcBorders>
              <w:top w:val="nil"/>
              <w:left w:val="nil"/>
              <w:bottom w:val="single" w:sz="4" w:space="0" w:color="auto"/>
              <w:right w:val="single" w:sz="4" w:space="0" w:color="auto"/>
            </w:tcBorders>
            <w:shd w:val="clear" w:color="auto" w:fill="auto"/>
            <w:vAlign w:val="center"/>
          </w:tcPr>
          <w:p w14:paraId="24037043" w14:textId="503961E8"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0</w:t>
            </w:r>
          </w:p>
        </w:tc>
        <w:tc>
          <w:tcPr>
            <w:tcW w:w="637" w:type="pct"/>
            <w:tcBorders>
              <w:top w:val="nil"/>
              <w:left w:val="nil"/>
              <w:bottom w:val="single" w:sz="4" w:space="0" w:color="auto"/>
              <w:right w:val="single" w:sz="4" w:space="0" w:color="auto"/>
            </w:tcBorders>
            <w:shd w:val="clear" w:color="auto" w:fill="auto"/>
            <w:vAlign w:val="center"/>
          </w:tcPr>
          <w:p w14:paraId="32F67A54" w14:textId="446DF233"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0</w:t>
            </w:r>
          </w:p>
        </w:tc>
        <w:tc>
          <w:tcPr>
            <w:tcW w:w="613" w:type="pct"/>
            <w:tcBorders>
              <w:top w:val="nil"/>
              <w:left w:val="nil"/>
              <w:bottom w:val="single" w:sz="4" w:space="0" w:color="auto"/>
              <w:right w:val="single" w:sz="4" w:space="0" w:color="auto"/>
            </w:tcBorders>
            <w:shd w:val="clear" w:color="auto" w:fill="auto"/>
            <w:vAlign w:val="center"/>
          </w:tcPr>
          <w:p w14:paraId="34BFC700" w14:textId="48F15E1A" w:rsidR="00E50297" w:rsidRPr="00E50297" w:rsidRDefault="00E50297" w:rsidP="00E50297">
            <w:pPr>
              <w:autoSpaceDE/>
              <w:autoSpaceDN/>
              <w:spacing w:line="240" w:lineRule="auto"/>
              <w:ind w:firstLine="0"/>
              <w:jc w:val="center"/>
              <w:rPr>
                <w:color w:val="000000"/>
                <w:sz w:val="20"/>
                <w:szCs w:val="20"/>
                <w:lang w:bidi="ar-SA"/>
              </w:rPr>
            </w:pPr>
            <w:r w:rsidRPr="00E50297">
              <w:rPr>
                <w:color w:val="000000"/>
                <w:sz w:val="20"/>
                <w:szCs w:val="20"/>
                <w:lang w:val="en-US"/>
              </w:rPr>
              <w:t>0</w:t>
            </w:r>
            <w:r w:rsidRPr="00E50297">
              <w:rPr>
                <w:color w:val="000000"/>
                <w:sz w:val="20"/>
                <w:szCs w:val="20"/>
              </w:rPr>
              <w:t>4</w:t>
            </w:r>
            <w:r w:rsidRPr="00E50297">
              <w:rPr>
                <w:color w:val="000000"/>
                <w:sz w:val="20"/>
                <w:szCs w:val="20"/>
                <w:lang w:val="en-US"/>
              </w:rPr>
              <w:t>.</w:t>
            </w:r>
            <w:r w:rsidRPr="00E50297">
              <w:rPr>
                <w:color w:val="000000"/>
                <w:sz w:val="20"/>
                <w:szCs w:val="20"/>
              </w:rPr>
              <w:t>03</w:t>
            </w:r>
            <w:r w:rsidRPr="00E50297">
              <w:rPr>
                <w:color w:val="000000"/>
                <w:sz w:val="20"/>
                <w:szCs w:val="20"/>
                <w:lang w:val="en-US"/>
              </w:rPr>
              <w:t>.20</w:t>
            </w:r>
            <w:r w:rsidRPr="00E50297">
              <w:rPr>
                <w:color w:val="000000"/>
                <w:sz w:val="20"/>
                <w:szCs w:val="20"/>
              </w:rPr>
              <w:t>21</w:t>
            </w:r>
          </w:p>
        </w:tc>
      </w:tr>
      <w:tr w:rsidR="00E50297" w:rsidRPr="001D1F92" w14:paraId="5DBB54B2"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105B37B3" w14:textId="77777777" w:rsidR="00E50297" w:rsidRPr="00092CBC" w:rsidRDefault="00E50297" w:rsidP="00E50297">
            <w:pPr>
              <w:autoSpaceDE/>
              <w:autoSpaceDN/>
              <w:spacing w:line="240" w:lineRule="auto"/>
              <w:ind w:firstLine="0"/>
              <w:jc w:val="center"/>
              <w:rPr>
                <w:sz w:val="20"/>
              </w:rPr>
            </w:pPr>
          </w:p>
        </w:tc>
        <w:tc>
          <w:tcPr>
            <w:tcW w:w="677" w:type="pct"/>
            <w:tcBorders>
              <w:top w:val="nil"/>
              <w:left w:val="nil"/>
              <w:bottom w:val="single" w:sz="4" w:space="0" w:color="auto"/>
              <w:right w:val="single" w:sz="4" w:space="0" w:color="auto"/>
            </w:tcBorders>
            <w:shd w:val="clear" w:color="auto" w:fill="auto"/>
            <w:vAlign w:val="center"/>
          </w:tcPr>
          <w:p w14:paraId="16747598" w14:textId="1EE3BD3E" w:rsidR="00E50297" w:rsidRPr="00092CBC" w:rsidRDefault="00E50297" w:rsidP="00E50297">
            <w:pPr>
              <w:autoSpaceDE/>
              <w:autoSpaceDN/>
              <w:spacing w:line="240" w:lineRule="auto"/>
              <w:ind w:firstLine="0"/>
              <w:jc w:val="left"/>
              <w:rPr>
                <w:b/>
                <w:sz w:val="20"/>
              </w:rPr>
            </w:pPr>
            <w:r w:rsidRPr="007448AD">
              <w:rPr>
                <w:b/>
                <w:bCs/>
                <w:sz w:val="20"/>
                <w:szCs w:val="20"/>
              </w:rPr>
              <w:t>2022 год</w:t>
            </w:r>
          </w:p>
        </w:tc>
        <w:tc>
          <w:tcPr>
            <w:tcW w:w="605" w:type="pct"/>
            <w:tcBorders>
              <w:top w:val="nil"/>
              <w:left w:val="nil"/>
              <w:bottom w:val="single" w:sz="4" w:space="0" w:color="auto"/>
              <w:right w:val="single" w:sz="4" w:space="0" w:color="auto"/>
            </w:tcBorders>
            <w:shd w:val="clear" w:color="auto" w:fill="auto"/>
            <w:vAlign w:val="center"/>
          </w:tcPr>
          <w:p w14:paraId="0CCFF81A" w14:textId="77777777" w:rsidR="00E50297" w:rsidRPr="001D1F92" w:rsidRDefault="00E50297" w:rsidP="00E50297">
            <w:pPr>
              <w:autoSpaceDE/>
              <w:autoSpaceDN/>
              <w:spacing w:line="240" w:lineRule="auto"/>
              <w:ind w:firstLine="0"/>
              <w:jc w:val="left"/>
              <w:rPr>
                <w:color w:val="000000"/>
                <w:sz w:val="20"/>
                <w:szCs w:val="20"/>
                <w:lang w:bidi="ar-SA"/>
              </w:rPr>
            </w:pPr>
          </w:p>
        </w:tc>
        <w:tc>
          <w:tcPr>
            <w:tcW w:w="847" w:type="pct"/>
            <w:tcBorders>
              <w:top w:val="nil"/>
              <w:left w:val="nil"/>
              <w:bottom w:val="single" w:sz="4" w:space="0" w:color="auto"/>
              <w:right w:val="single" w:sz="4" w:space="0" w:color="auto"/>
            </w:tcBorders>
            <w:shd w:val="clear" w:color="auto" w:fill="auto"/>
            <w:vAlign w:val="center"/>
          </w:tcPr>
          <w:p w14:paraId="216DB38C" w14:textId="77777777" w:rsidR="00E50297" w:rsidRPr="001D1F92" w:rsidRDefault="00E50297" w:rsidP="00E50297">
            <w:pPr>
              <w:autoSpaceDE/>
              <w:autoSpaceDN/>
              <w:spacing w:line="240" w:lineRule="auto"/>
              <w:ind w:firstLine="0"/>
              <w:jc w:val="center"/>
              <w:rPr>
                <w:color w:val="000000"/>
                <w:sz w:val="20"/>
                <w:szCs w:val="20"/>
                <w:lang w:bidi="ar-SA"/>
              </w:rPr>
            </w:pPr>
          </w:p>
        </w:tc>
        <w:tc>
          <w:tcPr>
            <w:tcW w:w="511" w:type="pct"/>
            <w:tcBorders>
              <w:top w:val="nil"/>
              <w:left w:val="nil"/>
              <w:bottom w:val="single" w:sz="4" w:space="0" w:color="auto"/>
              <w:right w:val="single" w:sz="4" w:space="0" w:color="auto"/>
            </w:tcBorders>
            <w:shd w:val="clear" w:color="auto" w:fill="auto"/>
            <w:vAlign w:val="center"/>
          </w:tcPr>
          <w:p w14:paraId="088DBAE2" w14:textId="77777777" w:rsidR="00E50297" w:rsidRPr="001D1F92" w:rsidRDefault="00E50297" w:rsidP="00E50297">
            <w:pPr>
              <w:autoSpaceDE/>
              <w:autoSpaceDN/>
              <w:spacing w:line="240" w:lineRule="auto"/>
              <w:ind w:firstLine="0"/>
              <w:jc w:val="center"/>
              <w:rPr>
                <w:color w:val="000000"/>
                <w:sz w:val="20"/>
                <w:szCs w:val="20"/>
                <w:lang w:bidi="ar-SA"/>
              </w:rPr>
            </w:pPr>
          </w:p>
        </w:tc>
        <w:tc>
          <w:tcPr>
            <w:tcW w:w="377" w:type="pct"/>
            <w:tcBorders>
              <w:top w:val="nil"/>
              <w:left w:val="nil"/>
              <w:bottom w:val="single" w:sz="4" w:space="0" w:color="auto"/>
              <w:right w:val="single" w:sz="4" w:space="0" w:color="auto"/>
            </w:tcBorders>
            <w:shd w:val="clear" w:color="auto" w:fill="auto"/>
            <w:vAlign w:val="center"/>
          </w:tcPr>
          <w:p w14:paraId="40472C58" w14:textId="77777777" w:rsidR="00E50297" w:rsidRPr="001D1F92" w:rsidRDefault="00E50297" w:rsidP="00E50297">
            <w:pPr>
              <w:autoSpaceDE/>
              <w:autoSpaceDN/>
              <w:spacing w:line="240" w:lineRule="auto"/>
              <w:ind w:firstLine="0"/>
              <w:jc w:val="center"/>
              <w:rPr>
                <w:color w:val="000000"/>
                <w:sz w:val="20"/>
                <w:szCs w:val="20"/>
                <w:lang w:bidi="ar-SA"/>
              </w:rPr>
            </w:pPr>
          </w:p>
        </w:tc>
        <w:tc>
          <w:tcPr>
            <w:tcW w:w="584" w:type="pct"/>
            <w:tcBorders>
              <w:top w:val="nil"/>
              <w:left w:val="nil"/>
              <w:bottom w:val="single" w:sz="4" w:space="0" w:color="auto"/>
              <w:right w:val="single" w:sz="4" w:space="0" w:color="auto"/>
            </w:tcBorders>
            <w:shd w:val="clear" w:color="auto" w:fill="auto"/>
            <w:vAlign w:val="center"/>
          </w:tcPr>
          <w:p w14:paraId="057D074F" w14:textId="77777777" w:rsidR="00E50297" w:rsidRPr="001D1F92" w:rsidRDefault="00E50297" w:rsidP="00E50297">
            <w:pPr>
              <w:autoSpaceDE/>
              <w:autoSpaceDN/>
              <w:spacing w:line="240" w:lineRule="auto"/>
              <w:ind w:firstLine="0"/>
              <w:jc w:val="center"/>
              <w:rPr>
                <w:color w:val="000000"/>
                <w:sz w:val="20"/>
                <w:szCs w:val="20"/>
                <w:lang w:bidi="ar-SA"/>
              </w:rPr>
            </w:pPr>
          </w:p>
        </w:tc>
        <w:tc>
          <w:tcPr>
            <w:tcW w:w="637" w:type="pct"/>
            <w:tcBorders>
              <w:top w:val="nil"/>
              <w:left w:val="nil"/>
              <w:bottom w:val="single" w:sz="4" w:space="0" w:color="auto"/>
              <w:right w:val="single" w:sz="4" w:space="0" w:color="auto"/>
            </w:tcBorders>
            <w:shd w:val="clear" w:color="auto" w:fill="auto"/>
            <w:vAlign w:val="center"/>
          </w:tcPr>
          <w:p w14:paraId="288E2549" w14:textId="77777777" w:rsidR="00E50297" w:rsidRPr="001D1F92" w:rsidRDefault="00E50297" w:rsidP="00E50297">
            <w:pPr>
              <w:autoSpaceDE/>
              <w:autoSpaceDN/>
              <w:spacing w:line="240" w:lineRule="auto"/>
              <w:ind w:firstLine="0"/>
              <w:jc w:val="center"/>
              <w:rPr>
                <w:color w:val="000000"/>
                <w:sz w:val="20"/>
                <w:szCs w:val="20"/>
                <w:lang w:bidi="ar-SA"/>
              </w:rPr>
            </w:pPr>
          </w:p>
        </w:tc>
        <w:tc>
          <w:tcPr>
            <w:tcW w:w="613" w:type="pct"/>
            <w:tcBorders>
              <w:top w:val="nil"/>
              <w:left w:val="nil"/>
              <w:bottom w:val="single" w:sz="4" w:space="0" w:color="auto"/>
              <w:right w:val="single" w:sz="4" w:space="0" w:color="auto"/>
            </w:tcBorders>
            <w:shd w:val="clear" w:color="auto" w:fill="auto"/>
            <w:vAlign w:val="center"/>
          </w:tcPr>
          <w:p w14:paraId="70393536" w14:textId="77777777" w:rsidR="00E50297" w:rsidRPr="001D1F92" w:rsidRDefault="00E50297" w:rsidP="00E50297">
            <w:pPr>
              <w:autoSpaceDE/>
              <w:autoSpaceDN/>
              <w:spacing w:line="240" w:lineRule="auto"/>
              <w:ind w:firstLine="0"/>
              <w:jc w:val="center"/>
              <w:rPr>
                <w:color w:val="000000"/>
                <w:sz w:val="20"/>
                <w:szCs w:val="20"/>
                <w:lang w:bidi="ar-SA"/>
              </w:rPr>
            </w:pPr>
          </w:p>
        </w:tc>
      </w:tr>
      <w:tr w:rsidR="00E50297" w:rsidRPr="001D1F92" w14:paraId="28D66C10"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7BF4A55D" w14:textId="1B45D8CE" w:rsidR="00E50297" w:rsidRPr="00092CBC" w:rsidRDefault="00E50297" w:rsidP="00E50297">
            <w:pPr>
              <w:autoSpaceDE/>
              <w:autoSpaceDN/>
              <w:spacing w:line="240" w:lineRule="auto"/>
              <w:ind w:firstLine="0"/>
              <w:jc w:val="center"/>
              <w:rPr>
                <w:sz w:val="20"/>
              </w:rPr>
            </w:pPr>
            <w:r w:rsidRPr="00092CBC">
              <w:rPr>
                <w:sz w:val="20"/>
                <w:lang w:val="en-US"/>
              </w:rPr>
              <w:t>1</w:t>
            </w:r>
          </w:p>
        </w:tc>
        <w:tc>
          <w:tcPr>
            <w:tcW w:w="677" w:type="pct"/>
            <w:tcBorders>
              <w:top w:val="nil"/>
              <w:left w:val="nil"/>
              <w:bottom w:val="single" w:sz="4" w:space="0" w:color="auto"/>
              <w:right w:val="single" w:sz="4" w:space="0" w:color="auto"/>
            </w:tcBorders>
            <w:shd w:val="clear" w:color="auto" w:fill="auto"/>
            <w:vAlign w:val="center"/>
          </w:tcPr>
          <w:p w14:paraId="619B1912" w14:textId="77777777" w:rsidR="00E50297" w:rsidRPr="00092CBC" w:rsidRDefault="00E50297" w:rsidP="00E50297">
            <w:pPr>
              <w:spacing w:line="240" w:lineRule="auto"/>
              <w:ind w:firstLine="0"/>
              <w:rPr>
                <w:sz w:val="20"/>
              </w:rPr>
            </w:pPr>
            <w:r w:rsidRPr="00092CBC">
              <w:rPr>
                <w:sz w:val="20"/>
              </w:rPr>
              <w:t xml:space="preserve">ФОК, </w:t>
            </w:r>
          </w:p>
          <w:p w14:paraId="7378E8B4" w14:textId="161DB743" w:rsidR="00E50297" w:rsidRPr="007448AD" w:rsidRDefault="00E50297" w:rsidP="00E50297">
            <w:pPr>
              <w:autoSpaceDE/>
              <w:autoSpaceDN/>
              <w:spacing w:line="240" w:lineRule="auto"/>
              <w:ind w:firstLine="0"/>
              <w:jc w:val="left"/>
              <w:rPr>
                <w:b/>
                <w:bCs/>
                <w:sz w:val="20"/>
                <w:szCs w:val="20"/>
              </w:rPr>
            </w:pPr>
            <w:r w:rsidRPr="00092CBC">
              <w:rPr>
                <w:sz w:val="20"/>
              </w:rPr>
              <w:t xml:space="preserve">УР, </w:t>
            </w:r>
            <w:proofErr w:type="spellStart"/>
            <w:r w:rsidRPr="00092CBC">
              <w:rPr>
                <w:sz w:val="20"/>
              </w:rPr>
              <w:t>г</w:t>
            </w:r>
            <w:proofErr w:type="gramStart"/>
            <w:r w:rsidRPr="00092CBC">
              <w:rPr>
                <w:sz w:val="20"/>
              </w:rPr>
              <w:t>.Г</w:t>
            </w:r>
            <w:proofErr w:type="gramEnd"/>
            <w:r w:rsidRPr="00092CBC">
              <w:rPr>
                <w:sz w:val="20"/>
              </w:rPr>
              <w:t>лазов</w:t>
            </w:r>
            <w:proofErr w:type="spellEnd"/>
            <w:r w:rsidRPr="00092CBC">
              <w:rPr>
                <w:sz w:val="20"/>
              </w:rPr>
              <w:t xml:space="preserve">, </w:t>
            </w:r>
            <w:proofErr w:type="spellStart"/>
            <w:r w:rsidRPr="00092CBC">
              <w:rPr>
                <w:sz w:val="20"/>
              </w:rPr>
              <w:t>ул.К.Маркса</w:t>
            </w:r>
            <w:proofErr w:type="spellEnd"/>
            <w:r w:rsidRPr="00092CBC">
              <w:rPr>
                <w:sz w:val="20"/>
              </w:rPr>
              <w:t>, д.14а</w:t>
            </w:r>
          </w:p>
        </w:tc>
        <w:tc>
          <w:tcPr>
            <w:tcW w:w="605" w:type="pct"/>
            <w:tcBorders>
              <w:top w:val="nil"/>
              <w:left w:val="nil"/>
              <w:bottom w:val="single" w:sz="4" w:space="0" w:color="auto"/>
              <w:right w:val="single" w:sz="4" w:space="0" w:color="auto"/>
            </w:tcBorders>
            <w:shd w:val="clear" w:color="auto" w:fill="auto"/>
            <w:vAlign w:val="center"/>
          </w:tcPr>
          <w:p w14:paraId="00842E6A" w14:textId="0D0C3227" w:rsidR="00E50297" w:rsidRPr="001D1F92" w:rsidRDefault="00E50297" w:rsidP="00E50297">
            <w:pPr>
              <w:autoSpaceDE/>
              <w:autoSpaceDN/>
              <w:spacing w:line="240" w:lineRule="auto"/>
              <w:ind w:firstLine="0"/>
              <w:jc w:val="left"/>
              <w:rPr>
                <w:color w:val="000000"/>
                <w:sz w:val="20"/>
                <w:szCs w:val="20"/>
                <w:lang w:bidi="ar-SA"/>
              </w:rPr>
            </w:pPr>
            <w:r w:rsidRPr="00983C76">
              <w:rPr>
                <w:color w:val="000000"/>
                <w:sz w:val="20"/>
                <w:szCs w:val="20"/>
              </w:rPr>
              <w:t>МАУ СКК «Прогресс»</w:t>
            </w:r>
          </w:p>
        </w:tc>
        <w:tc>
          <w:tcPr>
            <w:tcW w:w="847" w:type="pct"/>
            <w:tcBorders>
              <w:top w:val="nil"/>
              <w:left w:val="nil"/>
              <w:bottom w:val="single" w:sz="4" w:space="0" w:color="auto"/>
              <w:right w:val="single" w:sz="4" w:space="0" w:color="auto"/>
            </w:tcBorders>
            <w:shd w:val="clear" w:color="auto" w:fill="auto"/>
            <w:vAlign w:val="center"/>
          </w:tcPr>
          <w:p w14:paraId="69F55712" w14:textId="27ECA71C" w:rsidR="00E50297" w:rsidRPr="001D1F92" w:rsidRDefault="00E50297" w:rsidP="00E50297">
            <w:pPr>
              <w:autoSpaceDE/>
              <w:autoSpaceDN/>
              <w:spacing w:line="240" w:lineRule="auto"/>
              <w:ind w:firstLine="0"/>
              <w:jc w:val="center"/>
              <w:rPr>
                <w:color w:val="000000"/>
                <w:sz w:val="20"/>
                <w:szCs w:val="20"/>
                <w:lang w:bidi="ar-SA"/>
              </w:rPr>
            </w:pPr>
            <w:r w:rsidRPr="00983C76">
              <w:rPr>
                <w:sz w:val="20"/>
                <w:szCs w:val="20"/>
              </w:rPr>
              <w:t xml:space="preserve">Место соединения трубопроводов тепловых сетей на границе земельного участка </w:t>
            </w:r>
          </w:p>
        </w:tc>
        <w:tc>
          <w:tcPr>
            <w:tcW w:w="511" w:type="pct"/>
            <w:tcBorders>
              <w:top w:val="nil"/>
              <w:left w:val="nil"/>
              <w:bottom w:val="single" w:sz="4" w:space="0" w:color="auto"/>
              <w:right w:val="single" w:sz="4" w:space="0" w:color="auto"/>
            </w:tcBorders>
            <w:shd w:val="clear" w:color="auto" w:fill="auto"/>
            <w:vAlign w:val="center"/>
          </w:tcPr>
          <w:p w14:paraId="041A4115" w14:textId="3CD3A5B4" w:rsidR="00E50297" w:rsidRPr="001D1F92" w:rsidRDefault="00E50297" w:rsidP="00E50297">
            <w:pPr>
              <w:autoSpaceDE/>
              <w:autoSpaceDN/>
              <w:spacing w:line="240" w:lineRule="auto"/>
              <w:ind w:firstLine="0"/>
              <w:jc w:val="center"/>
              <w:rPr>
                <w:color w:val="000000"/>
                <w:sz w:val="20"/>
                <w:szCs w:val="20"/>
                <w:lang w:bidi="ar-SA"/>
              </w:rPr>
            </w:pPr>
            <w:r w:rsidRPr="00983C76">
              <w:rPr>
                <w:color w:val="000000"/>
                <w:sz w:val="20"/>
                <w:szCs w:val="20"/>
                <w:lang w:val="en-US"/>
              </w:rPr>
              <w:t>ТЭЦ</w:t>
            </w:r>
            <w:r w:rsidRPr="00983C76">
              <w:rPr>
                <w:color w:val="000000"/>
                <w:sz w:val="20"/>
                <w:szCs w:val="20"/>
              </w:rPr>
              <w:t xml:space="preserve"> АО «РИР»</w:t>
            </w:r>
          </w:p>
        </w:tc>
        <w:tc>
          <w:tcPr>
            <w:tcW w:w="377" w:type="pct"/>
            <w:tcBorders>
              <w:top w:val="nil"/>
              <w:left w:val="nil"/>
              <w:bottom w:val="single" w:sz="4" w:space="0" w:color="auto"/>
              <w:right w:val="single" w:sz="4" w:space="0" w:color="auto"/>
            </w:tcBorders>
            <w:shd w:val="clear" w:color="auto" w:fill="auto"/>
            <w:vAlign w:val="center"/>
          </w:tcPr>
          <w:p w14:paraId="7E3F8503" w14:textId="1E88BDA3" w:rsidR="00E50297" w:rsidRPr="001D1F92" w:rsidRDefault="00E50297" w:rsidP="00E50297">
            <w:pPr>
              <w:autoSpaceDE/>
              <w:autoSpaceDN/>
              <w:spacing w:line="240" w:lineRule="auto"/>
              <w:ind w:firstLine="0"/>
              <w:jc w:val="center"/>
              <w:rPr>
                <w:color w:val="000000"/>
                <w:sz w:val="20"/>
                <w:szCs w:val="20"/>
                <w:lang w:bidi="ar-SA"/>
              </w:rPr>
            </w:pPr>
            <w:r w:rsidRPr="00983C76">
              <w:rPr>
                <w:color w:val="000000"/>
                <w:sz w:val="20"/>
                <w:szCs w:val="20"/>
                <w:lang w:val="en-US"/>
              </w:rPr>
              <w:t>0,</w:t>
            </w:r>
            <w:r w:rsidRPr="00983C76">
              <w:rPr>
                <w:color w:val="000000"/>
                <w:sz w:val="20"/>
                <w:szCs w:val="20"/>
              </w:rPr>
              <w:t>209</w:t>
            </w:r>
          </w:p>
        </w:tc>
        <w:tc>
          <w:tcPr>
            <w:tcW w:w="584" w:type="pct"/>
            <w:tcBorders>
              <w:top w:val="nil"/>
              <w:left w:val="nil"/>
              <w:bottom w:val="single" w:sz="4" w:space="0" w:color="auto"/>
              <w:right w:val="single" w:sz="4" w:space="0" w:color="auto"/>
            </w:tcBorders>
            <w:shd w:val="clear" w:color="auto" w:fill="auto"/>
            <w:vAlign w:val="center"/>
          </w:tcPr>
          <w:p w14:paraId="65DEC1BE" w14:textId="7EDFE87C" w:rsidR="00E50297" w:rsidRPr="001D1F92" w:rsidRDefault="00E50297" w:rsidP="00E50297">
            <w:pPr>
              <w:autoSpaceDE/>
              <w:autoSpaceDN/>
              <w:spacing w:line="240" w:lineRule="auto"/>
              <w:ind w:firstLine="0"/>
              <w:jc w:val="center"/>
              <w:rPr>
                <w:color w:val="000000"/>
                <w:sz w:val="20"/>
                <w:szCs w:val="20"/>
                <w:lang w:bidi="ar-SA"/>
              </w:rPr>
            </w:pPr>
            <w:r w:rsidRPr="00983C76">
              <w:rPr>
                <w:color w:val="000000"/>
                <w:sz w:val="20"/>
                <w:szCs w:val="20"/>
                <w:lang w:val="en-US"/>
              </w:rPr>
              <w:t>0</w:t>
            </w:r>
            <w:r w:rsidRPr="00983C76">
              <w:rPr>
                <w:color w:val="000000"/>
                <w:sz w:val="20"/>
                <w:szCs w:val="20"/>
              </w:rPr>
              <w:t>,030</w:t>
            </w:r>
          </w:p>
        </w:tc>
        <w:tc>
          <w:tcPr>
            <w:tcW w:w="637" w:type="pct"/>
            <w:tcBorders>
              <w:top w:val="nil"/>
              <w:left w:val="nil"/>
              <w:bottom w:val="single" w:sz="4" w:space="0" w:color="auto"/>
              <w:right w:val="single" w:sz="4" w:space="0" w:color="auto"/>
            </w:tcBorders>
            <w:shd w:val="clear" w:color="auto" w:fill="auto"/>
            <w:vAlign w:val="center"/>
          </w:tcPr>
          <w:p w14:paraId="2DBB8764" w14:textId="6EE6C7D1" w:rsidR="00E50297" w:rsidRPr="001D1F92" w:rsidRDefault="00E50297" w:rsidP="00E50297">
            <w:pPr>
              <w:autoSpaceDE/>
              <w:autoSpaceDN/>
              <w:spacing w:line="240" w:lineRule="auto"/>
              <w:ind w:firstLine="0"/>
              <w:jc w:val="center"/>
              <w:rPr>
                <w:color w:val="000000"/>
                <w:sz w:val="20"/>
                <w:szCs w:val="20"/>
                <w:lang w:bidi="ar-SA"/>
              </w:rPr>
            </w:pPr>
            <w:r w:rsidRPr="00983C76">
              <w:rPr>
                <w:color w:val="000000"/>
                <w:sz w:val="20"/>
                <w:szCs w:val="20"/>
                <w:lang w:val="en-US"/>
              </w:rPr>
              <w:t>0</w:t>
            </w:r>
            <w:r w:rsidRPr="00983C76">
              <w:rPr>
                <w:color w:val="000000"/>
                <w:sz w:val="20"/>
                <w:szCs w:val="20"/>
              </w:rPr>
              <w:t>,074</w:t>
            </w:r>
          </w:p>
        </w:tc>
        <w:tc>
          <w:tcPr>
            <w:tcW w:w="613" w:type="pct"/>
            <w:tcBorders>
              <w:top w:val="nil"/>
              <w:left w:val="nil"/>
              <w:bottom w:val="single" w:sz="4" w:space="0" w:color="auto"/>
              <w:right w:val="single" w:sz="4" w:space="0" w:color="auto"/>
            </w:tcBorders>
            <w:shd w:val="clear" w:color="auto" w:fill="auto"/>
            <w:vAlign w:val="center"/>
          </w:tcPr>
          <w:p w14:paraId="0E45DA5A" w14:textId="268C96FC" w:rsidR="00E50297" w:rsidRPr="001D1F92" w:rsidRDefault="00E50297" w:rsidP="00E50297">
            <w:pPr>
              <w:autoSpaceDE/>
              <w:autoSpaceDN/>
              <w:spacing w:line="240" w:lineRule="auto"/>
              <w:ind w:firstLine="0"/>
              <w:jc w:val="center"/>
              <w:rPr>
                <w:color w:val="000000"/>
                <w:sz w:val="20"/>
                <w:szCs w:val="20"/>
                <w:lang w:bidi="ar-SA"/>
              </w:rPr>
            </w:pPr>
            <w:r w:rsidRPr="00983C76">
              <w:rPr>
                <w:color w:val="000000"/>
                <w:sz w:val="20"/>
                <w:szCs w:val="20"/>
              </w:rPr>
              <w:t>20</w:t>
            </w:r>
            <w:r w:rsidRPr="00983C76">
              <w:rPr>
                <w:color w:val="000000"/>
                <w:sz w:val="20"/>
                <w:szCs w:val="20"/>
                <w:lang w:val="en-US"/>
              </w:rPr>
              <w:t>.0</w:t>
            </w:r>
            <w:r w:rsidRPr="00983C76">
              <w:rPr>
                <w:color w:val="000000"/>
                <w:sz w:val="20"/>
                <w:szCs w:val="20"/>
              </w:rPr>
              <w:t>6</w:t>
            </w:r>
            <w:r w:rsidRPr="00983C76">
              <w:rPr>
                <w:color w:val="000000"/>
                <w:sz w:val="20"/>
                <w:szCs w:val="20"/>
                <w:lang w:val="en-US"/>
              </w:rPr>
              <w:t>.20</w:t>
            </w:r>
            <w:r w:rsidRPr="00983C76">
              <w:rPr>
                <w:color w:val="000000"/>
                <w:sz w:val="20"/>
                <w:szCs w:val="20"/>
              </w:rPr>
              <w:t>22</w:t>
            </w:r>
          </w:p>
        </w:tc>
      </w:tr>
      <w:tr w:rsidR="00E50297" w:rsidRPr="001D1F92" w14:paraId="5BF8EE61" w14:textId="77777777" w:rsidTr="00E50297">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1D2501E6" w14:textId="03310BD6" w:rsidR="00E50297" w:rsidRPr="00092CBC" w:rsidRDefault="00E50297" w:rsidP="00E50297">
            <w:pPr>
              <w:autoSpaceDE/>
              <w:autoSpaceDN/>
              <w:spacing w:line="240" w:lineRule="auto"/>
              <w:ind w:firstLine="0"/>
              <w:jc w:val="center"/>
              <w:rPr>
                <w:sz w:val="20"/>
                <w:lang w:val="en-US"/>
              </w:rPr>
            </w:pPr>
            <w:r w:rsidRPr="007448AD">
              <w:rPr>
                <w:sz w:val="20"/>
                <w:szCs w:val="20"/>
              </w:rPr>
              <w:t>2</w:t>
            </w:r>
          </w:p>
        </w:tc>
        <w:tc>
          <w:tcPr>
            <w:tcW w:w="677" w:type="pct"/>
            <w:tcBorders>
              <w:top w:val="nil"/>
              <w:left w:val="nil"/>
              <w:bottom w:val="single" w:sz="4" w:space="0" w:color="auto"/>
              <w:right w:val="single" w:sz="4" w:space="0" w:color="auto"/>
            </w:tcBorders>
            <w:shd w:val="clear" w:color="auto" w:fill="auto"/>
            <w:vAlign w:val="center"/>
          </w:tcPr>
          <w:p w14:paraId="0B9FBD1A" w14:textId="77777777" w:rsidR="00E50297" w:rsidRPr="00092CBC" w:rsidRDefault="00E50297" w:rsidP="007D2C1B">
            <w:pPr>
              <w:spacing w:line="240" w:lineRule="auto"/>
              <w:ind w:firstLine="0"/>
              <w:jc w:val="left"/>
              <w:rPr>
                <w:sz w:val="20"/>
              </w:rPr>
            </w:pPr>
            <w:r w:rsidRPr="00092CBC">
              <w:rPr>
                <w:sz w:val="20"/>
              </w:rPr>
              <w:t xml:space="preserve">Склад, </w:t>
            </w:r>
          </w:p>
          <w:p w14:paraId="630604FC" w14:textId="77777777" w:rsidR="007D2C1B" w:rsidRPr="00092CBC" w:rsidRDefault="007D2C1B" w:rsidP="007D2C1B">
            <w:pPr>
              <w:spacing w:line="240" w:lineRule="auto"/>
              <w:ind w:firstLine="0"/>
              <w:jc w:val="left"/>
              <w:rPr>
                <w:sz w:val="20"/>
              </w:rPr>
            </w:pPr>
            <w:r w:rsidRPr="00092CBC">
              <w:rPr>
                <w:sz w:val="20"/>
              </w:rPr>
              <w:t xml:space="preserve">УР, </w:t>
            </w:r>
            <w:proofErr w:type="spellStart"/>
            <w:r w:rsidR="00E50297" w:rsidRPr="00092CBC">
              <w:rPr>
                <w:sz w:val="20"/>
              </w:rPr>
              <w:t>г</w:t>
            </w:r>
            <w:proofErr w:type="gramStart"/>
            <w:r w:rsidR="00E50297" w:rsidRPr="00092CBC">
              <w:rPr>
                <w:sz w:val="20"/>
              </w:rPr>
              <w:t>.Г</w:t>
            </w:r>
            <w:proofErr w:type="gramEnd"/>
            <w:r w:rsidR="00E50297" w:rsidRPr="00092CBC">
              <w:rPr>
                <w:sz w:val="20"/>
              </w:rPr>
              <w:t>лазов</w:t>
            </w:r>
            <w:proofErr w:type="spellEnd"/>
            <w:r w:rsidR="00E50297" w:rsidRPr="00092CBC">
              <w:rPr>
                <w:sz w:val="20"/>
              </w:rPr>
              <w:t xml:space="preserve">, </w:t>
            </w:r>
          </w:p>
          <w:p w14:paraId="2FC68E67" w14:textId="78FA1342" w:rsidR="00E50297" w:rsidRPr="00092CBC" w:rsidRDefault="00E50297" w:rsidP="007D2C1B">
            <w:pPr>
              <w:spacing w:line="240" w:lineRule="auto"/>
              <w:ind w:firstLine="0"/>
              <w:jc w:val="left"/>
              <w:rPr>
                <w:sz w:val="20"/>
              </w:rPr>
            </w:pPr>
            <w:r w:rsidRPr="00092CBC">
              <w:rPr>
                <w:sz w:val="20"/>
              </w:rPr>
              <w:t>ул. Драгунова, д. 2</w:t>
            </w:r>
          </w:p>
        </w:tc>
        <w:tc>
          <w:tcPr>
            <w:tcW w:w="605" w:type="pct"/>
            <w:tcBorders>
              <w:top w:val="nil"/>
              <w:left w:val="nil"/>
              <w:bottom w:val="single" w:sz="4" w:space="0" w:color="auto"/>
              <w:right w:val="single" w:sz="4" w:space="0" w:color="auto"/>
            </w:tcBorders>
            <w:shd w:val="clear" w:color="auto" w:fill="auto"/>
            <w:vAlign w:val="center"/>
          </w:tcPr>
          <w:p w14:paraId="6F51C195" w14:textId="7BC9C038" w:rsidR="00E50297" w:rsidRPr="00983C76" w:rsidRDefault="00E50297" w:rsidP="00E50297">
            <w:pPr>
              <w:autoSpaceDE/>
              <w:autoSpaceDN/>
              <w:spacing w:line="240" w:lineRule="auto"/>
              <w:ind w:firstLine="0"/>
              <w:jc w:val="left"/>
              <w:rPr>
                <w:color w:val="000000"/>
                <w:sz w:val="20"/>
                <w:szCs w:val="20"/>
              </w:rPr>
            </w:pPr>
            <w:r w:rsidRPr="00983C76">
              <w:rPr>
                <w:color w:val="000000"/>
                <w:sz w:val="20"/>
                <w:szCs w:val="20"/>
              </w:rPr>
              <w:t xml:space="preserve">ИП </w:t>
            </w:r>
            <w:proofErr w:type="spellStart"/>
            <w:r w:rsidRPr="00983C76">
              <w:rPr>
                <w:color w:val="000000"/>
                <w:sz w:val="20"/>
                <w:szCs w:val="20"/>
              </w:rPr>
              <w:t>Ледянкин</w:t>
            </w:r>
            <w:proofErr w:type="spellEnd"/>
            <w:r w:rsidRPr="00983C76">
              <w:rPr>
                <w:color w:val="000000"/>
                <w:sz w:val="20"/>
                <w:szCs w:val="20"/>
              </w:rPr>
              <w:t xml:space="preserve"> Константин Анатольевич</w:t>
            </w:r>
          </w:p>
        </w:tc>
        <w:tc>
          <w:tcPr>
            <w:tcW w:w="847" w:type="pct"/>
            <w:tcBorders>
              <w:top w:val="nil"/>
              <w:left w:val="nil"/>
              <w:bottom w:val="single" w:sz="4" w:space="0" w:color="auto"/>
              <w:right w:val="single" w:sz="4" w:space="0" w:color="auto"/>
            </w:tcBorders>
            <w:shd w:val="clear" w:color="auto" w:fill="auto"/>
            <w:vAlign w:val="center"/>
          </w:tcPr>
          <w:p w14:paraId="2E7C6BDD" w14:textId="05E029C0" w:rsidR="00E50297" w:rsidRPr="00983C76" w:rsidRDefault="00E50297" w:rsidP="00E50297">
            <w:pPr>
              <w:autoSpaceDE/>
              <w:autoSpaceDN/>
              <w:spacing w:line="240" w:lineRule="auto"/>
              <w:ind w:firstLine="0"/>
              <w:jc w:val="center"/>
              <w:rPr>
                <w:sz w:val="20"/>
                <w:szCs w:val="20"/>
              </w:rPr>
            </w:pPr>
            <w:r w:rsidRPr="00983C76">
              <w:rPr>
                <w:sz w:val="20"/>
                <w:szCs w:val="20"/>
              </w:rPr>
              <w:t xml:space="preserve">Место соединения трубопроводов тепловых сетей на внешней границе стены теплового узла здания </w:t>
            </w:r>
          </w:p>
        </w:tc>
        <w:tc>
          <w:tcPr>
            <w:tcW w:w="511" w:type="pct"/>
            <w:tcBorders>
              <w:top w:val="nil"/>
              <w:left w:val="nil"/>
              <w:bottom w:val="single" w:sz="4" w:space="0" w:color="auto"/>
              <w:right w:val="single" w:sz="4" w:space="0" w:color="auto"/>
            </w:tcBorders>
            <w:shd w:val="clear" w:color="auto" w:fill="auto"/>
            <w:vAlign w:val="center"/>
          </w:tcPr>
          <w:p w14:paraId="7642C523" w14:textId="03AE4BA6" w:rsidR="00E50297" w:rsidRPr="00983C76" w:rsidRDefault="00E50297" w:rsidP="00E50297">
            <w:pPr>
              <w:autoSpaceDE/>
              <w:autoSpaceDN/>
              <w:spacing w:line="240" w:lineRule="auto"/>
              <w:ind w:firstLine="0"/>
              <w:jc w:val="center"/>
              <w:rPr>
                <w:color w:val="000000"/>
                <w:sz w:val="20"/>
                <w:szCs w:val="20"/>
                <w:lang w:val="en-US"/>
              </w:rPr>
            </w:pPr>
            <w:r w:rsidRPr="00983C76">
              <w:rPr>
                <w:color w:val="000000"/>
                <w:sz w:val="20"/>
                <w:szCs w:val="20"/>
              </w:rPr>
              <w:t>Котельная АО «</w:t>
            </w:r>
            <w:proofErr w:type="spellStart"/>
            <w:r w:rsidRPr="00983C76">
              <w:rPr>
                <w:color w:val="000000"/>
                <w:sz w:val="20"/>
                <w:szCs w:val="20"/>
              </w:rPr>
              <w:t>Реммаш</w:t>
            </w:r>
            <w:proofErr w:type="spellEnd"/>
            <w:r w:rsidRPr="00983C76">
              <w:rPr>
                <w:color w:val="000000"/>
                <w:sz w:val="20"/>
                <w:szCs w:val="20"/>
              </w:rPr>
              <w:t>»</w:t>
            </w:r>
          </w:p>
        </w:tc>
        <w:tc>
          <w:tcPr>
            <w:tcW w:w="377" w:type="pct"/>
            <w:tcBorders>
              <w:top w:val="nil"/>
              <w:left w:val="nil"/>
              <w:bottom w:val="single" w:sz="4" w:space="0" w:color="auto"/>
              <w:right w:val="single" w:sz="4" w:space="0" w:color="auto"/>
            </w:tcBorders>
            <w:shd w:val="clear" w:color="auto" w:fill="auto"/>
            <w:vAlign w:val="center"/>
          </w:tcPr>
          <w:p w14:paraId="7A91D755" w14:textId="5098C8D0" w:rsidR="00E50297" w:rsidRPr="00983C76" w:rsidRDefault="00E50297" w:rsidP="00E50297">
            <w:pPr>
              <w:autoSpaceDE/>
              <w:autoSpaceDN/>
              <w:spacing w:line="240" w:lineRule="auto"/>
              <w:ind w:firstLine="0"/>
              <w:jc w:val="center"/>
              <w:rPr>
                <w:color w:val="000000"/>
                <w:sz w:val="20"/>
                <w:szCs w:val="20"/>
                <w:lang w:val="en-US"/>
              </w:rPr>
            </w:pPr>
            <w:r w:rsidRPr="00983C76">
              <w:rPr>
                <w:color w:val="000000"/>
                <w:sz w:val="20"/>
                <w:szCs w:val="20"/>
                <w:lang w:val="en-US"/>
              </w:rPr>
              <w:t>0,</w:t>
            </w:r>
            <w:r w:rsidRPr="00983C76">
              <w:rPr>
                <w:color w:val="000000"/>
                <w:sz w:val="20"/>
                <w:szCs w:val="20"/>
              </w:rPr>
              <w:t>256</w:t>
            </w:r>
          </w:p>
        </w:tc>
        <w:tc>
          <w:tcPr>
            <w:tcW w:w="584" w:type="pct"/>
            <w:tcBorders>
              <w:top w:val="nil"/>
              <w:left w:val="nil"/>
              <w:bottom w:val="single" w:sz="4" w:space="0" w:color="auto"/>
              <w:right w:val="single" w:sz="4" w:space="0" w:color="auto"/>
            </w:tcBorders>
            <w:shd w:val="clear" w:color="auto" w:fill="auto"/>
            <w:vAlign w:val="center"/>
          </w:tcPr>
          <w:p w14:paraId="47FECF64" w14:textId="105CC588" w:rsidR="00E50297" w:rsidRPr="00983C76" w:rsidRDefault="00E50297" w:rsidP="00E50297">
            <w:pPr>
              <w:autoSpaceDE/>
              <w:autoSpaceDN/>
              <w:spacing w:line="240" w:lineRule="auto"/>
              <w:ind w:firstLine="0"/>
              <w:jc w:val="center"/>
              <w:rPr>
                <w:color w:val="000000"/>
                <w:sz w:val="20"/>
                <w:szCs w:val="20"/>
                <w:lang w:val="en-US"/>
              </w:rPr>
            </w:pPr>
            <w:r w:rsidRPr="00983C76">
              <w:rPr>
                <w:color w:val="000000"/>
                <w:sz w:val="20"/>
                <w:szCs w:val="20"/>
                <w:lang w:val="en-US"/>
              </w:rPr>
              <w:t>0</w:t>
            </w:r>
            <w:r w:rsidRPr="00983C76">
              <w:rPr>
                <w:color w:val="000000"/>
                <w:sz w:val="20"/>
                <w:szCs w:val="20"/>
              </w:rPr>
              <w:t>,003</w:t>
            </w:r>
          </w:p>
        </w:tc>
        <w:tc>
          <w:tcPr>
            <w:tcW w:w="637" w:type="pct"/>
            <w:tcBorders>
              <w:top w:val="nil"/>
              <w:left w:val="nil"/>
              <w:bottom w:val="single" w:sz="4" w:space="0" w:color="auto"/>
              <w:right w:val="single" w:sz="4" w:space="0" w:color="auto"/>
            </w:tcBorders>
            <w:shd w:val="clear" w:color="auto" w:fill="auto"/>
            <w:vAlign w:val="center"/>
          </w:tcPr>
          <w:p w14:paraId="1566FE61" w14:textId="5212B072" w:rsidR="00E50297" w:rsidRPr="00983C76" w:rsidRDefault="00E50297" w:rsidP="00E50297">
            <w:pPr>
              <w:autoSpaceDE/>
              <w:autoSpaceDN/>
              <w:spacing w:line="240" w:lineRule="auto"/>
              <w:ind w:firstLine="0"/>
              <w:jc w:val="center"/>
              <w:rPr>
                <w:color w:val="000000"/>
                <w:sz w:val="20"/>
                <w:szCs w:val="20"/>
                <w:lang w:val="en-US"/>
              </w:rPr>
            </w:pPr>
            <w:r w:rsidRPr="00983C76">
              <w:rPr>
                <w:color w:val="000000"/>
                <w:sz w:val="20"/>
                <w:szCs w:val="20"/>
                <w:lang w:val="en-US"/>
              </w:rPr>
              <w:t>0</w:t>
            </w:r>
          </w:p>
        </w:tc>
        <w:tc>
          <w:tcPr>
            <w:tcW w:w="613" w:type="pct"/>
            <w:tcBorders>
              <w:top w:val="nil"/>
              <w:left w:val="nil"/>
              <w:bottom w:val="single" w:sz="4" w:space="0" w:color="auto"/>
              <w:right w:val="single" w:sz="4" w:space="0" w:color="auto"/>
            </w:tcBorders>
            <w:shd w:val="clear" w:color="auto" w:fill="auto"/>
            <w:vAlign w:val="center"/>
          </w:tcPr>
          <w:p w14:paraId="2B399AEB" w14:textId="3207EE8A" w:rsidR="00E50297" w:rsidRPr="00983C76" w:rsidRDefault="00E50297" w:rsidP="00E50297">
            <w:pPr>
              <w:autoSpaceDE/>
              <w:autoSpaceDN/>
              <w:spacing w:line="240" w:lineRule="auto"/>
              <w:ind w:firstLine="0"/>
              <w:jc w:val="center"/>
              <w:rPr>
                <w:color w:val="000000"/>
                <w:sz w:val="20"/>
                <w:szCs w:val="20"/>
              </w:rPr>
            </w:pPr>
            <w:r w:rsidRPr="00983C76">
              <w:rPr>
                <w:color w:val="000000"/>
                <w:sz w:val="20"/>
                <w:szCs w:val="20"/>
              </w:rPr>
              <w:t>15.12.2022</w:t>
            </w:r>
          </w:p>
        </w:tc>
      </w:tr>
      <w:tr w:rsidR="00E50297" w:rsidRPr="001D1F92" w14:paraId="3AB172E1" w14:textId="77777777" w:rsidTr="00C80809">
        <w:trPr>
          <w:trHeight w:val="20"/>
        </w:trPr>
        <w:tc>
          <w:tcPr>
            <w:tcW w:w="149" w:type="pct"/>
            <w:tcBorders>
              <w:top w:val="nil"/>
              <w:left w:val="single" w:sz="4" w:space="0" w:color="auto"/>
              <w:bottom w:val="single" w:sz="4" w:space="0" w:color="auto"/>
              <w:right w:val="single" w:sz="4" w:space="0" w:color="auto"/>
            </w:tcBorders>
            <w:shd w:val="clear" w:color="auto" w:fill="auto"/>
            <w:vAlign w:val="center"/>
          </w:tcPr>
          <w:p w14:paraId="188C1AA7" w14:textId="45A29F3E" w:rsidR="00E50297" w:rsidRPr="00092CBC" w:rsidRDefault="00E50297" w:rsidP="00E50297">
            <w:pPr>
              <w:autoSpaceDE/>
              <w:autoSpaceDN/>
              <w:spacing w:line="240" w:lineRule="auto"/>
              <w:ind w:firstLine="0"/>
              <w:jc w:val="center"/>
              <w:rPr>
                <w:sz w:val="20"/>
                <w:lang w:val="en-US"/>
              </w:rPr>
            </w:pPr>
            <w:r w:rsidRPr="007448AD">
              <w:rPr>
                <w:sz w:val="20"/>
                <w:szCs w:val="20"/>
              </w:rPr>
              <w:t>3</w:t>
            </w:r>
          </w:p>
        </w:tc>
        <w:tc>
          <w:tcPr>
            <w:tcW w:w="677" w:type="pct"/>
            <w:tcBorders>
              <w:top w:val="nil"/>
              <w:left w:val="nil"/>
              <w:bottom w:val="single" w:sz="4" w:space="0" w:color="auto"/>
              <w:right w:val="single" w:sz="4" w:space="0" w:color="auto"/>
            </w:tcBorders>
            <w:shd w:val="clear" w:color="auto" w:fill="auto"/>
            <w:vAlign w:val="center"/>
          </w:tcPr>
          <w:p w14:paraId="0AC3F78D" w14:textId="77777777" w:rsidR="00E50297" w:rsidRPr="00092CBC" w:rsidRDefault="00E50297" w:rsidP="007D2C1B">
            <w:pPr>
              <w:spacing w:line="240" w:lineRule="auto"/>
              <w:ind w:firstLine="0"/>
              <w:jc w:val="left"/>
              <w:rPr>
                <w:sz w:val="20"/>
              </w:rPr>
            </w:pPr>
            <w:r w:rsidRPr="00092CBC">
              <w:rPr>
                <w:sz w:val="20"/>
              </w:rPr>
              <w:t>Здание газовой котельной и контрольн</w:t>
            </w:r>
            <w:proofErr w:type="gramStart"/>
            <w:r w:rsidRPr="00092CBC">
              <w:rPr>
                <w:sz w:val="20"/>
              </w:rPr>
              <w:t>о-</w:t>
            </w:r>
            <w:proofErr w:type="gramEnd"/>
            <w:r w:rsidRPr="00092CBC">
              <w:rPr>
                <w:sz w:val="20"/>
              </w:rPr>
              <w:t xml:space="preserve"> диспетчерский пункт, </w:t>
            </w:r>
          </w:p>
          <w:p w14:paraId="1DBFA1F3" w14:textId="77777777" w:rsidR="007D2C1B" w:rsidRPr="00092CBC" w:rsidRDefault="00E50297" w:rsidP="007D2C1B">
            <w:pPr>
              <w:spacing w:line="240" w:lineRule="auto"/>
              <w:ind w:firstLine="0"/>
              <w:jc w:val="left"/>
              <w:rPr>
                <w:sz w:val="20"/>
              </w:rPr>
            </w:pPr>
            <w:r w:rsidRPr="00092CBC">
              <w:rPr>
                <w:sz w:val="20"/>
              </w:rPr>
              <w:t xml:space="preserve">УР, г. Глазов, </w:t>
            </w:r>
          </w:p>
          <w:p w14:paraId="51E725C6" w14:textId="5BB49F79" w:rsidR="00E50297" w:rsidRPr="00092CBC" w:rsidRDefault="00E50297" w:rsidP="007D2C1B">
            <w:pPr>
              <w:spacing w:line="240" w:lineRule="auto"/>
              <w:ind w:firstLine="0"/>
              <w:jc w:val="left"/>
              <w:rPr>
                <w:sz w:val="20"/>
              </w:rPr>
            </w:pPr>
            <w:r w:rsidRPr="00092CBC">
              <w:rPr>
                <w:sz w:val="20"/>
              </w:rPr>
              <w:t>ул.</w:t>
            </w:r>
            <w:r w:rsidR="007D2C1B" w:rsidRPr="00092CBC">
              <w:rPr>
                <w:sz w:val="20"/>
              </w:rPr>
              <w:t xml:space="preserve"> </w:t>
            </w:r>
            <w:proofErr w:type="spellStart"/>
            <w:r w:rsidRPr="00092CBC">
              <w:rPr>
                <w:sz w:val="20"/>
              </w:rPr>
              <w:t>Юкаменская</w:t>
            </w:r>
            <w:proofErr w:type="spellEnd"/>
            <w:r w:rsidRPr="00092CBC">
              <w:rPr>
                <w:sz w:val="20"/>
              </w:rPr>
              <w:t>, 33</w:t>
            </w:r>
            <w:proofErr w:type="gramStart"/>
            <w:r w:rsidRPr="00092CBC">
              <w:rPr>
                <w:sz w:val="20"/>
              </w:rPr>
              <w:t xml:space="preserve"> А</w:t>
            </w:r>
            <w:proofErr w:type="gramEnd"/>
          </w:p>
        </w:tc>
        <w:tc>
          <w:tcPr>
            <w:tcW w:w="605" w:type="pct"/>
            <w:tcBorders>
              <w:top w:val="nil"/>
              <w:left w:val="nil"/>
              <w:bottom w:val="single" w:sz="4" w:space="0" w:color="auto"/>
              <w:right w:val="single" w:sz="4" w:space="0" w:color="auto"/>
            </w:tcBorders>
            <w:shd w:val="clear" w:color="auto" w:fill="auto"/>
            <w:vAlign w:val="center"/>
          </w:tcPr>
          <w:p w14:paraId="2BA1041C" w14:textId="66413646" w:rsidR="00E50297" w:rsidRPr="00983C76" w:rsidRDefault="00E50297" w:rsidP="00E50297">
            <w:pPr>
              <w:autoSpaceDE/>
              <w:autoSpaceDN/>
              <w:spacing w:line="240" w:lineRule="auto"/>
              <w:ind w:firstLine="0"/>
              <w:jc w:val="left"/>
              <w:rPr>
                <w:color w:val="000000"/>
                <w:sz w:val="20"/>
                <w:szCs w:val="20"/>
              </w:rPr>
            </w:pPr>
            <w:proofErr w:type="spellStart"/>
            <w:r w:rsidRPr="00983C76">
              <w:rPr>
                <w:color w:val="000000"/>
                <w:sz w:val="20"/>
                <w:szCs w:val="20"/>
              </w:rPr>
              <w:t>Чупин</w:t>
            </w:r>
            <w:proofErr w:type="spellEnd"/>
            <w:r w:rsidRPr="00983C76">
              <w:rPr>
                <w:color w:val="000000"/>
                <w:sz w:val="20"/>
                <w:szCs w:val="20"/>
              </w:rPr>
              <w:t xml:space="preserve"> Вадим Валентинович</w:t>
            </w:r>
          </w:p>
        </w:tc>
        <w:tc>
          <w:tcPr>
            <w:tcW w:w="847" w:type="pct"/>
            <w:tcBorders>
              <w:top w:val="nil"/>
              <w:left w:val="nil"/>
              <w:bottom w:val="single" w:sz="4" w:space="0" w:color="auto"/>
              <w:right w:val="single" w:sz="4" w:space="0" w:color="auto"/>
            </w:tcBorders>
            <w:shd w:val="clear" w:color="auto" w:fill="auto"/>
            <w:vAlign w:val="center"/>
          </w:tcPr>
          <w:p w14:paraId="5B275E38" w14:textId="6ECC1436" w:rsidR="00E50297" w:rsidRPr="00983C76" w:rsidRDefault="00E50297" w:rsidP="00E50297">
            <w:pPr>
              <w:autoSpaceDE/>
              <w:autoSpaceDN/>
              <w:spacing w:line="240" w:lineRule="auto"/>
              <w:ind w:firstLine="0"/>
              <w:jc w:val="center"/>
              <w:rPr>
                <w:sz w:val="20"/>
                <w:szCs w:val="20"/>
              </w:rPr>
            </w:pPr>
            <w:r w:rsidRPr="00983C76">
              <w:rPr>
                <w:color w:val="000000"/>
                <w:sz w:val="20"/>
                <w:szCs w:val="20"/>
              </w:rPr>
              <w:t>Тепловой узел Уз-344</w:t>
            </w:r>
          </w:p>
        </w:tc>
        <w:tc>
          <w:tcPr>
            <w:tcW w:w="511" w:type="pct"/>
            <w:tcBorders>
              <w:top w:val="nil"/>
              <w:left w:val="nil"/>
              <w:bottom w:val="single" w:sz="4" w:space="0" w:color="auto"/>
              <w:right w:val="single" w:sz="4" w:space="0" w:color="auto"/>
            </w:tcBorders>
            <w:shd w:val="clear" w:color="auto" w:fill="auto"/>
            <w:vAlign w:val="center"/>
          </w:tcPr>
          <w:p w14:paraId="10565F17" w14:textId="26305454" w:rsidR="00E50297" w:rsidRPr="00983C76" w:rsidRDefault="00E50297" w:rsidP="00E50297">
            <w:pPr>
              <w:autoSpaceDE/>
              <w:autoSpaceDN/>
              <w:spacing w:line="240" w:lineRule="auto"/>
              <w:ind w:firstLine="0"/>
              <w:jc w:val="center"/>
              <w:rPr>
                <w:color w:val="000000"/>
                <w:sz w:val="20"/>
                <w:szCs w:val="20"/>
                <w:lang w:val="en-US"/>
              </w:rPr>
            </w:pPr>
            <w:r w:rsidRPr="00983C76">
              <w:rPr>
                <w:color w:val="000000"/>
                <w:sz w:val="20"/>
                <w:szCs w:val="20"/>
                <w:lang w:val="en-US"/>
              </w:rPr>
              <w:t>ТЭЦ</w:t>
            </w:r>
            <w:r w:rsidRPr="00983C76">
              <w:rPr>
                <w:color w:val="000000"/>
                <w:sz w:val="20"/>
                <w:szCs w:val="20"/>
              </w:rPr>
              <w:t xml:space="preserve"> АО «РИР»</w:t>
            </w:r>
          </w:p>
        </w:tc>
        <w:tc>
          <w:tcPr>
            <w:tcW w:w="377" w:type="pct"/>
            <w:tcBorders>
              <w:top w:val="nil"/>
              <w:left w:val="nil"/>
              <w:bottom w:val="single" w:sz="4" w:space="0" w:color="auto"/>
              <w:right w:val="single" w:sz="4" w:space="0" w:color="auto"/>
            </w:tcBorders>
            <w:shd w:val="clear" w:color="auto" w:fill="auto"/>
            <w:vAlign w:val="center"/>
          </w:tcPr>
          <w:p w14:paraId="5C8AB98A" w14:textId="271FE5F8" w:rsidR="00E50297" w:rsidRPr="00983C76" w:rsidRDefault="00E50297" w:rsidP="00E50297">
            <w:pPr>
              <w:autoSpaceDE/>
              <w:autoSpaceDN/>
              <w:spacing w:line="240" w:lineRule="auto"/>
              <w:ind w:firstLine="0"/>
              <w:jc w:val="center"/>
              <w:rPr>
                <w:color w:val="000000"/>
                <w:sz w:val="20"/>
                <w:szCs w:val="20"/>
                <w:lang w:val="en-US"/>
              </w:rPr>
            </w:pPr>
            <w:r w:rsidRPr="00983C76">
              <w:rPr>
                <w:color w:val="000000"/>
                <w:sz w:val="20"/>
                <w:szCs w:val="20"/>
                <w:lang w:val="en-US"/>
              </w:rPr>
              <w:t>0,</w:t>
            </w:r>
            <w:r w:rsidRPr="00983C76">
              <w:rPr>
                <w:color w:val="000000"/>
                <w:sz w:val="20"/>
                <w:szCs w:val="20"/>
              </w:rPr>
              <w:t>117</w:t>
            </w:r>
          </w:p>
        </w:tc>
        <w:tc>
          <w:tcPr>
            <w:tcW w:w="584" w:type="pct"/>
            <w:tcBorders>
              <w:top w:val="nil"/>
              <w:left w:val="nil"/>
              <w:bottom w:val="single" w:sz="4" w:space="0" w:color="auto"/>
              <w:right w:val="single" w:sz="4" w:space="0" w:color="auto"/>
            </w:tcBorders>
            <w:shd w:val="clear" w:color="auto" w:fill="auto"/>
            <w:vAlign w:val="center"/>
          </w:tcPr>
          <w:p w14:paraId="50FCC836" w14:textId="0DC63190" w:rsidR="00E50297" w:rsidRPr="00983C76" w:rsidRDefault="00E50297" w:rsidP="00E50297">
            <w:pPr>
              <w:autoSpaceDE/>
              <w:autoSpaceDN/>
              <w:spacing w:line="240" w:lineRule="auto"/>
              <w:ind w:firstLine="0"/>
              <w:jc w:val="center"/>
              <w:rPr>
                <w:color w:val="000000"/>
                <w:sz w:val="20"/>
                <w:szCs w:val="20"/>
                <w:lang w:val="en-US"/>
              </w:rPr>
            </w:pPr>
            <w:r w:rsidRPr="00983C76">
              <w:rPr>
                <w:color w:val="000000"/>
                <w:sz w:val="20"/>
                <w:szCs w:val="20"/>
                <w:lang w:val="en-US"/>
              </w:rPr>
              <w:t>0</w:t>
            </w:r>
          </w:p>
        </w:tc>
        <w:tc>
          <w:tcPr>
            <w:tcW w:w="637" w:type="pct"/>
            <w:tcBorders>
              <w:top w:val="nil"/>
              <w:left w:val="nil"/>
              <w:bottom w:val="single" w:sz="4" w:space="0" w:color="auto"/>
              <w:right w:val="single" w:sz="4" w:space="0" w:color="auto"/>
            </w:tcBorders>
            <w:shd w:val="clear" w:color="auto" w:fill="auto"/>
            <w:vAlign w:val="center"/>
          </w:tcPr>
          <w:p w14:paraId="0C999ABC" w14:textId="07682C52" w:rsidR="00E50297" w:rsidRPr="00983C76" w:rsidRDefault="00E50297" w:rsidP="00E50297">
            <w:pPr>
              <w:autoSpaceDE/>
              <w:autoSpaceDN/>
              <w:spacing w:line="240" w:lineRule="auto"/>
              <w:ind w:firstLine="0"/>
              <w:jc w:val="center"/>
              <w:rPr>
                <w:color w:val="000000"/>
                <w:sz w:val="20"/>
                <w:szCs w:val="20"/>
                <w:lang w:val="en-US"/>
              </w:rPr>
            </w:pPr>
            <w:r w:rsidRPr="00983C76">
              <w:rPr>
                <w:color w:val="000000"/>
                <w:sz w:val="20"/>
                <w:szCs w:val="20"/>
                <w:lang w:val="en-US"/>
              </w:rPr>
              <w:t>0</w:t>
            </w:r>
          </w:p>
        </w:tc>
        <w:tc>
          <w:tcPr>
            <w:tcW w:w="613" w:type="pct"/>
            <w:tcBorders>
              <w:top w:val="nil"/>
              <w:left w:val="nil"/>
              <w:bottom w:val="single" w:sz="4" w:space="0" w:color="auto"/>
              <w:right w:val="single" w:sz="4" w:space="0" w:color="auto"/>
            </w:tcBorders>
            <w:shd w:val="clear" w:color="auto" w:fill="auto"/>
            <w:vAlign w:val="center"/>
          </w:tcPr>
          <w:p w14:paraId="7BD1CCF9" w14:textId="4278F272" w:rsidR="00E50297" w:rsidRPr="00983C76" w:rsidRDefault="00E50297" w:rsidP="00E50297">
            <w:pPr>
              <w:autoSpaceDE/>
              <w:autoSpaceDN/>
              <w:spacing w:line="240" w:lineRule="auto"/>
              <w:ind w:firstLine="0"/>
              <w:jc w:val="center"/>
              <w:rPr>
                <w:color w:val="000000"/>
                <w:sz w:val="20"/>
                <w:szCs w:val="20"/>
              </w:rPr>
            </w:pPr>
            <w:r w:rsidRPr="00983C76">
              <w:rPr>
                <w:color w:val="000000"/>
                <w:sz w:val="20"/>
                <w:szCs w:val="20"/>
                <w:lang w:val="en-US"/>
              </w:rPr>
              <w:t>0</w:t>
            </w:r>
            <w:r w:rsidRPr="00983C76">
              <w:rPr>
                <w:color w:val="000000"/>
                <w:sz w:val="20"/>
                <w:szCs w:val="20"/>
              </w:rPr>
              <w:t>1</w:t>
            </w:r>
            <w:r w:rsidRPr="00983C76">
              <w:rPr>
                <w:color w:val="000000"/>
                <w:sz w:val="20"/>
                <w:szCs w:val="20"/>
                <w:lang w:val="en-US"/>
              </w:rPr>
              <w:t>.</w:t>
            </w:r>
            <w:r w:rsidRPr="00983C76">
              <w:rPr>
                <w:color w:val="000000"/>
                <w:sz w:val="20"/>
                <w:szCs w:val="20"/>
              </w:rPr>
              <w:t>04</w:t>
            </w:r>
            <w:r w:rsidRPr="00983C76">
              <w:rPr>
                <w:color w:val="000000"/>
                <w:sz w:val="20"/>
                <w:szCs w:val="20"/>
                <w:lang w:val="en-US"/>
              </w:rPr>
              <w:t>.20</w:t>
            </w:r>
            <w:r w:rsidRPr="00983C76">
              <w:rPr>
                <w:color w:val="000000"/>
                <w:sz w:val="20"/>
                <w:szCs w:val="20"/>
              </w:rPr>
              <w:t>22</w:t>
            </w:r>
          </w:p>
        </w:tc>
      </w:tr>
      <w:tr w:rsidR="007448AD" w:rsidRPr="001D1F92" w14:paraId="2AD667CF" w14:textId="77777777" w:rsidTr="00C80809">
        <w:trPr>
          <w:trHeight w:val="20"/>
        </w:trPr>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78956866" w14:textId="77777777" w:rsidR="007448AD" w:rsidRPr="007448AD" w:rsidRDefault="007448AD" w:rsidP="00E50297">
            <w:pPr>
              <w:autoSpaceDE/>
              <w:autoSpaceDN/>
              <w:spacing w:line="240" w:lineRule="auto"/>
              <w:ind w:firstLine="0"/>
              <w:jc w:val="center"/>
              <w:rPr>
                <w:sz w:val="20"/>
                <w:szCs w:val="20"/>
              </w:rPr>
            </w:pPr>
          </w:p>
        </w:tc>
        <w:tc>
          <w:tcPr>
            <w:tcW w:w="677" w:type="pct"/>
            <w:tcBorders>
              <w:top w:val="single" w:sz="4" w:space="0" w:color="auto"/>
              <w:left w:val="nil"/>
              <w:bottom w:val="single" w:sz="4" w:space="0" w:color="auto"/>
              <w:right w:val="single" w:sz="4" w:space="0" w:color="auto"/>
            </w:tcBorders>
            <w:shd w:val="clear" w:color="auto" w:fill="auto"/>
            <w:vAlign w:val="center"/>
          </w:tcPr>
          <w:p w14:paraId="16D30DD0" w14:textId="3DB8B627" w:rsidR="007448AD" w:rsidRPr="007448AD" w:rsidRDefault="007448AD" w:rsidP="007D2C1B">
            <w:pPr>
              <w:spacing w:line="240" w:lineRule="auto"/>
              <w:ind w:firstLine="0"/>
              <w:jc w:val="left"/>
              <w:rPr>
                <w:sz w:val="20"/>
                <w:szCs w:val="20"/>
              </w:rPr>
            </w:pPr>
            <w:r w:rsidRPr="007448AD">
              <w:rPr>
                <w:b/>
                <w:bCs/>
                <w:sz w:val="20"/>
                <w:szCs w:val="20"/>
              </w:rPr>
              <w:t>2023 год</w:t>
            </w:r>
          </w:p>
        </w:tc>
        <w:tc>
          <w:tcPr>
            <w:tcW w:w="605" w:type="pct"/>
            <w:tcBorders>
              <w:top w:val="single" w:sz="4" w:space="0" w:color="auto"/>
              <w:left w:val="nil"/>
              <w:bottom w:val="single" w:sz="4" w:space="0" w:color="auto"/>
              <w:right w:val="single" w:sz="4" w:space="0" w:color="auto"/>
            </w:tcBorders>
            <w:shd w:val="clear" w:color="auto" w:fill="auto"/>
            <w:vAlign w:val="center"/>
          </w:tcPr>
          <w:p w14:paraId="39C5A8AC" w14:textId="77777777" w:rsidR="007448AD" w:rsidRPr="00983C76" w:rsidRDefault="007448AD" w:rsidP="00E50297">
            <w:pPr>
              <w:autoSpaceDE/>
              <w:autoSpaceDN/>
              <w:spacing w:line="240" w:lineRule="auto"/>
              <w:ind w:firstLine="0"/>
              <w:jc w:val="left"/>
              <w:rPr>
                <w:color w:val="000000"/>
                <w:sz w:val="20"/>
                <w:szCs w:val="20"/>
              </w:rPr>
            </w:pPr>
          </w:p>
        </w:tc>
        <w:tc>
          <w:tcPr>
            <w:tcW w:w="847" w:type="pct"/>
            <w:tcBorders>
              <w:top w:val="single" w:sz="4" w:space="0" w:color="auto"/>
              <w:left w:val="nil"/>
              <w:bottom w:val="single" w:sz="4" w:space="0" w:color="auto"/>
              <w:right w:val="single" w:sz="4" w:space="0" w:color="auto"/>
            </w:tcBorders>
            <w:shd w:val="clear" w:color="auto" w:fill="auto"/>
            <w:vAlign w:val="center"/>
          </w:tcPr>
          <w:p w14:paraId="6EE4AC97" w14:textId="77777777" w:rsidR="007448AD" w:rsidRPr="00983C76" w:rsidRDefault="007448AD" w:rsidP="00E50297">
            <w:pPr>
              <w:autoSpaceDE/>
              <w:autoSpaceDN/>
              <w:spacing w:line="240" w:lineRule="auto"/>
              <w:ind w:firstLine="0"/>
              <w:jc w:val="center"/>
              <w:rPr>
                <w:color w:val="000000"/>
                <w:sz w:val="20"/>
                <w:szCs w:val="20"/>
              </w:rPr>
            </w:pPr>
          </w:p>
        </w:tc>
        <w:tc>
          <w:tcPr>
            <w:tcW w:w="511" w:type="pct"/>
            <w:tcBorders>
              <w:top w:val="single" w:sz="4" w:space="0" w:color="auto"/>
              <w:left w:val="nil"/>
              <w:bottom w:val="single" w:sz="4" w:space="0" w:color="auto"/>
              <w:right w:val="single" w:sz="4" w:space="0" w:color="auto"/>
            </w:tcBorders>
            <w:shd w:val="clear" w:color="auto" w:fill="auto"/>
            <w:vAlign w:val="center"/>
          </w:tcPr>
          <w:p w14:paraId="55BE2274" w14:textId="77777777" w:rsidR="007448AD" w:rsidRPr="00983C76" w:rsidRDefault="007448AD" w:rsidP="00E50297">
            <w:pPr>
              <w:autoSpaceDE/>
              <w:autoSpaceDN/>
              <w:spacing w:line="240" w:lineRule="auto"/>
              <w:ind w:firstLine="0"/>
              <w:jc w:val="center"/>
              <w:rPr>
                <w:color w:val="000000"/>
                <w:sz w:val="20"/>
                <w:szCs w:val="20"/>
                <w:lang w:val="en-US"/>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A3C90E2" w14:textId="77777777" w:rsidR="007448AD" w:rsidRPr="00983C76" w:rsidRDefault="007448AD" w:rsidP="00E50297">
            <w:pPr>
              <w:autoSpaceDE/>
              <w:autoSpaceDN/>
              <w:spacing w:line="240" w:lineRule="auto"/>
              <w:ind w:firstLine="0"/>
              <w:jc w:val="center"/>
              <w:rPr>
                <w:color w:val="000000"/>
                <w:sz w:val="20"/>
                <w:szCs w:val="20"/>
                <w:lang w:val="en-US"/>
              </w:rPr>
            </w:pPr>
          </w:p>
        </w:tc>
        <w:tc>
          <w:tcPr>
            <w:tcW w:w="584" w:type="pct"/>
            <w:tcBorders>
              <w:top w:val="single" w:sz="4" w:space="0" w:color="auto"/>
              <w:left w:val="nil"/>
              <w:bottom w:val="single" w:sz="4" w:space="0" w:color="auto"/>
              <w:right w:val="single" w:sz="4" w:space="0" w:color="auto"/>
            </w:tcBorders>
            <w:shd w:val="clear" w:color="auto" w:fill="auto"/>
            <w:vAlign w:val="center"/>
          </w:tcPr>
          <w:p w14:paraId="008F18A7" w14:textId="77777777" w:rsidR="007448AD" w:rsidRPr="00983C76" w:rsidRDefault="007448AD" w:rsidP="00E50297">
            <w:pPr>
              <w:autoSpaceDE/>
              <w:autoSpaceDN/>
              <w:spacing w:line="240" w:lineRule="auto"/>
              <w:ind w:firstLine="0"/>
              <w:jc w:val="center"/>
              <w:rPr>
                <w:color w:val="000000"/>
                <w:sz w:val="20"/>
                <w:szCs w:val="20"/>
                <w:lang w:val="en-US"/>
              </w:rPr>
            </w:pPr>
          </w:p>
        </w:tc>
        <w:tc>
          <w:tcPr>
            <w:tcW w:w="637" w:type="pct"/>
            <w:tcBorders>
              <w:top w:val="single" w:sz="4" w:space="0" w:color="auto"/>
              <w:left w:val="nil"/>
              <w:bottom w:val="single" w:sz="4" w:space="0" w:color="auto"/>
              <w:right w:val="single" w:sz="4" w:space="0" w:color="auto"/>
            </w:tcBorders>
            <w:shd w:val="clear" w:color="auto" w:fill="auto"/>
            <w:vAlign w:val="center"/>
          </w:tcPr>
          <w:p w14:paraId="0CB17D89" w14:textId="77777777" w:rsidR="007448AD" w:rsidRPr="00983C76" w:rsidRDefault="007448AD" w:rsidP="00E50297">
            <w:pPr>
              <w:autoSpaceDE/>
              <w:autoSpaceDN/>
              <w:spacing w:line="240" w:lineRule="auto"/>
              <w:ind w:firstLine="0"/>
              <w:jc w:val="center"/>
              <w:rPr>
                <w:color w:val="000000"/>
                <w:sz w:val="20"/>
                <w:szCs w:val="20"/>
                <w:lang w:val="en-US"/>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1029B376" w14:textId="77777777" w:rsidR="007448AD" w:rsidRPr="00983C76" w:rsidRDefault="007448AD" w:rsidP="00E50297">
            <w:pPr>
              <w:autoSpaceDE/>
              <w:autoSpaceDN/>
              <w:spacing w:line="240" w:lineRule="auto"/>
              <w:ind w:firstLine="0"/>
              <w:jc w:val="center"/>
              <w:rPr>
                <w:color w:val="000000"/>
                <w:sz w:val="20"/>
                <w:szCs w:val="20"/>
                <w:lang w:val="en-US"/>
              </w:rPr>
            </w:pPr>
          </w:p>
        </w:tc>
      </w:tr>
      <w:tr w:rsidR="007448AD" w:rsidRPr="001D1F92" w14:paraId="7C6EC234" w14:textId="77777777" w:rsidTr="00C80809">
        <w:trPr>
          <w:trHeight w:val="20"/>
        </w:trPr>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7E59394A" w14:textId="7230D16E" w:rsidR="007448AD" w:rsidRPr="007448AD" w:rsidRDefault="007448AD" w:rsidP="00E50297">
            <w:pPr>
              <w:autoSpaceDE/>
              <w:autoSpaceDN/>
              <w:spacing w:line="240" w:lineRule="auto"/>
              <w:ind w:firstLine="0"/>
              <w:jc w:val="center"/>
              <w:rPr>
                <w:sz w:val="20"/>
                <w:szCs w:val="20"/>
              </w:rPr>
            </w:pPr>
            <w:r w:rsidRPr="007448AD">
              <w:rPr>
                <w:sz w:val="20"/>
                <w:szCs w:val="20"/>
              </w:rPr>
              <w:t>1</w:t>
            </w:r>
          </w:p>
        </w:tc>
        <w:tc>
          <w:tcPr>
            <w:tcW w:w="677" w:type="pct"/>
            <w:tcBorders>
              <w:top w:val="single" w:sz="4" w:space="0" w:color="auto"/>
              <w:left w:val="nil"/>
              <w:bottom w:val="single" w:sz="4" w:space="0" w:color="auto"/>
              <w:right w:val="single" w:sz="4" w:space="0" w:color="auto"/>
            </w:tcBorders>
            <w:shd w:val="clear" w:color="auto" w:fill="auto"/>
            <w:vAlign w:val="center"/>
          </w:tcPr>
          <w:p w14:paraId="3FF7C036" w14:textId="55DF4BF1" w:rsidR="007448AD" w:rsidRPr="007448AD" w:rsidRDefault="007448AD" w:rsidP="007D2C1B">
            <w:pPr>
              <w:spacing w:line="240" w:lineRule="auto"/>
              <w:ind w:firstLine="0"/>
              <w:jc w:val="left"/>
              <w:rPr>
                <w:sz w:val="20"/>
                <w:szCs w:val="20"/>
              </w:rPr>
            </w:pPr>
            <w:r w:rsidRPr="007448AD">
              <w:rPr>
                <w:sz w:val="20"/>
                <w:szCs w:val="20"/>
              </w:rPr>
              <w:t xml:space="preserve">Помещение по адресу: УР, г. Глазов, </w:t>
            </w:r>
            <w:proofErr w:type="spellStart"/>
            <w:r w:rsidRPr="007448AD">
              <w:rPr>
                <w:sz w:val="20"/>
                <w:szCs w:val="20"/>
              </w:rPr>
              <w:t>ул</w:t>
            </w:r>
            <w:proofErr w:type="gramStart"/>
            <w:r w:rsidRPr="007448AD">
              <w:rPr>
                <w:sz w:val="20"/>
                <w:szCs w:val="20"/>
              </w:rPr>
              <w:t>.В</w:t>
            </w:r>
            <w:proofErr w:type="gramEnd"/>
            <w:r w:rsidRPr="007448AD">
              <w:rPr>
                <w:sz w:val="20"/>
                <w:szCs w:val="20"/>
              </w:rPr>
              <w:t>ятская</w:t>
            </w:r>
            <w:proofErr w:type="spellEnd"/>
            <w:r w:rsidRPr="007448AD">
              <w:rPr>
                <w:sz w:val="20"/>
                <w:szCs w:val="20"/>
              </w:rPr>
              <w:t>, 73-1</w:t>
            </w:r>
          </w:p>
        </w:tc>
        <w:tc>
          <w:tcPr>
            <w:tcW w:w="605" w:type="pct"/>
            <w:tcBorders>
              <w:top w:val="single" w:sz="4" w:space="0" w:color="auto"/>
              <w:left w:val="nil"/>
              <w:bottom w:val="single" w:sz="4" w:space="0" w:color="auto"/>
              <w:right w:val="single" w:sz="4" w:space="0" w:color="auto"/>
            </w:tcBorders>
            <w:shd w:val="clear" w:color="auto" w:fill="auto"/>
            <w:vAlign w:val="center"/>
          </w:tcPr>
          <w:p w14:paraId="1E959E47" w14:textId="72713470" w:rsidR="007448AD" w:rsidRPr="007448AD" w:rsidRDefault="007448AD" w:rsidP="00E50297">
            <w:pPr>
              <w:autoSpaceDE/>
              <w:autoSpaceDN/>
              <w:spacing w:line="240" w:lineRule="auto"/>
              <w:ind w:firstLine="0"/>
              <w:jc w:val="left"/>
              <w:rPr>
                <w:sz w:val="20"/>
                <w:szCs w:val="20"/>
              </w:rPr>
            </w:pPr>
            <w:r w:rsidRPr="007448AD">
              <w:rPr>
                <w:sz w:val="20"/>
                <w:szCs w:val="20"/>
              </w:rPr>
              <w:t>Васильев Иван Валерьевич</w:t>
            </w:r>
          </w:p>
        </w:tc>
        <w:tc>
          <w:tcPr>
            <w:tcW w:w="847" w:type="pct"/>
            <w:tcBorders>
              <w:top w:val="single" w:sz="4" w:space="0" w:color="auto"/>
              <w:left w:val="nil"/>
              <w:bottom w:val="single" w:sz="4" w:space="0" w:color="auto"/>
              <w:right w:val="single" w:sz="4" w:space="0" w:color="auto"/>
            </w:tcBorders>
            <w:shd w:val="clear" w:color="auto" w:fill="auto"/>
            <w:vAlign w:val="center"/>
          </w:tcPr>
          <w:p w14:paraId="6CE5C848" w14:textId="7BF5AF5C" w:rsidR="007448AD" w:rsidRPr="007448AD" w:rsidRDefault="007448AD" w:rsidP="00E50297">
            <w:pPr>
              <w:autoSpaceDE/>
              <w:autoSpaceDN/>
              <w:spacing w:line="240" w:lineRule="auto"/>
              <w:ind w:firstLine="0"/>
              <w:jc w:val="center"/>
              <w:rPr>
                <w:sz w:val="20"/>
                <w:szCs w:val="20"/>
              </w:rPr>
            </w:pPr>
            <w:r w:rsidRPr="007448AD">
              <w:rPr>
                <w:sz w:val="20"/>
                <w:szCs w:val="20"/>
              </w:rPr>
              <w:t>Тепловой узел Уз-905а-2</w:t>
            </w:r>
          </w:p>
        </w:tc>
        <w:tc>
          <w:tcPr>
            <w:tcW w:w="511" w:type="pct"/>
            <w:tcBorders>
              <w:top w:val="single" w:sz="4" w:space="0" w:color="auto"/>
              <w:left w:val="nil"/>
              <w:bottom w:val="single" w:sz="4" w:space="0" w:color="auto"/>
              <w:right w:val="single" w:sz="4" w:space="0" w:color="auto"/>
            </w:tcBorders>
            <w:shd w:val="clear" w:color="auto" w:fill="auto"/>
            <w:vAlign w:val="center"/>
          </w:tcPr>
          <w:p w14:paraId="46415EBA" w14:textId="1B55543C" w:rsidR="007448AD" w:rsidRPr="007448AD" w:rsidRDefault="007448AD" w:rsidP="00E50297">
            <w:pPr>
              <w:autoSpaceDE/>
              <w:autoSpaceDN/>
              <w:spacing w:line="240" w:lineRule="auto"/>
              <w:ind w:firstLine="0"/>
              <w:jc w:val="center"/>
              <w:rPr>
                <w:sz w:val="20"/>
                <w:szCs w:val="20"/>
                <w:lang w:val="en-US"/>
              </w:rPr>
            </w:pPr>
            <w:r w:rsidRPr="007448AD">
              <w:rPr>
                <w:sz w:val="20"/>
                <w:szCs w:val="20"/>
                <w:lang w:val="en-US"/>
              </w:rPr>
              <w:t>ТЭЦ</w:t>
            </w:r>
            <w:r w:rsidRPr="007448AD">
              <w:rPr>
                <w:sz w:val="20"/>
                <w:szCs w:val="20"/>
              </w:rPr>
              <w:t xml:space="preserve"> АО «РИР»</w:t>
            </w:r>
          </w:p>
        </w:tc>
        <w:tc>
          <w:tcPr>
            <w:tcW w:w="377" w:type="pct"/>
            <w:tcBorders>
              <w:top w:val="single" w:sz="4" w:space="0" w:color="auto"/>
              <w:left w:val="nil"/>
              <w:bottom w:val="single" w:sz="4" w:space="0" w:color="auto"/>
              <w:right w:val="single" w:sz="4" w:space="0" w:color="auto"/>
            </w:tcBorders>
            <w:shd w:val="clear" w:color="auto" w:fill="auto"/>
            <w:vAlign w:val="center"/>
          </w:tcPr>
          <w:p w14:paraId="54DBE70D" w14:textId="338D465B" w:rsidR="007448AD" w:rsidRPr="007448AD" w:rsidRDefault="007448AD" w:rsidP="00E50297">
            <w:pPr>
              <w:autoSpaceDE/>
              <w:autoSpaceDN/>
              <w:spacing w:line="240" w:lineRule="auto"/>
              <w:ind w:firstLine="0"/>
              <w:jc w:val="center"/>
              <w:rPr>
                <w:sz w:val="20"/>
                <w:szCs w:val="20"/>
                <w:lang w:val="en-US"/>
              </w:rPr>
            </w:pPr>
            <w:r w:rsidRPr="007448AD">
              <w:rPr>
                <w:sz w:val="20"/>
                <w:szCs w:val="20"/>
                <w:lang w:val="en-US"/>
              </w:rPr>
              <w:t>0</w:t>
            </w:r>
            <w:r w:rsidRPr="007448AD">
              <w:rPr>
                <w:sz w:val="20"/>
                <w:szCs w:val="20"/>
              </w:rPr>
              <w:t>,017</w:t>
            </w:r>
          </w:p>
        </w:tc>
        <w:tc>
          <w:tcPr>
            <w:tcW w:w="584" w:type="pct"/>
            <w:tcBorders>
              <w:top w:val="single" w:sz="4" w:space="0" w:color="auto"/>
              <w:left w:val="nil"/>
              <w:bottom w:val="single" w:sz="4" w:space="0" w:color="auto"/>
              <w:right w:val="single" w:sz="4" w:space="0" w:color="auto"/>
            </w:tcBorders>
            <w:shd w:val="clear" w:color="auto" w:fill="auto"/>
            <w:vAlign w:val="center"/>
          </w:tcPr>
          <w:p w14:paraId="133BC3A1" w14:textId="4DD0F29D" w:rsidR="007448AD" w:rsidRPr="007448AD" w:rsidRDefault="007448AD" w:rsidP="00E50297">
            <w:pPr>
              <w:autoSpaceDE/>
              <w:autoSpaceDN/>
              <w:spacing w:line="240" w:lineRule="auto"/>
              <w:ind w:firstLine="0"/>
              <w:jc w:val="center"/>
              <w:rPr>
                <w:sz w:val="20"/>
                <w:szCs w:val="20"/>
                <w:lang w:val="en-US"/>
              </w:rPr>
            </w:pPr>
            <w:r w:rsidRPr="007448AD">
              <w:rPr>
                <w:sz w:val="20"/>
                <w:szCs w:val="20"/>
                <w:lang w:val="en-US"/>
              </w:rPr>
              <w:t>0</w:t>
            </w:r>
            <w:r w:rsidRPr="007448AD">
              <w:rPr>
                <w:sz w:val="20"/>
                <w:szCs w:val="20"/>
              </w:rPr>
              <w:t>,007</w:t>
            </w:r>
          </w:p>
        </w:tc>
        <w:tc>
          <w:tcPr>
            <w:tcW w:w="637" w:type="pct"/>
            <w:tcBorders>
              <w:top w:val="single" w:sz="4" w:space="0" w:color="auto"/>
              <w:left w:val="nil"/>
              <w:bottom w:val="single" w:sz="4" w:space="0" w:color="auto"/>
              <w:right w:val="single" w:sz="4" w:space="0" w:color="auto"/>
            </w:tcBorders>
            <w:shd w:val="clear" w:color="auto" w:fill="auto"/>
            <w:vAlign w:val="center"/>
          </w:tcPr>
          <w:p w14:paraId="76CCAC29" w14:textId="63F85DE7" w:rsidR="007448AD" w:rsidRPr="007448AD" w:rsidRDefault="007448AD" w:rsidP="00E50297">
            <w:pPr>
              <w:autoSpaceDE/>
              <w:autoSpaceDN/>
              <w:spacing w:line="240" w:lineRule="auto"/>
              <w:ind w:firstLine="0"/>
              <w:jc w:val="center"/>
              <w:rPr>
                <w:sz w:val="20"/>
                <w:szCs w:val="20"/>
                <w:lang w:val="en-US"/>
              </w:rPr>
            </w:pPr>
            <w:r w:rsidRPr="007448AD">
              <w:rPr>
                <w:sz w:val="20"/>
                <w:szCs w:val="20"/>
                <w:lang w:val="en-US"/>
              </w:rPr>
              <w:t>0</w:t>
            </w:r>
          </w:p>
        </w:tc>
        <w:tc>
          <w:tcPr>
            <w:tcW w:w="613" w:type="pct"/>
            <w:tcBorders>
              <w:top w:val="single" w:sz="4" w:space="0" w:color="auto"/>
              <w:left w:val="nil"/>
              <w:bottom w:val="single" w:sz="4" w:space="0" w:color="auto"/>
              <w:right w:val="single" w:sz="4" w:space="0" w:color="auto"/>
            </w:tcBorders>
            <w:shd w:val="clear" w:color="auto" w:fill="auto"/>
            <w:vAlign w:val="center"/>
          </w:tcPr>
          <w:p w14:paraId="24F59556" w14:textId="4A376433" w:rsidR="007448AD" w:rsidRPr="007448AD" w:rsidRDefault="007448AD" w:rsidP="00E50297">
            <w:pPr>
              <w:autoSpaceDE/>
              <w:autoSpaceDN/>
              <w:spacing w:line="240" w:lineRule="auto"/>
              <w:ind w:firstLine="0"/>
              <w:jc w:val="center"/>
              <w:rPr>
                <w:sz w:val="20"/>
                <w:szCs w:val="20"/>
                <w:lang w:val="en-US"/>
              </w:rPr>
            </w:pPr>
            <w:r w:rsidRPr="007448AD">
              <w:rPr>
                <w:sz w:val="20"/>
                <w:szCs w:val="20"/>
              </w:rPr>
              <w:t>14.03.2023</w:t>
            </w:r>
          </w:p>
        </w:tc>
      </w:tr>
      <w:tr w:rsidR="007448AD" w:rsidRPr="001D1F92" w14:paraId="3C7EC5C3" w14:textId="77777777" w:rsidTr="00C80809">
        <w:trPr>
          <w:trHeight w:val="20"/>
        </w:trPr>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401D4D69" w14:textId="4A0BC6FA" w:rsidR="007448AD" w:rsidRPr="007448AD" w:rsidRDefault="007448AD" w:rsidP="00E50297">
            <w:pPr>
              <w:autoSpaceDE/>
              <w:autoSpaceDN/>
              <w:spacing w:line="240" w:lineRule="auto"/>
              <w:ind w:firstLine="0"/>
              <w:jc w:val="center"/>
              <w:rPr>
                <w:sz w:val="20"/>
                <w:szCs w:val="20"/>
              </w:rPr>
            </w:pPr>
            <w:r w:rsidRPr="007448AD">
              <w:rPr>
                <w:sz w:val="20"/>
                <w:szCs w:val="20"/>
              </w:rPr>
              <w:t>2</w:t>
            </w:r>
          </w:p>
        </w:tc>
        <w:tc>
          <w:tcPr>
            <w:tcW w:w="677" w:type="pct"/>
            <w:tcBorders>
              <w:top w:val="single" w:sz="4" w:space="0" w:color="auto"/>
              <w:left w:val="nil"/>
              <w:bottom w:val="single" w:sz="4" w:space="0" w:color="auto"/>
              <w:right w:val="single" w:sz="4" w:space="0" w:color="auto"/>
            </w:tcBorders>
            <w:shd w:val="clear" w:color="auto" w:fill="auto"/>
            <w:vAlign w:val="center"/>
          </w:tcPr>
          <w:p w14:paraId="3F2F8D30" w14:textId="40DD457A" w:rsidR="007448AD" w:rsidRPr="007448AD" w:rsidRDefault="007448AD" w:rsidP="007D2C1B">
            <w:pPr>
              <w:spacing w:line="240" w:lineRule="auto"/>
              <w:ind w:firstLine="0"/>
              <w:jc w:val="left"/>
              <w:rPr>
                <w:sz w:val="20"/>
                <w:szCs w:val="20"/>
              </w:rPr>
            </w:pPr>
            <w:r w:rsidRPr="007448AD">
              <w:rPr>
                <w:sz w:val="20"/>
                <w:szCs w:val="20"/>
              </w:rPr>
              <w:t xml:space="preserve">Помещение по адресу: УР, г. Глазов, </w:t>
            </w:r>
            <w:proofErr w:type="spellStart"/>
            <w:r w:rsidRPr="007448AD">
              <w:rPr>
                <w:sz w:val="20"/>
                <w:szCs w:val="20"/>
              </w:rPr>
              <w:lastRenderedPageBreak/>
              <w:t>ул</w:t>
            </w:r>
            <w:proofErr w:type="gramStart"/>
            <w:r w:rsidRPr="007448AD">
              <w:rPr>
                <w:sz w:val="20"/>
                <w:szCs w:val="20"/>
              </w:rPr>
              <w:t>.В</w:t>
            </w:r>
            <w:proofErr w:type="gramEnd"/>
            <w:r w:rsidRPr="007448AD">
              <w:rPr>
                <w:sz w:val="20"/>
                <w:szCs w:val="20"/>
              </w:rPr>
              <w:t>ятская</w:t>
            </w:r>
            <w:proofErr w:type="spellEnd"/>
            <w:r w:rsidRPr="007448AD">
              <w:rPr>
                <w:sz w:val="20"/>
                <w:szCs w:val="20"/>
              </w:rPr>
              <w:t>, 73-2</w:t>
            </w:r>
          </w:p>
        </w:tc>
        <w:tc>
          <w:tcPr>
            <w:tcW w:w="605" w:type="pct"/>
            <w:tcBorders>
              <w:top w:val="single" w:sz="4" w:space="0" w:color="auto"/>
              <w:left w:val="nil"/>
              <w:bottom w:val="single" w:sz="4" w:space="0" w:color="auto"/>
              <w:right w:val="single" w:sz="4" w:space="0" w:color="auto"/>
            </w:tcBorders>
            <w:shd w:val="clear" w:color="auto" w:fill="auto"/>
            <w:vAlign w:val="center"/>
          </w:tcPr>
          <w:p w14:paraId="1E482E53" w14:textId="03BF3F4D" w:rsidR="007448AD" w:rsidRPr="007448AD" w:rsidRDefault="007448AD" w:rsidP="00E50297">
            <w:pPr>
              <w:autoSpaceDE/>
              <w:autoSpaceDN/>
              <w:spacing w:line="240" w:lineRule="auto"/>
              <w:ind w:firstLine="0"/>
              <w:jc w:val="left"/>
              <w:rPr>
                <w:sz w:val="20"/>
                <w:szCs w:val="20"/>
              </w:rPr>
            </w:pPr>
            <w:proofErr w:type="spellStart"/>
            <w:r w:rsidRPr="007448AD">
              <w:rPr>
                <w:sz w:val="20"/>
                <w:szCs w:val="20"/>
              </w:rPr>
              <w:lastRenderedPageBreak/>
              <w:t>Бригадин</w:t>
            </w:r>
            <w:proofErr w:type="spellEnd"/>
            <w:r w:rsidRPr="007448AD">
              <w:rPr>
                <w:sz w:val="20"/>
                <w:szCs w:val="20"/>
              </w:rPr>
              <w:t xml:space="preserve"> Алексей Алексеевич</w:t>
            </w:r>
          </w:p>
        </w:tc>
        <w:tc>
          <w:tcPr>
            <w:tcW w:w="847" w:type="pct"/>
            <w:tcBorders>
              <w:top w:val="single" w:sz="4" w:space="0" w:color="auto"/>
              <w:left w:val="nil"/>
              <w:bottom w:val="single" w:sz="4" w:space="0" w:color="auto"/>
              <w:right w:val="single" w:sz="4" w:space="0" w:color="auto"/>
            </w:tcBorders>
            <w:shd w:val="clear" w:color="auto" w:fill="auto"/>
            <w:vAlign w:val="center"/>
          </w:tcPr>
          <w:p w14:paraId="5225EF5B" w14:textId="5AEC289D" w:rsidR="007448AD" w:rsidRPr="007448AD" w:rsidRDefault="007448AD" w:rsidP="00E50297">
            <w:pPr>
              <w:autoSpaceDE/>
              <w:autoSpaceDN/>
              <w:spacing w:line="240" w:lineRule="auto"/>
              <w:ind w:firstLine="0"/>
              <w:jc w:val="center"/>
              <w:rPr>
                <w:sz w:val="20"/>
                <w:szCs w:val="20"/>
              </w:rPr>
            </w:pPr>
            <w:r w:rsidRPr="007448AD">
              <w:rPr>
                <w:sz w:val="20"/>
                <w:szCs w:val="20"/>
              </w:rPr>
              <w:t>Тепловой узел Уз-905а-2</w:t>
            </w:r>
          </w:p>
        </w:tc>
        <w:tc>
          <w:tcPr>
            <w:tcW w:w="511" w:type="pct"/>
            <w:tcBorders>
              <w:top w:val="single" w:sz="4" w:space="0" w:color="auto"/>
              <w:left w:val="nil"/>
              <w:bottom w:val="single" w:sz="4" w:space="0" w:color="auto"/>
              <w:right w:val="single" w:sz="4" w:space="0" w:color="auto"/>
            </w:tcBorders>
            <w:shd w:val="clear" w:color="auto" w:fill="auto"/>
            <w:vAlign w:val="center"/>
          </w:tcPr>
          <w:p w14:paraId="145C61A9" w14:textId="30DEFF5B" w:rsidR="007448AD" w:rsidRPr="007448AD" w:rsidRDefault="007448AD" w:rsidP="00E50297">
            <w:pPr>
              <w:autoSpaceDE/>
              <w:autoSpaceDN/>
              <w:spacing w:line="240" w:lineRule="auto"/>
              <w:ind w:firstLine="0"/>
              <w:jc w:val="center"/>
              <w:rPr>
                <w:sz w:val="20"/>
                <w:szCs w:val="20"/>
                <w:lang w:val="en-US"/>
              </w:rPr>
            </w:pPr>
            <w:r w:rsidRPr="007448AD">
              <w:rPr>
                <w:sz w:val="20"/>
                <w:szCs w:val="20"/>
                <w:lang w:val="en-US"/>
              </w:rPr>
              <w:t>ТЭЦ</w:t>
            </w:r>
            <w:r w:rsidRPr="007448AD">
              <w:rPr>
                <w:sz w:val="20"/>
                <w:szCs w:val="20"/>
              </w:rPr>
              <w:t xml:space="preserve"> АО «РИР»</w:t>
            </w:r>
          </w:p>
        </w:tc>
        <w:tc>
          <w:tcPr>
            <w:tcW w:w="377" w:type="pct"/>
            <w:tcBorders>
              <w:top w:val="single" w:sz="4" w:space="0" w:color="auto"/>
              <w:left w:val="nil"/>
              <w:bottom w:val="single" w:sz="4" w:space="0" w:color="auto"/>
              <w:right w:val="single" w:sz="4" w:space="0" w:color="auto"/>
            </w:tcBorders>
            <w:shd w:val="clear" w:color="auto" w:fill="auto"/>
            <w:vAlign w:val="center"/>
          </w:tcPr>
          <w:p w14:paraId="371B3D94" w14:textId="75F7043F" w:rsidR="007448AD" w:rsidRPr="007448AD" w:rsidRDefault="007448AD" w:rsidP="00E50297">
            <w:pPr>
              <w:autoSpaceDE/>
              <w:autoSpaceDN/>
              <w:spacing w:line="240" w:lineRule="auto"/>
              <w:ind w:firstLine="0"/>
              <w:jc w:val="center"/>
              <w:rPr>
                <w:sz w:val="20"/>
                <w:szCs w:val="20"/>
                <w:lang w:val="en-US"/>
              </w:rPr>
            </w:pPr>
            <w:r w:rsidRPr="007448AD">
              <w:rPr>
                <w:sz w:val="20"/>
                <w:szCs w:val="20"/>
                <w:lang w:val="en-US"/>
              </w:rPr>
              <w:t>0</w:t>
            </w:r>
            <w:r w:rsidRPr="007448AD">
              <w:rPr>
                <w:sz w:val="20"/>
                <w:szCs w:val="20"/>
              </w:rPr>
              <w:t>,018</w:t>
            </w:r>
          </w:p>
        </w:tc>
        <w:tc>
          <w:tcPr>
            <w:tcW w:w="584" w:type="pct"/>
            <w:tcBorders>
              <w:top w:val="single" w:sz="4" w:space="0" w:color="auto"/>
              <w:left w:val="nil"/>
              <w:bottom w:val="single" w:sz="4" w:space="0" w:color="auto"/>
              <w:right w:val="single" w:sz="4" w:space="0" w:color="auto"/>
            </w:tcBorders>
            <w:shd w:val="clear" w:color="auto" w:fill="auto"/>
            <w:vAlign w:val="center"/>
          </w:tcPr>
          <w:p w14:paraId="2B161E8C" w14:textId="206ADBF3" w:rsidR="007448AD" w:rsidRPr="007448AD" w:rsidRDefault="007448AD" w:rsidP="00E50297">
            <w:pPr>
              <w:autoSpaceDE/>
              <w:autoSpaceDN/>
              <w:spacing w:line="240" w:lineRule="auto"/>
              <w:ind w:firstLine="0"/>
              <w:jc w:val="center"/>
              <w:rPr>
                <w:sz w:val="20"/>
                <w:szCs w:val="20"/>
                <w:lang w:val="en-US"/>
              </w:rPr>
            </w:pPr>
            <w:r w:rsidRPr="007448AD">
              <w:rPr>
                <w:sz w:val="20"/>
                <w:szCs w:val="20"/>
                <w:lang w:val="en-US"/>
              </w:rPr>
              <w:t>0</w:t>
            </w:r>
            <w:r w:rsidRPr="007448AD">
              <w:rPr>
                <w:sz w:val="20"/>
                <w:szCs w:val="20"/>
              </w:rPr>
              <w:t>,018</w:t>
            </w:r>
          </w:p>
        </w:tc>
        <w:tc>
          <w:tcPr>
            <w:tcW w:w="637" w:type="pct"/>
            <w:tcBorders>
              <w:top w:val="single" w:sz="4" w:space="0" w:color="auto"/>
              <w:left w:val="nil"/>
              <w:bottom w:val="single" w:sz="4" w:space="0" w:color="auto"/>
              <w:right w:val="single" w:sz="4" w:space="0" w:color="auto"/>
            </w:tcBorders>
            <w:shd w:val="clear" w:color="auto" w:fill="auto"/>
            <w:vAlign w:val="center"/>
          </w:tcPr>
          <w:p w14:paraId="0A9EBB27" w14:textId="3E84C4E1" w:rsidR="007448AD" w:rsidRPr="007448AD" w:rsidRDefault="007448AD" w:rsidP="00E50297">
            <w:pPr>
              <w:autoSpaceDE/>
              <w:autoSpaceDN/>
              <w:spacing w:line="240" w:lineRule="auto"/>
              <w:ind w:firstLine="0"/>
              <w:jc w:val="center"/>
              <w:rPr>
                <w:sz w:val="20"/>
                <w:szCs w:val="20"/>
                <w:lang w:val="en-US"/>
              </w:rPr>
            </w:pPr>
            <w:r w:rsidRPr="007448AD">
              <w:rPr>
                <w:sz w:val="20"/>
                <w:szCs w:val="20"/>
              </w:rPr>
              <w:t>0</w:t>
            </w:r>
          </w:p>
        </w:tc>
        <w:tc>
          <w:tcPr>
            <w:tcW w:w="613" w:type="pct"/>
            <w:tcBorders>
              <w:top w:val="single" w:sz="4" w:space="0" w:color="auto"/>
              <w:left w:val="nil"/>
              <w:bottom w:val="single" w:sz="4" w:space="0" w:color="auto"/>
              <w:right w:val="single" w:sz="4" w:space="0" w:color="auto"/>
            </w:tcBorders>
            <w:shd w:val="clear" w:color="auto" w:fill="auto"/>
            <w:vAlign w:val="center"/>
          </w:tcPr>
          <w:p w14:paraId="067E75ED" w14:textId="0681D025" w:rsidR="007448AD" w:rsidRPr="007448AD" w:rsidRDefault="007448AD" w:rsidP="00E50297">
            <w:pPr>
              <w:autoSpaceDE/>
              <w:autoSpaceDN/>
              <w:spacing w:line="240" w:lineRule="auto"/>
              <w:ind w:firstLine="0"/>
              <w:jc w:val="center"/>
              <w:rPr>
                <w:sz w:val="20"/>
                <w:szCs w:val="20"/>
                <w:lang w:val="en-US"/>
              </w:rPr>
            </w:pPr>
            <w:r w:rsidRPr="007448AD">
              <w:rPr>
                <w:sz w:val="20"/>
                <w:szCs w:val="20"/>
              </w:rPr>
              <w:t>14.03.2023</w:t>
            </w:r>
          </w:p>
        </w:tc>
      </w:tr>
      <w:tr w:rsidR="007448AD" w:rsidRPr="001D1F92" w14:paraId="0AA50AA1" w14:textId="77777777" w:rsidTr="00C80809">
        <w:trPr>
          <w:trHeight w:val="20"/>
        </w:trPr>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7F5ABF0F" w14:textId="3D1ADE34" w:rsidR="007448AD" w:rsidRPr="007448AD" w:rsidRDefault="007448AD" w:rsidP="00E50297">
            <w:pPr>
              <w:autoSpaceDE/>
              <w:autoSpaceDN/>
              <w:spacing w:line="240" w:lineRule="auto"/>
              <w:ind w:firstLine="0"/>
              <w:jc w:val="center"/>
              <w:rPr>
                <w:sz w:val="20"/>
                <w:szCs w:val="20"/>
              </w:rPr>
            </w:pPr>
            <w:r w:rsidRPr="007448AD">
              <w:rPr>
                <w:sz w:val="20"/>
                <w:szCs w:val="20"/>
              </w:rPr>
              <w:lastRenderedPageBreak/>
              <w:t>3</w:t>
            </w:r>
          </w:p>
        </w:tc>
        <w:tc>
          <w:tcPr>
            <w:tcW w:w="677" w:type="pct"/>
            <w:tcBorders>
              <w:top w:val="single" w:sz="4" w:space="0" w:color="auto"/>
              <w:left w:val="nil"/>
              <w:bottom w:val="single" w:sz="4" w:space="0" w:color="auto"/>
              <w:right w:val="single" w:sz="4" w:space="0" w:color="auto"/>
            </w:tcBorders>
            <w:shd w:val="clear" w:color="auto" w:fill="auto"/>
            <w:vAlign w:val="center"/>
          </w:tcPr>
          <w:p w14:paraId="57609743" w14:textId="4ACB44A9" w:rsidR="007448AD" w:rsidRPr="007448AD" w:rsidRDefault="007448AD" w:rsidP="007D2C1B">
            <w:pPr>
              <w:spacing w:line="240" w:lineRule="auto"/>
              <w:ind w:firstLine="0"/>
              <w:jc w:val="left"/>
              <w:rPr>
                <w:sz w:val="20"/>
                <w:szCs w:val="20"/>
              </w:rPr>
            </w:pPr>
            <w:r w:rsidRPr="007448AD">
              <w:rPr>
                <w:sz w:val="20"/>
                <w:szCs w:val="20"/>
              </w:rPr>
              <w:t xml:space="preserve">Здание системы пожаротушения по адресу: УР, г. Глазов, ул. </w:t>
            </w:r>
            <w:proofErr w:type="spellStart"/>
            <w:r w:rsidRPr="007448AD">
              <w:rPr>
                <w:sz w:val="20"/>
                <w:szCs w:val="20"/>
              </w:rPr>
              <w:t>Пряженникова</w:t>
            </w:r>
            <w:proofErr w:type="spellEnd"/>
            <w:r w:rsidRPr="007448AD">
              <w:rPr>
                <w:sz w:val="20"/>
                <w:szCs w:val="20"/>
              </w:rPr>
              <w:t>, д.10, стр. 11</w:t>
            </w:r>
          </w:p>
        </w:tc>
        <w:tc>
          <w:tcPr>
            <w:tcW w:w="605" w:type="pct"/>
            <w:tcBorders>
              <w:top w:val="single" w:sz="4" w:space="0" w:color="auto"/>
              <w:left w:val="nil"/>
              <w:bottom w:val="single" w:sz="4" w:space="0" w:color="auto"/>
              <w:right w:val="single" w:sz="4" w:space="0" w:color="auto"/>
            </w:tcBorders>
            <w:shd w:val="clear" w:color="auto" w:fill="auto"/>
            <w:vAlign w:val="center"/>
          </w:tcPr>
          <w:p w14:paraId="2F97C613" w14:textId="7315E414" w:rsidR="007448AD" w:rsidRPr="007448AD" w:rsidRDefault="007448AD" w:rsidP="00E50297">
            <w:pPr>
              <w:autoSpaceDE/>
              <w:autoSpaceDN/>
              <w:spacing w:line="240" w:lineRule="auto"/>
              <w:ind w:firstLine="0"/>
              <w:jc w:val="left"/>
              <w:rPr>
                <w:sz w:val="20"/>
                <w:szCs w:val="20"/>
              </w:rPr>
            </w:pPr>
            <w:r w:rsidRPr="007448AD">
              <w:rPr>
                <w:sz w:val="20"/>
                <w:szCs w:val="20"/>
              </w:rPr>
              <w:t>ООО ЧОО "Ирбис"</w:t>
            </w:r>
          </w:p>
        </w:tc>
        <w:tc>
          <w:tcPr>
            <w:tcW w:w="847" w:type="pct"/>
            <w:tcBorders>
              <w:top w:val="single" w:sz="4" w:space="0" w:color="auto"/>
              <w:left w:val="nil"/>
              <w:bottom w:val="single" w:sz="4" w:space="0" w:color="auto"/>
              <w:right w:val="single" w:sz="4" w:space="0" w:color="auto"/>
            </w:tcBorders>
            <w:shd w:val="clear" w:color="auto" w:fill="auto"/>
            <w:vAlign w:val="center"/>
          </w:tcPr>
          <w:p w14:paraId="6C968D7B" w14:textId="29DBC78E" w:rsidR="007448AD" w:rsidRPr="007448AD" w:rsidRDefault="007448AD" w:rsidP="00E50297">
            <w:pPr>
              <w:autoSpaceDE/>
              <w:autoSpaceDN/>
              <w:spacing w:line="240" w:lineRule="auto"/>
              <w:ind w:firstLine="0"/>
              <w:jc w:val="center"/>
              <w:rPr>
                <w:sz w:val="20"/>
                <w:szCs w:val="20"/>
              </w:rPr>
            </w:pPr>
            <w:r w:rsidRPr="007448AD">
              <w:rPr>
                <w:sz w:val="20"/>
                <w:szCs w:val="20"/>
              </w:rPr>
              <w:t>Тепловая камера ТК-371</w:t>
            </w:r>
          </w:p>
        </w:tc>
        <w:tc>
          <w:tcPr>
            <w:tcW w:w="511" w:type="pct"/>
            <w:tcBorders>
              <w:top w:val="single" w:sz="4" w:space="0" w:color="auto"/>
              <w:left w:val="nil"/>
              <w:bottom w:val="single" w:sz="4" w:space="0" w:color="auto"/>
              <w:right w:val="single" w:sz="4" w:space="0" w:color="auto"/>
            </w:tcBorders>
            <w:shd w:val="clear" w:color="auto" w:fill="auto"/>
            <w:vAlign w:val="center"/>
          </w:tcPr>
          <w:p w14:paraId="66BEABEE" w14:textId="77777777" w:rsidR="007448AD" w:rsidRPr="007448AD" w:rsidRDefault="007448AD" w:rsidP="00E50297">
            <w:pPr>
              <w:autoSpaceDE/>
              <w:autoSpaceDN/>
              <w:spacing w:line="240" w:lineRule="auto"/>
              <w:ind w:firstLine="0"/>
              <w:jc w:val="center"/>
              <w:rPr>
                <w:sz w:val="20"/>
                <w:szCs w:val="20"/>
                <w:lang w:val="en-US"/>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BD6BA3B" w14:textId="6F8368D3" w:rsidR="007448AD" w:rsidRPr="007448AD" w:rsidRDefault="007448AD" w:rsidP="00E50297">
            <w:pPr>
              <w:autoSpaceDE/>
              <w:autoSpaceDN/>
              <w:spacing w:line="240" w:lineRule="auto"/>
              <w:ind w:firstLine="0"/>
              <w:jc w:val="center"/>
              <w:rPr>
                <w:sz w:val="20"/>
                <w:szCs w:val="20"/>
                <w:lang w:val="en-US"/>
              </w:rPr>
            </w:pPr>
            <w:r w:rsidRPr="007448AD">
              <w:rPr>
                <w:sz w:val="20"/>
                <w:szCs w:val="20"/>
                <w:lang w:val="en-US"/>
              </w:rPr>
              <w:t>0,</w:t>
            </w:r>
            <w:r w:rsidRPr="007448AD">
              <w:rPr>
                <w:sz w:val="20"/>
                <w:szCs w:val="20"/>
              </w:rPr>
              <w:t>042</w:t>
            </w:r>
          </w:p>
        </w:tc>
        <w:tc>
          <w:tcPr>
            <w:tcW w:w="584" w:type="pct"/>
            <w:tcBorders>
              <w:top w:val="single" w:sz="4" w:space="0" w:color="auto"/>
              <w:left w:val="nil"/>
              <w:bottom w:val="single" w:sz="4" w:space="0" w:color="auto"/>
              <w:right w:val="single" w:sz="4" w:space="0" w:color="auto"/>
            </w:tcBorders>
            <w:shd w:val="clear" w:color="auto" w:fill="auto"/>
            <w:vAlign w:val="center"/>
          </w:tcPr>
          <w:p w14:paraId="37B32B12" w14:textId="1F59697B" w:rsidR="007448AD" w:rsidRPr="007448AD" w:rsidRDefault="007448AD" w:rsidP="00E50297">
            <w:pPr>
              <w:autoSpaceDE/>
              <w:autoSpaceDN/>
              <w:spacing w:line="240" w:lineRule="auto"/>
              <w:ind w:firstLine="0"/>
              <w:jc w:val="center"/>
              <w:rPr>
                <w:sz w:val="20"/>
                <w:szCs w:val="20"/>
                <w:lang w:val="en-US"/>
              </w:rPr>
            </w:pPr>
            <w:r w:rsidRPr="007448AD">
              <w:rPr>
                <w:sz w:val="20"/>
                <w:szCs w:val="20"/>
              </w:rPr>
              <w:t>0</w:t>
            </w:r>
          </w:p>
        </w:tc>
        <w:tc>
          <w:tcPr>
            <w:tcW w:w="637" w:type="pct"/>
            <w:tcBorders>
              <w:top w:val="single" w:sz="4" w:space="0" w:color="auto"/>
              <w:left w:val="nil"/>
              <w:bottom w:val="single" w:sz="4" w:space="0" w:color="auto"/>
              <w:right w:val="single" w:sz="4" w:space="0" w:color="auto"/>
            </w:tcBorders>
            <w:shd w:val="clear" w:color="auto" w:fill="auto"/>
            <w:vAlign w:val="center"/>
          </w:tcPr>
          <w:p w14:paraId="6F882FDF" w14:textId="44304CDB" w:rsidR="007448AD" w:rsidRPr="007448AD" w:rsidRDefault="007448AD" w:rsidP="00E50297">
            <w:pPr>
              <w:autoSpaceDE/>
              <w:autoSpaceDN/>
              <w:spacing w:line="240" w:lineRule="auto"/>
              <w:ind w:firstLine="0"/>
              <w:jc w:val="center"/>
              <w:rPr>
                <w:sz w:val="20"/>
                <w:szCs w:val="20"/>
                <w:lang w:val="en-US"/>
              </w:rPr>
            </w:pPr>
            <w:r w:rsidRPr="007448AD">
              <w:rPr>
                <w:sz w:val="20"/>
                <w:szCs w:val="20"/>
              </w:rPr>
              <w:t>0</w:t>
            </w:r>
          </w:p>
        </w:tc>
        <w:tc>
          <w:tcPr>
            <w:tcW w:w="613" w:type="pct"/>
            <w:tcBorders>
              <w:top w:val="single" w:sz="4" w:space="0" w:color="auto"/>
              <w:left w:val="nil"/>
              <w:bottom w:val="single" w:sz="4" w:space="0" w:color="auto"/>
              <w:right w:val="single" w:sz="4" w:space="0" w:color="auto"/>
            </w:tcBorders>
            <w:shd w:val="clear" w:color="auto" w:fill="auto"/>
            <w:vAlign w:val="center"/>
          </w:tcPr>
          <w:p w14:paraId="56A17226" w14:textId="0C0137BE" w:rsidR="007448AD" w:rsidRPr="007448AD" w:rsidRDefault="007448AD" w:rsidP="00E50297">
            <w:pPr>
              <w:autoSpaceDE/>
              <w:autoSpaceDN/>
              <w:spacing w:line="240" w:lineRule="auto"/>
              <w:ind w:firstLine="0"/>
              <w:jc w:val="center"/>
              <w:rPr>
                <w:sz w:val="20"/>
                <w:szCs w:val="20"/>
                <w:lang w:val="en-US"/>
              </w:rPr>
            </w:pPr>
            <w:r w:rsidRPr="007448AD">
              <w:rPr>
                <w:sz w:val="20"/>
                <w:szCs w:val="20"/>
              </w:rPr>
              <w:t>14.03.2023</w:t>
            </w:r>
          </w:p>
        </w:tc>
      </w:tr>
      <w:tr w:rsidR="007448AD" w:rsidRPr="001D1F92" w14:paraId="0278CA09" w14:textId="77777777" w:rsidTr="00C80809">
        <w:trPr>
          <w:trHeight w:val="20"/>
        </w:trPr>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4298D3BF" w14:textId="25C420C2" w:rsidR="007448AD" w:rsidRPr="007448AD" w:rsidRDefault="007448AD" w:rsidP="00E50297">
            <w:pPr>
              <w:autoSpaceDE/>
              <w:autoSpaceDN/>
              <w:spacing w:line="240" w:lineRule="auto"/>
              <w:ind w:firstLine="0"/>
              <w:jc w:val="center"/>
              <w:rPr>
                <w:sz w:val="20"/>
                <w:szCs w:val="20"/>
              </w:rPr>
            </w:pPr>
            <w:r w:rsidRPr="007448AD">
              <w:rPr>
                <w:sz w:val="20"/>
                <w:szCs w:val="20"/>
              </w:rPr>
              <w:t>4</w:t>
            </w:r>
          </w:p>
        </w:tc>
        <w:tc>
          <w:tcPr>
            <w:tcW w:w="677" w:type="pct"/>
            <w:tcBorders>
              <w:top w:val="single" w:sz="4" w:space="0" w:color="auto"/>
              <w:left w:val="nil"/>
              <w:bottom w:val="single" w:sz="4" w:space="0" w:color="auto"/>
              <w:right w:val="single" w:sz="4" w:space="0" w:color="auto"/>
            </w:tcBorders>
            <w:shd w:val="clear" w:color="auto" w:fill="auto"/>
            <w:vAlign w:val="center"/>
          </w:tcPr>
          <w:p w14:paraId="7C002937" w14:textId="702976CF" w:rsidR="007448AD" w:rsidRPr="007448AD" w:rsidRDefault="007448AD" w:rsidP="007D2C1B">
            <w:pPr>
              <w:spacing w:line="240" w:lineRule="auto"/>
              <w:ind w:firstLine="0"/>
              <w:jc w:val="left"/>
              <w:rPr>
                <w:sz w:val="20"/>
                <w:szCs w:val="20"/>
              </w:rPr>
            </w:pPr>
            <w:r w:rsidRPr="007448AD">
              <w:rPr>
                <w:sz w:val="20"/>
                <w:szCs w:val="20"/>
              </w:rPr>
              <w:t>Склад готовой продукции по адресу: УР, г. Глазов, ул. 2-я Набережная, 13</w:t>
            </w:r>
          </w:p>
        </w:tc>
        <w:tc>
          <w:tcPr>
            <w:tcW w:w="605" w:type="pct"/>
            <w:tcBorders>
              <w:top w:val="single" w:sz="4" w:space="0" w:color="auto"/>
              <w:left w:val="nil"/>
              <w:bottom w:val="single" w:sz="4" w:space="0" w:color="auto"/>
              <w:right w:val="single" w:sz="4" w:space="0" w:color="auto"/>
            </w:tcBorders>
            <w:shd w:val="clear" w:color="auto" w:fill="auto"/>
            <w:vAlign w:val="center"/>
          </w:tcPr>
          <w:p w14:paraId="2D3A1EB0" w14:textId="01BFD638" w:rsidR="007448AD" w:rsidRPr="007448AD" w:rsidRDefault="007448AD" w:rsidP="00E50297">
            <w:pPr>
              <w:autoSpaceDE/>
              <w:autoSpaceDN/>
              <w:spacing w:line="240" w:lineRule="auto"/>
              <w:ind w:firstLine="0"/>
              <w:jc w:val="left"/>
              <w:rPr>
                <w:sz w:val="20"/>
                <w:szCs w:val="20"/>
              </w:rPr>
            </w:pPr>
            <w:r w:rsidRPr="007448AD">
              <w:rPr>
                <w:sz w:val="20"/>
                <w:szCs w:val="20"/>
              </w:rPr>
              <w:t>ОАО "ЛВЗ "</w:t>
            </w:r>
            <w:proofErr w:type="spellStart"/>
            <w:r w:rsidRPr="007448AD">
              <w:rPr>
                <w:sz w:val="20"/>
                <w:szCs w:val="20"/>
              </w:rPr>
              <w:t>Глазовский</w:t>
            </w:r>
            <w:proofErr w:type="spellEnd"/>
            <w:r w:rsidRPr="007448AD">
              <w:rPr>
                <w:sz w:val="20"/>
                <w:szCs w:val="20"/>
              </w:rPr>
              <w:t xml:space="preserve">" </w:t>
            </w:r>
          </w:p>
        </w:tc>
        <w:tc>
          <w:tcPr>
            <w:tcW w:w="847" w:type="pct"/>
            <w:tcBorders>
              <w:top w:val="single" w:sz="4" w:space="0" w:color="auto"/>
              <w:left w:val="nil"/>
              <w:bottom w:val="single" w:sz="4" w:space="0" w:color="auto"/>
              <w:right w:val="single" w:sz="4" w:space="0" w:color="auto"/>
            </w:tcBorders>
            <w:shd w:val="clear" w:color="auto" w:fill="auto"/>
            <w:vAlign w:val="center"/>
          </w:tcPr>
          <w:p w14:paraId="29B81B95" w14:textId="3789CEED" w:rsidR="007448AD" w:rsidRPr="007448AD" w:rsidRDefault="007448AD" w:rsidP="00E50297">
            <w:pPr>
              <w:autoSpaceDE/>
              <w:autoSpaceDN/>
              <w:spacing w:line="240" w:lineRule="auto"/>
              <w:ind w:firstLine="0"/>
              <w:jc w:val="center"/>
              <w:rPr>
                <w:sz w:val="20"/>
                <w:szCs w:val="20"/>
              </w:rPr>
            </w:pPr>
            <w:r w:rsidRPr="007448AD">
              <w:rPr>
                <w:sz w:val="20"/>
                <w:szCs w:val="20"/>
              </w:rPr>
              <w:t>Тепловая камера ТК-198</w:t>
            </w:r>
          </w:p>
        </w:tc>
        <w:tc>
          <w:tcPr>
            <w:tcW w:w="511" w:type="pct"/>
            <w:tcBorders>
              <w:top w:val="single" w:sz="4" w:space="0" w:color="auto"/>
              <w:left w:val="nil"/>
              <w:bottom w:val="single" w:sz="4" w:space="0" w:color="auto"/>
              <w:right w:val="single" w:sz="4" w:space="0" w:color="auto"/>
            </w:tcBorders>
            <w:shd w:val="clear" w:color="auto" w:fill="auto"/>
            <w:vAlign w:val="center"/>
          </w:tcPr>
          <w:p w14:paraId="1706EE36" w14:textId="77777777" w:rsidR="007448AD" w:rsidRPr="007448AD" w:rsidRDefault="007448AD" w:rsidP="00E50297">
            <w:pPr>
              <w:autoSpaceDE/>
              <w:autoSpaceDN/>
              <w:spacing w:line="240" w:lineRule="auto"/>
              <w:ind w:firstLine="0"/>
              <w:jc w:val="center"/>
              <w:rPr>
                <w:sz w:val="20"/>
                <w:szCs w:val="20"/>
                <w:lang w:val="en-US"/>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FED413D" w14:textId="3CD436DD" w:rsidR="007448AD" w:rsidRPr="007448AD" w:rsidRDefault="007448AD" w:rsidP="00E50297">
            <w:pPr>
              <w:autoSpaceDE/>
              <w:autoSpaceDN/>
              <w:spacing w:line="240" w:lineRule="auto"/>
              <w:ind w:firstLine="0"/>
              <w:jc w:val="center"/>
              <w:rPr>
                <w:sz w:val="20"/>
                <w:szCs w:val="20"/>
                <w:lang w:val="en-US"/>
              </w:rPr>
            </w:pPr>
            <w:r w:rsidRPr="007448AD">
              <w:rPr>
                <w:sz w:val="20"/>
                <w:szCs w:val="20"/>
              </w:rPr>
              <w:t>0,021</w:t>
            </w:r>
          </w:p>
        </w:tc>
        <w:tc>
          <w:tcPr>
            <w:tcW w:w="584" w:type="pct"/>
            <w:tcBorders>
              <w:top w:val="single" w:sz="4" w:space="0" w:color="auto"/>
              <w:left w:val="nil"/>
              <w:bottom w:val="single" w:sz="4" w:space="0" w:color="auto"/>
              <w:right w:val="single" w:sz="4" w:space="0" w:color="auto"/>
            </w:tcBorders>
            <w:shd w:val="clear" w:color="auto" w:fill="auto"/>
            <w:vAlign w:val="center"/>
          </w:tcPr>
          <w:p w14:paraId="4BECC722" w14:textId="344981D2" w:rsidR="007448AD" w:rsidRPr="007448AD" w:rsidRDefault="007448AD" w:rsidP="00E50297">
            <w:pPr>
              <w:autoSpaceDE/>
              <w:autoSpaceDN/>
              <w:spacing w:line="240" w:lineRule="auto"/>
              <w:ind w:firstLine="0"/>
              <w:jc w:val="center"/>
              <w:rPr>
                <w:sz w:val="20"/>
                <w:szCs w:val="20"/>
                <w:lang w:val="en-US"/>
              </w:rPr>
            </w:pPr>
            <w:r w:rsidRPr="007448AD">
              <w:rPr>
                <w:sz w:val="20"/>
                <w:szCs w:val="20"/>
              </w:rPr>
              <w:t>0</w:t>
            </w:r>
          </w:p>
        </w:tc>
        <w:tc>
          <w:tcPr>
            <w:tcW w:w="637" w:type="pct"/>
            <w:tcBorders>
              <w:top w:val="single" w:sz="4" w:space="0" w:color="auto"/>
              <w:left w:val="nil"/>
              <w:bottom w:val="single" w:sz="4" w:space="0" w:color="auto"/>
              <w:right w:val="single" w:sz="4" w:space="0" w:color="auto"/>
            </w:tcBorders>
            <w:shd w:val="clear" w:color="auto" w:fill="auto"/>
            <w:vAlign w:val="center"/>
          </w:tcPr>
          <w:p w14:paraId="55A0347F" w14:textId="03061E59" w:rsidR="007448AD" w:rsidRPr="007448AD" w:rsidRDefault="007448AD" w:rsidP="00E50297">
            <w:pPr>
              <w:autoSpaceDE/>
              <w:autoSpaceDN/>
              <w:spacing w:line="240" w:lineRule="auto"/>
              <w:ind w:firstLine="0"/>
              <w:jc w:val="center"/>
              <w:rPr>
                <w:sz w:val="20"/>
                <w:szCs w:val="20"/>
                <w:lang w:val="en-US"/>
              </w:rPr>
            </w:pPr>
            <w:r w:rsidRPr="007448AD">
              <w:rPr>
                <w:sz w:val="20"/>
                <w:szCs w:val="20"/>
              </w:rPr>
              <w:t>0,070</w:t>
            </w:r>
          </w:p>
        </w:tc>
        <w:tc>
          <w:tcPr>
            <w:tcW w:w="613" w:type="pct"/>
            <w:tcBorders>
              <w:top w:val="single" w:sz="4" w:space="0" w:color="auto"/>
              <w:left w:val="nil"/>
              <w:bottom w:val="single" w:sz="4" w:space="0" w:color="auto"/>
              <w:right w:val="single" w:sz="4" w:space="0" w:color="auto"/>
            </w:tcBorders>
            <w:shd w:val="clear" w:color="auto" w:fill="auto"/>
            <w:vAlign w:val="center"/>
          </w:tcPr>
          <w:p w14:paraId="7E0AE179" w14:textId="1CC6F3A2" w:rsidR="007448AD" w:rsidRPr="007448AD" w:rsidRDefault="007448AD" w:rsidP="00E50297">
            <w:pPr>
              <w:autoSpaceDE/>
              <w:autoSpaceDN/>
              <w:spacing w:line="240" w:lineRule="auto"/>
              <w:ind w:firstLine="0"/>
              <w:jc w:val="center"/>
              <w:rPr>
                <w:sz w:val="20"/>
                <w:szCs w:val="20"/>
                <w:lang w:val="en-US"/>
              </w:rPr>
            </w:pPr>
            <w:r w:rsidRPr="007448AD">
              <w:rPr>
                <w:sz w:val="20"/>
                <w:szCs w:val="20"/>
              </w:rPr>
              <w:t>02.10.2023</w:t>
            </w:r>
          </w:p>
        </w:tc>
      </w:tr>
      <w:tr w:rsidR="007448AD" w:rsidRPr="001D1F92" w14:paraId="46EFB0EE" w14:textId="77777777" w:rsidTr="00C80809">
        <w:trPr>
          <w:trHeight w:val="20"/>
        </w:trPr>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6EEB5E1C" w14:textId="177D4348" w:rsidR="007448AD" w:rsidRPr="007448AD" w:rsidRDefault="007448AD" w:rsidP="00E50297">
            <w:pPr>
              <w:autoSpaceDE/>
              <w:autoSpaceDN/>
              <w:spacing w:line="240" w:lineRule="auto"/>
              <w:ind w:firstLine="0"/>
              <w:jc w:val="center"/>
              <w:rPr>
                <w:sz w:val="20"/>
                <w:szCs w:val="20"/>
              </w:rPr>
            </w:pPr>
            <w:r w:rsidRPr="007448AD">
              <w:rPr>
                <w:sz w:val="20"/>
                <w:szCs w:val="20"/>
              </w:rPr>
              <w:t>5</w:t>
            </w:r>
          </w:p>
        </w:tc>
        <w:tc>
          <w:tcPr>
            <w:tcW w:w="677" w:type="pct"/>
            <w:tcBorders>
              <w:top w:val="single" w:sz="4" w:space="0" w:color="auto"/>
              <w:left w:val="nil"/>
              <w:bottom w:val="single" w:sz="4" w:space="0" w:color="auto"/>
              <w:right w:val="single" w:sz="4" w:space="0" w:color="auto"/>
            </w:tcBorders>
            <w:shd w:val="clear" w:color="auto" w:fill="auto"/>
            <w:vAlign w:val="center"/>
          </w:tcPr>
          <w:p w14:paraId="568643C5" w14:textId="3B8AD8D4" w:rsidR="007448AD" w:rsidRPr="007448AD" w:rsidRDefault="007448AD" w:rsidP="007D2C1B">
            <w:pPr>
              <w:spacing w:line="240" w:lineRule="auto"/>
              <w:ind w:firstLine="0"/>
              <w:jc w:val="left"/>
              <w:rPr>
                <w:sz w:val="20"/>
                <w:szCs w:val="20"/>
              </w:rPr>
            </w:pPr>
            <w:r w:rsidRPr="007448AD">
              <w:rPr>
                <w:sz w:val="20"/>
                <w:szCs w:val="20"/>
              </w:rPr>
              <w:t xml:space="preserve">Жилой дом по адресу: УР, г. Глазов, </w:t>
            </w:r>
            <w:proofErr w:type="spellStart"/>
            <w:r w:rsidRPr="007448AD">
              <w:rPr>
                <w:sz w:val="20"/>
                <w:szCs w:val="20"/>
              </w:rPr>
              <w:t>ул</w:t>
            </w:r>
            <w:proofErr w:type="gramStart"/>
            <w:r w:rsidRPr="007448AD">
              <w:rPr>
                <w:sz w:val="20"/>
                <w:szCs w:val="20"/>
              </w:rPr>
              <w:t>.П</w:t>
            </w:r>
            <w:proofErr w:type="gramEnd"/>
            <w:r w:rsidRPr="007448AD">
              <w:rPr>
                <w:sz w:val="20"/>
                <w:szCs w:val="20"/>
              </w:rPr>
              <w:t>ушкина</w:t>
            </w:r>
            <w:proofErr w:type="spellEnd"/>
            <w:r w:rsidRPr="007448AD">
              <w:rPr>
                <w:sz w:val="20"/>
                <w:szCs w:val="20"/>
              </w:rPr>
              <w:t>, д.6</w:t>
            </w:r>
          </w:p>
        </w:tc>
        <w:tc>
          <w:tcPr>
            <w:tcW w:w="605" w:type="pct"/>
            <w:tcBorders>
              <w:top w:val="single" w:sz="4" w:space="0" w:color="auto"/>
              <w:left w:val="nil"/>
              <w:bottom w:val="single" w:sz="4" w:space="0" w:color="auto"/>
              <w:right w:val="single" w:sz="4" w:space="0" w:color="auto"/>
            </w:tcBorders>
            <w:shd w:val="clear" w:color="auto" w:fill="auto"/>
            <w:vAlign w:val="center"/>
          </w:tcPr>
          <w:p w14:paraId="77E2C730" w14:textId="58AD1548" w:rsidR="007448AD" w:rsidRPr="007448AD" w:rsidRDefault="007448AD" w:rsidP="00E50297">
            <w:pPr>
              <w:autoSpaceDE/>
              <w:autoSpaceDN/>
              <w:spacing w:line="240" w:lineRule="auto"/>
              <w:ind w:firstLine="0"/>
              <w:jc w:val="left"/>
              <w:rPr>
                <w:sz w:val="20"/>
                <w:szCs w:val="20"/>
              </w:rPr>
            </w:pPr>
            <w:r w:rsidRPr="007448AD">
              <w:rPr>
                <w:sz w:val="20"/>
                <w:szCs w:val="20"/>
              </w:rPr>
              <w:t>Перминова Тамара Алексеевна</w:t>
            </w:r>
          </w:p>
        </w:tc>
        <w:tc>
          <w:tcPr>
            <w:tcW w:w="847" w:type="pct"/>
            <w:tcBorders>
              <w:top w:val="single" w:sz="4" w:space="0" w:color="auto"/>
              <w:left w:val="nil"/>
              <w:bottom w:val="single" w:sz="4" w:space="0" w:color="auto"/>
              <w:right w:val="single" w:sz="4" w:space="0" w:color="auto"/>
            </w:tcBorders>
            <w:shd w:val="clear" w:color="auto" w:fill="auto"/>
            <w:vAlign w:val="center"/>
          </w:tcPr>
          <w:p w14:paraId="5200687C" w14:textId="031643F3" w:rsidR="007448AD" w:rsidRPr="007448AD" w:rsidRDefault="007448AD" w:rsidP="00E50297">
            <w:pPr>
              <w:autoSpaceDE/>
              <w:autoSpaceDN/>
              <w:spacing w:line="240" w:lineRule="auto"/>
              <w:ind w:firstLine="0"/>
              <w:jc w:val="center"/>
              <w:rPr>
                <w:sz w:val="20"/>
                <w:szCs w:val="20"/>
              </w:rPr>
            </w:pPr>
            <w:r w:rsidRPr="007448AD">
              <w:rPr>
                <w:sz w:val="20"/>
                <w:szCs w:val="20"/>
              </w:rPr>
              <w:t>Место соединения тепловых сетей на границе земельного участка заявителя</w:t>
            </w:r>
          </w:p>
        </w:tc>
        <w:tc>
          <w:tcPr>
            <w:tcW w:w="511" w:type="pct"/>
            <w:tcBorders>
              <w:top w:val="single" w:sz="4" w:space="0" w:color="auto"/>
              <w:left w:val="nil"/>
              <w:bottom w:val="single" w:sz="4" w:space="0" w:color="auto"/>
              <w:right w:val="single" w:sz="4" w:space="0" w:color="auto"/>
            </w:tcBorders>
            <w:shd w:val="clear" w:color="auto" w:fill="auto"/>
            <w:vAlign w:val="center"/>
          </w:tcPr>
          <w:p w14:paraId="74B53430" w14:textId="77777777" w:rsidR="007448AD" w:rsidRPr="007448AD" w:rsidRDefault="007448AD" w:rsidP="00E50297">
            <w:pPr>
              <w:autoSpaceDE/>
              <w:autoSpaceDN/>
              <w:spacing w:line="240" w:lineRule="auto"/>
              <w:ind w:firstLine="0"/>
              <w:jc w:val="center"/>
              <w:rPr>
                <w:sz w:val="20"/>
                <w:szCs w:val="20"/>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69FF8CA" w14:textId="08397E1F" w:rsidR="007448AD" w:rsidRPr="007448AD" w:rsidRDefault="007448AD" w:rsidP="00E50297">
            <w:pPr>
              <w:autoSpaceDE/>
              <w:autoSpaceDN/>
              <w:spacing w:line="240" w:lineRule="auto"/>
              <w:ind w:firstLine="0"/>
              <w:jc w:val="center"/>
              <w:rPr>
                <w:sz w:val="20"/>
                <w:szCs w:val="20"/>
                <w:lang w:val="en-US"/>
              </w:rPr>
            </w:pPr>
            <w:r w:rsidRPr="007448AD">
              <w:rPr>
                <w:sz w:val="20"/>
                <w:szCs w:val="20"/>
              </w:rPr>
              <w:t>0,013</w:t>
            </w:r>
          </w:p>
        </w:tc>
        <w:tc>
          <w:tcPr>
            <w:tcW w:w="584" w:type="pct"/>
            <w:tcBorders>
              <w:top w:val="single" w:sz="4" w:space="0" w:color="auto"/>
              <w:left w:val="nil"/>
              <w:bottom w:val="single" w:sz="4" w:space="0" w:color="auto"/>
              <w:right w:val="single" w:sz="4" w:space="0" w:color="auto"/>
            </w:tcBorders>
            <w:shd w:val="clear" w:color="auto" w:fill="auto"/>
            <w:vAlign w:val="center"/>
          </w:tcPr>
          <w:p w14:paraId="22185831" w14:textId="20A831A0" w:rsidR="007448AD" w:rsidRPr="007448AD" w:rsidRDefault="007448AD" w:rsidP="00E50297">
            <w:pPr>
              <w:autoSpaceDE/>
              <w:autoSpaceDN/>
              <w:spacing w:line="240" w:lineRule="auto"/>
              <w:ind w:firstLine="0"/>
              <w:jc w:val="center"/>
              <w:rPr>
                <w:sz w:val="20"/>
                <w:szCs w:val="20"/>
                <w:lang w:val="en-US"/>
              </w:rPr>
            </w:pPr>
            <w:r w:rsidRPr="007448AD">
              <w:rPr>
                <w:sz w:val="20"/>
                <w:szCs w:val="20"/>
              </w:rPr>
              <w:t>0</w:t>
            </w:r>
          </w:p>
        </w:tc>
        <w:tc>
          <w:tcPr>
            <w:tcW w:w="637" w:type="pct"/>
            <w:tcBorders>
              <w:top w:val="single" w:sz="4" w:space="0" w:color="auto"/>
              <w:left w:val="nil"/>
              <w:bottom w:val="single" w:sz="4" w:space="0" w:color="auto"/>
              <w:right w:val="single" w:sz="4" w:space="0" w:color="auto"/>
            </w:tcBorders>
            <w:shd w:val="clear" w:color="auto" w:fill="auto"/>
            <w:vAlign w:val="center"/>
          </w:tcPr>
          <w:p w14:paraId="1AFC1E7A" w14:textId="6F8480BC" w:rsidR="007448AD" w:rsidRPr="007448AD" w:rsidRDefault="007448AD" w:rsidP="00E50297">
            <w:pPr>
              <w:autoSpaceDE/>
              <w:autoSpaceDN/>
              <w:spacing w:line="240" w:lineRule="auto"/>
              <w:ind w:firstLine="0"/>
              <w:jc w:val="center"/>
              <w:rPr>
                <w:sz w:val="20"/>
                <w:szCs w:val="20"/>
                <w:lang w:val="en-US"/>
              </w:rPr>
            </w:pPr>
            <w:r w:rsidRPr="007448AD">
              <w:rPr>
                <w:sz w:val="20"/>
                <w:szCs w:val="20"/>
              </w:rPr>
              <w:t>0</w:t>
            </w:r>
          </w:p>
        </w:tc>
        <w:tc>
          <w:tcPr>
            <w:tcW w:w="613" w:type="pct"/>
            <w:tcBorders>
              <w:top w:val="single" w:sz="4" w:space="0" w:color="auto"/>
              <w:left w:val="nil"/>
              <w:bottom w:val="single" w:sz="4" w:space="0" w:color="auto"/>
              <w:right w:val="single" w:sz="4" w:space="0" w:color="auto"/>
            </w:tcBorders>
            <w:shd w:val="clear" w:color="auto" w:fill="auto"/>
            <w:vAlign w:val="center"/>
          </w:tcPr>
          <w:p w14:paraId="5529FD85" w14:textId="494B910A" w:rsidR="007448AD" w:rsidRPr="007448AD" w:rsidRDefault="007448AD" w:rsidP="00E50297">
            <w:pPr>
              <w:autoSpaceDE/>
              <w:autoSpaceDN/>
              <w:spacing w:line="240" w:lineRule="auto"/>
              <w:ind w:firstLine="0"/>
              <w:jc w:val="center"/>
              <w:rPr>
                <w:sz w:val="20"/>
                <w:szCs w:val="20"/>
                <w:lang w:val="en-US"/>
              </w:rPr>
            </w:pPr>
            <w:r w:rsidRPr="007448AD">
              <w:rPr>
                <w:sz w:val="20"/>
                <w:szCs w:val="20"/>
              </w:rPr>
              <w:t>01.12.2023</w:t>
            </w:r>
          </w:p>
        </w:tc>
      </w:tr>
      <w:tr w:rsidR="007448AD" w:rsidRPr="001D1F92" w14:paraId="62613B25" w14:textId="77777777" w:rsidTr="00C80809">
        <w:trPr>
          <w:trHeight w:val="20"/>
        </w:trPr>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74637D97" w14:textId="7307FBAE" w:rsidR="007448AD" w:rsidRPr="007448AD" w:rsidRDefault="007448AD" w:rsidP="00E50297">
            <w:pPr>
              <w:autoSpaceDE/>
              <w:autoSpaceDN/>
              <w:spacing w:line="240" w:lineRule="auto"/>
              <w:ind w:firstLine="0"/>
              <w:jc w:val="center"/>
              <w:rPr>
                <w:sz w:val="20"/>
                <w:szCs w:val="20"/>
              </w:rPr>
            </w:pPr>
            <w:r w:rsidRPr="007448AD">
              <w:rPr>
                <w:sz w:val="20"/>
                <w:szCs w:val="20"/>
              </w:rPr>
              <w:t>6</w:t>
            </w:r>
          </w:p>
        </w:tc>
        <w:tc>
          <w:tcPr>
            <w:tcW w:w="677" w:type="pct"/>
            <w:tcBorders>
              <w:top w:val="single" w:sz="4" w:space="0" w:color="auto"/>
              <w:left w:val="nil"/>
              <w:bottom w:val="single" w:sz="4" w:space="0" w:color="auto"/>
              <w:right w:val="single" w:sz="4" w:space="0" w:color="auto"/>
            </w:tcBorders>
            <w:shd w:val="clear" w:color="auto" w:fill="auto"/>
            <w:vAlign w:val="center"/>
          </w:tcPr>
          <w:p w14:paraId="27D5EF9C" w14:textId="144F3441" w:rsidR="007448AD" w:rsidRPr="007448AD" w:rsidRDefault="007448AD" w:rsidP="007D2C1B">
            <w:pPr>
              <w:spacing w:line="240" w:lineRule="auto"/>
              <w:ind w:firstLine="0"/>
              <w:jc w:val="left"/>
              <w:rPr>
                <w:sz w:val="20"/>
                <w:szCs w:val="20"/>
              </w:rPr>
            </w:pPr>
            <w:r w:rsidRPr="007448AD">
              <w:rPr>
                <w:sz w:val="20"/>
                <w:szCs w:val="20"/>
              </w:rPr>
              <w:t xml:space="preserve">Павильон-туалет по адресу: УР, г. Глазов, </w:t>
            </w:r>
            <w:proofErr w:type="spellStart"/>
            <w:r w:rsidRPr="007448AD">
              <w:rPr>
                <w:sz w:val="20"/>
                <w:szCs w:val="20"/>
              </w:rPr>
              <w:t>ул</w:t>
            </w:r>
            <w:proofErr w:type="gramStart"/>
            <w:r w:rsidRPr="007448AD">
              <w:rPr>
                <w:sz w:val="20"/>
                <w:szCs w:val="20"/>
              </w:rPr>
              <w:t>.П</w:t>
            </w:r>
            <w:proofErr w:type="gramEnd"/>
            <w:r w:rsidRPr="007448AD">
              <w:rPr>
                <w:sz w:val="20"/>
                <w:szCs w:val="20"/>
              </w:rPr>
              <w:t>арковая</w:t>
            </w:r>
            <w:proofErr w:type="spellEnd"/>
            <w:r w:rsidRPr="007448AD">
              <w:rPr>
                <w:sz w:val="20"/>
                <w:szCs w:val="20"/>
              </w:rPr>
              <w:t>, 45</w:t>
            </w:r>
          </w:p>
        </w:tc>
        <w:tc>
          <w:tcPr>
            <w:tcW w:w="605" w:type="pct"/>
            <w:tcBorders>
              <w:top w:val="single" w:sz="4" w:space="0" w:color="auto"/>
              <w:left w:val="nil"/>
              <w:bottom w:val="single" w:sz="4" w:space="0" w:color="auto"/>
              <w:right w:val="single" w:sz="4" w:space="0" w:color="auto"/>
            </w:tcBorders>
            <w:shd w:val="clear" w:color="auto" w:fill="auto"/>
            <w:vAlign w:val="center"/>
          </w:tcPr>
          <w:p w14:paraId="555600EC" w14:textId="3D9466C6" w:rsidR="007448AD" w:rsidRPr="007448AD" w:rsidRDefault="007448AD" w:rsidP="00E50297">
            <w:pPr>
              <w:autoSpaceDE/>
              <w:autoSpaceDN/>
              <w:spacing w:line="240" w:lineRule="auto"/>
              <w:ind w:firstLine="0"/>
              <w:jc w:val="left"/>
              <w:rPr>
                <w:sz w:val="20"/>
                <w:szCs w:val="20"/>
              </w:rPr>
            </w:pPr>
            <w:r w:rsidRPr="007448AD">
              <w:rPr>
                <w:sz w:val="20"/>
                <w:szCs w:val="20"/>
              </w:rPr>
              <w:t>МБУК "Культурный центр "Россия"</w:t>
            </w:r>
          </w:p>
        </w:tc>
        <w:tc>
          <w:tcPr>
            <w:tcW w:w="847" w:type="pct"/>
            <w:tcBorders>
              <w:top w:val="single" w:sz="4" w:space="0" w:color="auto"/>
              <w:left w:val="nil"/>
              <w:bottom w:val="single" w:sz="4" w:space="0" w:color="auto"/>
              <w:right w:val="single" w:sz="4" w:space="0" w:color="auto"/>
            </w:tcBorders>
            <w:shd w:val="clear" w:color="auto" w:fill="auto"/>
            <w:vAlign w:val="center"/>
          </w:tcPr>
          <w:p w14:paraId="5F6E41FD" w14:textId="01378683" w:rsidR="007448AD" w:rsidRPr="007448AD" w:rsidRDefault="007448AD" w:rsidP="00E50297">
            <w:pPr>
              <w:autoSpaceDE/>
              <w:autoSpaceDN/>
              <w:spacing w:line="240" w:lineRule="auto"/>
              <w:ind w:firstLine="0"/>
              <w:jc w:val="center"/>
              <w:rPr>
                <w:sz w:val="20"/>
                <w:szCs w:val="20"/>
              </w:rPr>
            </w:pPr>
            <w:r w:rsidRPr="007448AD">
              <w:rPr>
                <w:sz w:val="20"/>
                <w:szCs w:val="20"/>
              </w:rPr>
              <w:t>Тепловая камера ТК-132в</w:t>
            </w:r>
          </w:p>
        </w:tc>
        <w:tc>
          <w:tcPr>
            <w:tcW w:w="511" w:type="pct"/>
            <w:tcBorders>
              <w:top w:val="single" w:sz="4" w:space="0" w:color="auto"/>
              <w:left w:val="nil"/>
              <w:bottom w:val="single" w:sz="4" w:space="0" w:color="auto"/>
              <w:right w:val="single" w:sz="4" w:space="0" w:color="auto"/>
            </w:tcBorders>
            <w:shd w:val="clear" w:color="auto" w:fill="auto"/>
            <w:vAlign w:val="center"/>
          </w:tcPr>
          <w:p w14:paraId="23E6621A" w14:textId="77777777" w:rsidR="007448AD" w:rsidRPr="007448AD" w:rsidRDefault="007448AD" w:rsidP="00E50297">
            <w:pPr>
              <w:autoSpaceDE/>
              <w:autoSpaceDN/>
              <w:spacing w:line="240" w:lineRule="auto"/>
              <w:ind w:firstLine="0"/>
              <w:jc w:val="center"/>
              <w:rPr>
                <w:sz w:val="20"/>
                <w:szCs w:val="20"/>
                <w:lang w:val="en-US"/>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84E3518" w14:textId="4A2FF521" w:rsidR="007448AD" w:rsidRPr="007448AD" w:rsidRDefault="007448AD" w:rsidP="00E50297">
            <w:pPr>
              <w:autoSpaceDE/>
              <w:autoSpaceDN/>
              <w:spacing w:line="240" w:lineRule="auto"/>
              <w:ind w:firstLine="0"/>
              <w:jc w:val="center"/>
              <w:rPr>
                <w:sz w:val="20"/>
                <w:szCs w:val="20"/>
                <w:lang w:val="en-US"/>
              </w:rPr>
            </w:pPr>
            <w:r w:rsidRPr="007448AD">
              <w:rPr>
                <w:sz w:val="20"/>
                <w:szCs w:val="20"/>
              </w:rPr>
              <w:t>0,004</w:t>
            </w:r>
          </w:p>
        </w:tc>
        <w:tc>
          <w:tcPr>
            <w:tcW w:w="584" w:type="pct"/>
            <w:tcBorders>
              <w:top w:val="single" w:sz="4" w:space="0" w:color="auto"/>
              <w:left w:val="nil"/>
              <w:bottom w:val="single" w:sz="4" w:space="0" w:color="auto"/>
              <w:right w:val="single" w:sz="4" w:space="0" w:color="auto"/>
            </w:tcBorders>
            <w:shd w:val="clear" w:color="auto" w:fill="auto"/>
            <w:vAlign w:val="center"/>
          </w:tcPr>
          <w:p w14:paraId="4B57B5A8" w14:textId="2CDBCCE8" w:rsidR="007448AD" w:rsidRPr="007448AD" w:rsidRDefault="007448AD" w:rsidP="00E50297">
            <w:pPr>
              <w:autoSpaceDE/>
              <w:autoSpaceDN/>
              <w:spacing w:line="240" w:lineRule="auto"/>
              <w:ind w:firstLine="0"/>
              <w:jc w:val="center"/>
              <w:rPr>
                <w:sz w:val="20"/>
                <w:szCs w:val="20"/>
                <w:lang w:val="en-US"/>
              </w:rPr>
            </w:pPr>
            <w:r w:rsidRPr="007448AD">
              <w:rPr>
                <w:sz w:val="20"/>
                <w:szCs w:val="20"/>
              </w:rPr>
              <w:t>0,004</w:t>
            </w:r>
          </w:p>
        </w:tc>
        <w:tc>
          <w:tcPr>
            <w:tcW w:w="637" w:type="pct"/>
            <w:tcBorders>
              <w:top w:val="single" w:sz="4" w:space="0" w:color="auto"/>
              <w:left w:val="nil"/>
              <w:bottom w:val="single" w:sz="4" w:space="0" w:color="auto"/>
              <w:right w:val="single" w:sz="4" w:space="0" w:color="auto"/>
            </w:tcBorders>
            <w:shd w:val="clear" w:color="auto" w:fill="auto"/>
            <w:vAlign w:val="center"/>
          </w:tcPr>
          <w:p w14:paraId="7EE0C2FF" w14:textId="07509E07" w:rsidR="007448AD" w:rsidRPr="007448AD" w:rsidRDefault="007448AD" w:rsidP="00E50297">
            <w:pPr>
              <w:autoSpaceDE/>
              <w:autoSpaceDN/>
              <w:spacing w:line="240" w:lineRule="auto"/>
              <w:ind w:firstLine="0"/>
              <w:jc w:val="center"/>
              <w:rPr>
                <w:sz w:val="20"/>
                <w:szCs w:val="20"/>
                <w:lang w:val="en-US"/>
              </w:rPr>
            </w:pPr>
            <w:r w:rsidRPr="007448AD">
              <w:rPr>
                <w:sz w:val="20"/>
                <w:szCs w:val="20"/>
              </w:rPr>
              <w:t>0</w:t>
            </w:r>
          </w:p>
        </w:tc>
        <w:tc>
          <w:tcPr>
            <w:tcW w:w="613" w:type="pct"/>
            <w:tcBorders>
              <w:top w:val="single" w:sz="4" w:space="0" w:color="auto"/>
              <w:left w:val="nil"/>
              <w:bottom w:val="single" w:sz="4" w:space="0" w:color="auto"/>
              <w:right w:val="single" w:sz="4" w:space="0" w:color="auto"/>
            </w:tcBorders>
            <w:shd w:val="clear" w:color="auto" w:fill="auto"/>
            <w:vAlign w:val="center"/>
          </w:tcPr>
          <w:p w14:paraId="0FA5B018" w14:textId="3ACB196E" w:rsidR="007448AD" w:rsidRPr="007448AD" w:rsidRDefault="007448AD" w:rsidP="00E50297">
            <w:pPr>
              <w:autoSpaceDE/>
              <w:autoSpaceDN/>
              <w:spacing w:line="240" w:lineRule="auto"/>
              <w:ind w:firstLine="0"/>
              <w:jc w:val="center"/>
              <w:rPr>
                <w:sz w:val="20"/>
                <w:szCs w:val="20"/>
                <w:lang w:val="en-US"/>
              </w:rPr>
            </w:pPr>
            <w:r w:rsidRPr="007448AD">
              <w:rPr>
                <w:sz w:val="20"/>
                <w:szCs w:val="20"/>
              </w:rPr>
              <w:t>21.12.2023</w:t>
            </w:r>
          </w:p>
        </w:tc>
      </w:tr>
    </w:tbl>
    <w:p w14:paraId="69668E01" w14:textId="77777777" w:rsidR="0029129F" w:rsidRDefault="0029129F" w:rsidP="00797FBE">
      <w:pPr>
        <w:ind w:left="-142" w:firstLine="0"/>
        <w:rPr>
          <w:highlight w:val="yellow"/>
          <w:lang w:eastAsia="en-US" w:bidi="ar-SA"/>
        </w:rPr>
      </w:pPr>
    </w:p>
    <w:p w14:paraId="41A7E9A1" w14:textId="77777777" w:rsidR="0029129F" w:rsidRDefault="0029129F" w:rsidP="00797FBE">
      <w:pPr>
        <w:ind w:left="-142" w:firstLine="0"/>
        <w:rPr>
          <w:highlight w:val="yellow"/>
          <w:lang w:eastAsia="en-US" w:bidi="ar-SA"/>
        </w:rPr>
        <w:sectPr w:rsidR="0029129F" w:rsidSect="0029129F">
          <w:pgSz w:w="16840" w:h="11907" w:orient="landscape" w:code="9"/>
          <w:pgMar w:top="1701" w:right="567" w:bottom="567" w:left="567" w:header="0" w:footer="590" w:gutter="0"/>
          <w:cols w:space="720"/>
          <w:docGrid w:linePitch="299"/>
        </w:sectPr>
      </w:pPr>
    </w:p>
    <w:p w14:paraId="13A8ADB8" w14:textId="4B901D79" w:rsidR="00605B7A" w:rsidRPr="00AD33C3" w:rsidRDefault="00605B7A" w:rsidP="00605B7A">
      <w:pPr>
        <w:pStyle w:val="1111"/>
      </w:pPr>
      <w:bookmarkStart w:id="30" w:name="_Toc57364143"/>
      <w:r w:rsidRPr="00AD33C3">
        <w:lastRenderedPageBreak/>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0"/>
    </w:p>
    <w:p w14:paraId="72C77595" w14:textId="1CE4F96E" w:rsidR="00605B7A" w:rsidRDefault="00175D93" w:rsidP="00605B7A">
      <w:pPr>
        <w:rPr>
          <w:lang w:eastAsia="en-US" w:bidi="ar-SA"/>
        </w:rPr>
      </w:pPr>
      <w:r w:rsidRPr="00175D93">
        <w:rPr>
          <w:lang w:eastAsia="en-US" w:bidi="ar-SA"/>
        </w:rPr>
        <w:t xml:space="preserve">При </w:t>
      </w:r>
      <w:r>
        <w:rPr>
          <w:lang w:eastAsia="en-US" w:bidi="ar-SA"/>
        </w:rPr>
        <w:t xml:space="preserve">актуализации Схемы теплоснабжения МО </w:t>
      </w:r>
      <w:r w:rsidR="00730D3E">
        <w:rPr>
          <w:lang w:eastAsia="en-US" w:bidi="ar-SA"/>
        </w:rPr>
        <w:t xml:space="preserve">«Городской округ </w:t>
      </w:r>
      <w:r w:rsidR="00730D3E" w:rsidRPr="00486F54">
        <w:rPr>
          <w:lang w:eastAsia="en-US" w:bidi="ar-SA"/>
        </w:rPr>
        <w:t xml:space="preserve">«Город Глазов» </w:t>
      </w:r>
      <w:r w:rsidR="00730D3E">
        <w:rPr>
          <w:lang w:eastAsia="en-US" w:bidi="ar-SA"/>
        </w:rPr>
        <w:t xml:space="preserve">Удмуртской Республики» </w:t>
      </w:r>
      <w:r>
        <w:rPr>
          <w:lang w:eastAsia="en-US" w:bidi="ar-SA"/>
        </w:rPr>
        <w:t>по сравнению с базовым вариантом произошли следующие изменения</w:t>
      </w:r>
      <w:r w:rsidRPr="00175D93">
        <w:rPr>
          <w:lang w:eastAsia="en-US" w:bidi="ar-SA"/>
        </w:rPr>
        <w:t>:</w:t>
      </w:r>
    </w:p>
    <w:p w14:paraId="218E923C" w14:textId="2AE3CBE6" w:rsidR="00175D93" w:rsidRPr="00AD33C3" w:rsidRDefault="00175D93" w:rsidP="00175D93">
      <w:pPr>
        <w:pStyle w:val="a6"/>
        <w:numPr>
          <w:ilvl w:val="0"/>
          <w:numId w:val="59"/>
        </w:numPr>
        <w:rPr>
          <w:lang w:eastAsia="en-US" w:bidi="ar-SA"/>
        </w:rPr>
      </w:pPr>
      <w:r>
        <w:rPr>
          <w:lang w:eastAsia="en-US" w:bidi="ar-SA"/>
        </w:rPr>
        <w:t>Уточнены</w:t>
      </w:r>
      <w:r w:rsidR="00AD33C3">
        <w:rPr>
          <w:lang w:eastAsia="en-US" w:bidi="ar-SA"/>
        </w:rPr>
        <w:t xml:space="preserve"> сведения о перспективной застройке</w:t>
      </w:r>
      <w:r w:rsidR="00AD33C3" w:rsidRPr="00AD33C3">
        <w:rPr>
          <w:lang w:eastAsia="en-US" w:bidi="ar-SA"/>
        </w:rPr>
        <w:t>;</w:t>
      </w:r>
    </w:p>
    <w:p w14:paraId="0011F92C" w14:textId="4978CFDD" w:rsidR="00AD33C3" w:rsidRPr="000D6591" w:rsidRDefault="00AD33C3" w:rsidP="00175D93">
      <w:pPr>
        <w:pStyle w:val="a6"/>
        <w:numPr>
          <w:ilvl w:val="0"/>
          <w:numId w:val="59"/>
        </w:numPr>
        <w:rPr>
          <w:lang w:eastAsia="en-US" w:bidi="ar-SA"/>
        </w:rPr>
      </w:pPr>
      <w:r>
        <w:rPr>
          <w:lang w:eastAsia="en-US" w:bidi="ar-SA"/>
        </w:rPr>
        <w:t>Все приросты площадей, потребления тепловой мощности и тепловой энергии скорректированы с учётом фактического ввода строительных фондов за базовый период.</w:t>
      </w:r>
    </w:p>
    <w:p w14:paraId="37714B80" w14:textId="77777777" w:rsidR="004F5532" w:rsidRPr="00103345" w:rsidRDefault="004F5532" w:rsidP="00605B7A">
      <w:pPr>
        <w:rPr>
          <w:highlight w:val="yellow"/>
          <w:lang w:eastAsia="en-US" w:bidi="ar-SA"/>
        </w:rPr>
      </w:pPr>
    </w:p>
    <w:p w14:paraId="7DE7F010" w14:textId="4F5B922E" w:rsidR="00605B7A" w:rsidRPr="00FE2781" w:rsidRDefault="00605B7A" w:rsidP="00605B7A">
      <w:pPr>
        <w:pStyle w:val="1111"/>
      </w:pPr>
      <w:bookmarkStart w:id="31" w:name="_Toc57364144"/>
      <w:r w:rsidRPr="00FE2781">
        <w:t>Расчетная тепловая нагрузка на коллекторах источников тепловой энергии</w:t>
      </w:r>
      <w:bookmarkEnd w:id="31"/>
    </w:p>
    <w:p w14:paraId="0703E148" w14:textId="061A45C7" w:rsidR="00605B7A" w:rsidRDefault="00FE2781" w:rsidP="00605B7A">
      <w:pPr>
        <w:rPr>
          <w:lang w:eastAsia="en-US" w:bidi="ar-SA"/>
        </w:rPr>
      </w:pPr>
      <w:r w:rsidRPr="00FE2781">
        <w:rPr>
          <w:lang w:eastAsia="en-US" w:bidi="ar-SA"/>
        </w:rPr>
        <w:t>Расчетная тепловая нагрузка на коллекторах источников тепловой энергии представлена в таблице ниже.</w:t>
      </w:r>
    </w:p>
    <w:p w14:paraId="235A1035" w14:textId="6954029A" w:rsidR="00FE2781" w:rsidRPr="002C7669" w:rsidRDefault="00FE2781" w:rsidP="00FE2781">
      <w:pPr>
        <w:pStyle w:val="af4"/>
        <w:spacing w:before="0" w:after="120"/>
        <w:rPr>
          <w:lang w:eastAsia="en-US" w:bidi="ar-SA"/>
        </w:rPr>
      </w:pPr>
      <w:r w:rsidRPr="002C7669">
        <w:t xml:space="preserve">Таблица </w:t>
      </w:r>
      <w:r w:rsidRPr="002C7669">
        <w:fldChar w:fldCharType="begin"/>
      </w:r>
      <w:r w:rsidRPr="002C7669">
        <w:instrText xml:space="preserve"> SEQ Таблица \* ARABIC </w:instrText>
      </w:r>
      <w:r w:rsidRPr="002C7669">
        <w:fldChar w:fldCharType="separate"/>
      </w:r>
      <w:r w:rsidR="0073345B">
        <w:rPr>
          <w:noProof/>
        </w:rPr>
        <w:t>19</w:t>
      </w:r>
      <w:r w:rsidRPr="002C7669">
        <w:fldChar w:fldCharType="end"/>
      </w:r>
      <w:r w:rsidRPr="002C7669">
        <w:t xml:space="preserve">. </w:t>
      </w:r>
      <w:r>
        <w:t>Расчетная тепловая нагрузка на коллекторах источников тепловой энергии</w:t>
      </w:r>
    </w:p>
    <w:tbl>
      <w:tblPr>
        <w:tblW w:w="5000" w:type="pct"/>
        <w:tblLayout w:type="fixed"/>
        <w:tblLook w:val="04A0" w:firstRow="1" w:lastRow="0" w:firstColumn="1" w:lastColumn="0" w:noHBand="0" w:noVBand="1"/>
      </w:tblPr>
      <w:tblGrid>
        <w:gridCol w:w="495"/>
        <w:gridCol w:w="2113"/>
        <w:gridCol w:w="1886"/>
        <w:gridCol w:w="1867"/>
        <w:gridCol w:w="1125"/>
        <w:gridCol w:w="1033"/>
        <w:gridCol w:w="1336"/>
      </w:tblGrid>
      <w:tr w:rsidR="001A5A6A" w:rsidRPr="00F200C4" w14:paraId="21F5C281" w14:textId="77777777" w:rsidTr="00F200C4">
        <w:trPr>
          <w:trHeight w:val="20"/>
          <w:tblHeader/>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9E2D2E" w14:textId="77777777" w:rsidR="001A5A6A" w:rsidRPr="00F200C4" w:rsidRDefault="001A5A6A" w:rsidP="001A5A6A">
            <w:pPr>
              <w:autoSpaceDE/>
              <w:autoSpaceDN/>
              <w:spacing w:line="240" w:lineRule="auto"/>
              <w:ind w:firstLine="0"/>
              <w:jc w:val="center"/>
              <w:rPr>
                <w:b/>
                <w:bCs/>
                <w:color w:val="000000"/>
                <w:sz w:val="18"/>
                <w:szCs w:val="18"/>
                <w:lang w:bidi="ar-SA"/>
              </w:rPr>
            </w:pPr>
            <w:r w:rsidRPr="00F200C4">
              <w:rPr>
                <w:b/>
                <w:bCs/>
                <w:color w:val="000000"/>
                <w:sz w:val="18"/>
                <w:szCs w:val="18"/>
                <w:lang w:bidi="ar-SA"/>
              </w:rPr>
              <w:t xml:space="preserve">№ </w:t>
            </w:r>
            <w:proofErr w:type="gramStart"/>
            <w:r w:rsidRPr="00F200C4">
              <w:rPr>
                <w:b/>
                <w:bCs/>
                <w:color w:val="000000"/>
                <w:sz w:val="18"/>
                <w:szCs w:val="18"/>
                <w:lang w:bidi="ar-SA"/>
              </w:rPr>
              <w:t>п</w:t>
            </w:r>
            <w:proofErr w:type="gramEnd"/>
            <w:r w:rsidRPr="00F200C4">
              <w:rPr>
                <w:b/>
                <w:bCs/>
                <w:color w:val="000000"/>
                <w:sz w:val="18"/>
                <w:szCs w:val="18"/>
                <w:lang w:bidi="ar-SA"/>
              </w:rPr>
              <w:t>/п</w:t>
            </w:r>
          </w:p>
        </w:tc>
        <w:tc>
          <w:tcPr>
            <w:tcW w:w="1072" w:type="pct"/>
            <w:tcBorders>
              <w:top w:val="single" w:sz="4" w:space="0" w:color="auto"/>
              <w:left w:val="nil"/>
              <w:bottom w:val="single" w:sz="4" w:space="0" w:color="auto"/>
              <w:right w:val="single" w:sz="4" w:space="0" w:color="auto"/>
            </w:tcBorders>
            <w:shd w:val="clear" w:color="auto" w:fill="auto"/>
            <w:vAlign w:val="center"/>
            <w:hideMark/>
          </w:tcPr>
          <w:p w14:paraId="51381DFE" w14:textId="77777777" w:rsidR="001A5A6A" w:rsidRPr="00F200C4" w:rsidRDefault="001A5A6A" w:rsidP="001A5A6A">
            <w:pPr>
              <w:autoSpaceDE/>
              <w:autoSpaceDN/>
              <w:spacing w:line="240" w:lineRule="auto"/>
              <w:ind w:firstLine="0"/>
              <w:jc w:val="center"/>
              <w:rPr>
                <w:b/>
                <w:bCs/>
                <w:color w:val="000000"/>
                <w:sz w:val="18"/>
                <w:szCs w:val="18"/>
                <w:lang w:bidi="ar-SA"/>
              </w:rPr>
            </w:pPr>
            <w:r w:rsidRPr="00F200C4">
              <w:rPr>
                <w:b/>
                <w:bCs/>
                <w:color w:val="000000"/>
                <w:sz w:val="18"/>
                <w:szCs w:val="18"/>
                <w:lang w:bidi="ar-SA"/>
              </w:rPr>
              <w:t>Наименование источника, адрес</w:t>
            </w:r>
          </w:p>
        </w:tc>
        <w:tc>
          <w:tcPr>
            <w:tcW w:w="957" w:type="pct"/>
            <w:tcBorders>
              <w:top w:val="single" w:sz="4" w:space="0" w:color="auto"/>
              <w:left w:val="nil"/>
              <w:bottom w:val="single" w:sz="4" w:space="0" w:color="auto"/>
              <w:right w:val="single" w:sz="4" w:space="0" w:color="auto"/>
            </w:tcBorders>
            <w:shd w:val="clear" w:color="auto" w:fill="auto"/>
            <w:vAlign w:val="center"/>
            <w:hideMark/>
          </w:tcPr>
          <w:p w14:paraId="70E382C5" w14:textId="77777777" w:rsidR="001A5A6A" w:rsidRPr="00F200C4" w:rsidRDefault="001A5A6A" w:rsidP="001A5A6A">
            <w:pPr>
              <w:autoSpaceDE/>
              <w:autoSpaceDN/>
              <w:spacing w:line="240" w:lineRule="auto"/>
              <w:ind w:firstLine="0"/>
              <w:jc w:val="center"/>
              <w:rPr>
                <w:b/>
                <w:bCs/>
                <w:color w:val="000000"/>
                <w:sz w:val="18"/>
                <w:szCs w:val="18"/>
                <w:lang w:bidi="ar-SA"/>
              </w:rPr>
            </w:pPr>
            <w:r w:rsidRPr="00F200C4">
              <w:rPr>
                <w:b/>
                <w:bCs/>
                <w:color w:val="000000"/>
                <w:sz w:val="18"/>
                <w:szCs w:val="18"/>
                <w:lang w:bidi="ar-SA"/>
              </w:rPr>
              <w:t>Полезный отпуск тепловой энергии из сети, тыс. Гкал</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631CB62D" w14:textId="77777777" w:rsidR="001A5A6A" w:rsidRPr="00F200C4" w:rsidRDefault="001A5A6A" w:rsidP="001A5A6A">
            <w:pPr>
              <w:autoSpaceDE/>
              <w:autoSpaceDN/>
              <w:spacing w:line="240" w:lineRule="auto"/>
              <w:ind w:firstLine="0"/>
              <w:jc w:val="center"/>
              <w:rPr>
                <w:b/>
                <w:bCs/>
                <w:color w:val="000000"/>
                <w:sz w:val="18"/>
                <w:szCs w:val="18"/>
                <w:lang w:bidi="ar-SA"/>
              </w:rPr>
            </w:pPr>
            <w:r w:rsidRPr="00F200C4">
              <w:rPr>
                <w:b/>
                <w:bCs/>
                <w:color w:val="000000"/>
                <w:sz w:val="18"/>
                <w:szCs w:val="18"/>
                <w:lang w:bidi="ar-SA"/>
              </w:rPr>
              <w:t>Расчетная нагрузка на отопление/вентиляцию, Гкал/</w:t>
            </w:r>
            <w:proofErr w:type="gramStart"/>
            <w:r w:rsidRPr="00F200C4">
              <w:rPr>
                <w:b/>
                <w:bCs/>
                <w:color w:val="000000"/>
                <w:sz w:val="18"/>
                <w:szCs w:val="18"/>
                <w:lang w:bidi="ar-SA"/>
              </w:rPr>
              <w:t>ч</w:t>
            </w:r>
            <w:proofErr w:type="gramEnd"/>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5F85CADE" w14:textId="77777777" w:rsidR="001A5A6A" w:rsidRPr="00F200C4" w:rsidRDefault="001A5A6A" w:rsidP="001A5A6A">
            <w:pPr>
              <w:autoSpaceDE/>
              <w:autoSpaceDN/>
              <w:spacing w:line="240" w:lineRule="auto"/>
              <w:ind w:firstLine="0"/>
              <w:jc w:val="center"/>
              <w:rPr>
                <w:b/>
                <w:bCs/>
                <w:color w:val="000000"/>
                <w:sz w:val="18"/>
                <w:szCs w:val="18"/>
                <w:lang w:bidi="ar-SA"/>
              </w:rPr>
            </w:pPr>
            <w:r w:rsidRPr="00F200C4">
              <w:rPr>
                <w:b/>
                <w:bCs/>
                <w:color w:val="000000"/>
                <w:sz w:val="18"/>
                <w:szCs w:val="18"/>
                <w:lang w:bidi="ar-SA"/>
              </w:rPr>
              <w:t>Расчетная нагрузка на ГВС (макс), Гкал/</w:t>
            </w:r>
            <w:proofErr w:type="gramStart"/>
            <w:r w:rsidRPr="00F200C4">
              <w:rPr>
                <w:b/>
                <w:bCs/>
                <w:color w:val="000000"/>
                <w:sz w:val="18"/>
                <w:szCs w:val="18"/>
                <w:lang w:bidi="ar-SA"/>
              </w:rPr>
              <w:t>ч</w:t>
            </w:r>
            <w:proofErr w:type="gramEnd"/>
          </w:p>
        </w:tc>
        <w:tc>
          <w:tcPr>
            <w:tcW w:w="524" w:type="pct"/>
            <w:tcBorders>
              <w:top w:val="single" w:sz="4" w:space="0" w:color="auto"/>
              <w:left w:val="nil"/>
              <w:bottom w:val="single" w:sz="4" w:space="0" w:color="auto"/>
              <w:right w:val="single" w:sz="4" w:space="0" w:color="auto"/>
            </w:tcBorders>
            <w:shd w:val="clear" w:color="auto" w:fill="auto"/>
            <w:vAlign w:val="center"/>
            <w:hideMark/>
          </w:tcPr>
          <w:p w14:paraId="2AC47D6B" w14:textId="77777777" w:rsidR="001A5A6A" w:rsidRPr="00F200C4" w:rsidRDefault="001A5A6A" w:rsidP="001A5A6A">
            <w:pPr>
              <w:autoSpaceDE/>
              <w:autoSpaceDN/>
              <w:spacing w:line="240" w:lineRule="auto"/>
              <w:ind w:firstLine="0"/>
              <w:jc w:val="center"/>
              <w:rPr>
                <w:b/>
                <w:bCs/>
                <w:color w:val="000000"/>
                <w:sz w:val="18"/>
                <w:szCs w:val="18"/>
                <w:lang w:bidi="ar-SA"/>
              </w:rPr>
            </w:pPr>
            <w:r w:rsidRPr="00F200C4">
              <w:rPr>
                <w:b/>
                <w:bCs/>
                <w:color w:val="000000"/>
                <w:sz w:val="18"/>
                <w:szCs w:val="18"/>
                <w:lang w:bidi="ar-SA"/>
              </w:rPr>
              <w:t>Потери тепловой энергии, Гкал/</w:t>
            </w:r>
            <w:proofErr w:type="gramStart"/>
            <w:r w:rsidRPr="00F200C4">
              <w:rPr>
                <w:b/>
                <w:bCs/>
                <w:color w:val="000000"/>
                <w:sz w:val="18"/>
                <w:szCs w:val="18"/>
                <w:lang w:bidi="ar-SA"/>
              </w:rPr>
              <w:t>ч</w:t>
            </w:r>
            <w:proofErr w:type="gramEnd"/>
          </w:p>
        </w:tc>
        <w:tc>
          <w:tcPr>
            <w:tcW w:w="678" w:type="pct"/>
            <w:tcBorders>
              <w:top w:val="single" w:sz="4" w:space="0" w:color="auto"/>
              <w:left w:val="nil"/>
              <w:bottom w:val="single" w:sz="4" w:space="0" w:color="auto"/>
              <w:right w:val="single" w:sz="4" w:space="0" w:color="auto"/>
            </w:tcBorders>
            <w:shd w:val="clear" w:color="auto" w:fill="auto"/>
            <w:vAlign w:val="center"/>
            <w:hideMark/>
          </w:tcPr>
          <w:p w14:paraId="4F0C3262" w14:textId="77777777" w:rsidR="001A5A6A" w:rsidRPr="00F200C4" w:rsidRDefault="001A5A6A" w:rsidP="001A5A6A">
            <w:pPr>
              <w:autoSpaceDE/>
              <w:autoSpaceDN/>
              <w:spacing w:line="240" w:lineRule="auto"/>
              <w:ind w:firstLine="0"/>
              <w:jc w:val="center"/>
              <w:rPr>
                <w:b/>
                <w:bCs/>
                <w:color w:val="000000"/>
                <w:sz w:val="18"/>
                <w:szCs w:val="18"/>
                <w:lang w:bidi="ar-SA"/>
              </w:rPr>
            </w:pPr>
            <w:r w:rsidRPr="00F200C4">
              <w:rPr>
                <w:b/>
                <w:bCs/>
                <w:color w:val="000000"/>
                <w:sz w:val="18"/>
                <w:szCs w:val="18"/>
                <w:lang w:bidi="ar-SA"/>
              </w:rPr>
              <w:t>Суммарная нагрузка на коллекторах источника, Гкал/</w:t>
            </w:r>
            <w:proofErr w:type="gramStart"/>
            <w:r w:rsidRPr="00F200C4">
              <w:rPr>
                <w:b/>
                <w:bCs/>
                <w:color w:val="000000"/>
                <w:sz w:val="18"/>
                <w:szCs w:val="18"/>
                <w:lang w:bidi="ar-SA"/>
              </w:rPr>
              <w:t>ч</w:t>
            </w:r>
            <w:proofErr w:type="gramEnd"/>
          </w:p>
        </w:tc>
      </w:tr>
      <w:tr w:rsidR="001A5A6A" w:rsidRPr="00F200C4" w14:paraId="10D1019F" w14:textId="77777777" w:rsidTr="001A5A6A">
        <w:trPr>
          <w:trHeight w:val="2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C338DBA" w14:textId="77777777" w:rsidR="001A5A6A" w:rsidRPr="00F200C4" w:rsidRDefault="001A5A6A" w:rsidP="001A5A6A">
            <w:pPr>
              <w:autoSpaceDE/>
              <w:autoSpaceDN/>
              <w:spacing w:line="240" w:lineRule="auto"/>
              <w:ind w:firstLine="0"/>
              <w:jc w:val="center"/>
              <w:rPr>
                <w:b/>
                <w:bCs/>
                <w:color w:val="000000"/>
                <w:sz w:val="18"/>
                <w:szCs w:val="18"/>
                <w:lang w:bidi="ar-SA"/>
              </w:rPr>
            </w:pPr>
            <w:r w:rsidRPr="00F200C4">
              <w:rPr>
                <w:b/>
                <w:bCs/>
                <w:color w:val="000000"/>
                <w:sz w:val="18"/>
                <w:szCs w:val="18"/>
                <w:lang w:bidi="ar-SA"/>
              </w:rPr>
              <w:t>АО «РИР»</w:t>
            </w:r>
          </w:p>
        </w:tc>
      </w:tr>
      <w:tr w:rsidR="00F200C4" w:rsidRPr="00F200C4" w14:paraId="33466344" w14:textId="77777777" w:rsidTr="00F200C4">
        <w:trPr>
          <w:trHeight w:val="2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3D37FDB7" w14:textId="77777777"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lang w:bidi="ar-SA"/>
              </w:rPr>
              <w:t>1</w:t>
            </w:r>
          </w:p>
        </w:tc>
        <w:tc>
          <w:tcPr>
            <w:tcW w:w="1072" w:type="pct"/>
            <w:tcBorders>
              <w:top w:val="nil"/>
              <w:left w:val="nil"/>
              <w:bottom w:val="single" w:sz="4" w:space="0" w:color="auto"/>
              <w:right w:val="single" w:sz="4" w:space="0" w:color="auto"/>
            </w:tcBorders>
            <w:shd w:val="clear" w:color="auto" w:fill="auto"/>
            <w:vAlign w:val="center"/>
            <w:hideMark/>
          </w:tcPr>
          <w:p w14:paraId="280D1DDD" w14:textId="77777777" w:rsidR="00F200C4" w:rsidRPr="00F200C4" w:rsidRDefault="00F200C4" w:rsidP="00F200C4">
            <w:pPr>
              <w:autoSpaceDE/>
              <w:autoSpaceDN/>
              <w:spacing w:line="240" w:lineRule="auto"/>
              <w:ind w:firstLine="0"/>
              <w:jc w:val="left"/>
              <w:rPr>
                <w:color w:val="000000"/>
                <w:sz w:val="18"/>
                <w:szCs w:val="18"/>
                <w:lang w:bidi="ar-SA"/>
              </w:rPr>
            </w:pPr>
            <w:r w:rsidRPr="00F200C4">
              <w:rPr>
                <w:color w:val="000000"/>
                <w:sz w:val="18"/>
                <w:szCs w:val="18"/>
                <w:lang w:bidi="ar-SA"/>
              </w:rPr>
              <w:t>ТЭЦ АО «РИР», ул. Белова, д. 7</w:t>
            </w:r>
          </w:p>
        </w:tc>
        <w:tc>
          <w:tcPr>
            <w:tcW w:w="957" w:type="pct"/>
            <w:tcBorders>
              <w:top w:val="nil"/>
              <w:left w:val="nil"/>
              <w:bottom w:val="single" w:sz="4" w:space="0" w:color="auto"/>
              <w:right w:val="single" w:sz="4" w:space="0" w:color="auto"/>
            </w:tcBorders>
            <w:shd w:val="clear" w:color="auto" w:fill="auto"/>
            <w:vAlign w:val="center"/>
            <w:hideMark/>
          </w:tcPr>
          <w:p w14:paraId="1A3F6C99" w14:textId="708A954E" w:rsidR="00F200C4" w:rsidRPr="00D80B7B" w:rsidRDefault="00D80B7B" w:rsidP="00F200C4">
            <w:pPr>
              <w:autoSpaceDE/>
              <w:autoSpaceDN/>
              <w:spacing w:line="240" w:lineRule="auto"/>
              <w:ind w:firstLine="0"/>
              <w:jc w:val="center"/>
              <w:rPr>
                <w:color w:val="000000"/>
                <w:sz w:val="18"/>
                <w:szCs w:val="18"/>
                <w:lang w:bidi="ar-SA"/>
              </w:rPr>
            </w:pPr>
            <w:r w:rsidRPr="00D80B7B">
              <w:rPr>
                <w:color w:val="000000"/>
                <w:sz w:val="18"/>
                <w:szCs w:val="18"/>
              </w:rPr>
              <w:t>1007,413</w:t>
            </w:r>
          </w:p>
        </w:tc>
        <w:tc>
          <w:tcPr>
            <w:tcW w:w="947" w:type="pct"/>
            <w:tcBorders>
              <w:top w:val="nil"/>
              <w:left w:val="nil"/>
              <w:bottom w:val="single" w:sz="4" w:space="0" w:color="auto"/>
              <w:right w:val="single" w:sz="4" w:space="0" w:color="auto"/>
            </w:tcBorders>
            <w:shd w:val="clear" w:color="auto" w:fill="auto"/>
            <w:vAlign w:val="center"/>
            <w:hideMark/>
          </w:tcPr>
          <w:p w14:paraId="0E35DDBC" w14:textId="0F8ECC99" w:rsidR="00F200C4" w:rsidRPr="00D80B7B" w:rsidRDefault="00D80B7B" w:rsidP="00F200C4">
            <w:pPr>
              <w:autoSpaceDE/>
              <w:autoSpaceDN/>
              <w:spacing w:line="240" w:lineRule="auto"/>
              <w:ind w:firstLine="0"/>
              <w:jc w:val="center"/>
              <w:rPr>
                <w:color w:val="000000"/>
                <w:sz w:val="18"/>
                <w:szCs w:val="18"/>
                <w:lang w:bidi="ar-SA"/>
              </w:rPr>
            </w:pPr>
            <w:r>
              <w:rPr>
                <w:color w:val="000000"/>
                <w:sz w:val="18"/>
                <w:szCs w:val="18"/>
              </w:rPr>
              <w:t>230,28</w:t>
            </w:r>
          </w:p>
        </w:tc>
        <w:tc>
          <w:tcPr>
            <w:tcW w:w="571" w:type="pct"/>
            <w:tcBorders>
              <w:top w:val="nil"/>
              <w:left w:val="nil"/>
              <w:bottom w:val="single" w:sz="4" w:space="0" w:color="auto"/>
              <w:right w:val="single" w:sz="4" w:space="0" w:color="auto"/>
            </w:tcBorders>
            <w:shd w:val="clear" w:color="auto" w:fill="auto"/>
            <w:noWrap/>
            <w:vAlign w:val="center"/>
            <w:hideMark/>
          </w:tcPr>
          <w:p w14:paraId="438838F5" w14:textId="6345704B" w:rsidR="00F200C4" w:rsidRPr="00D80B7B" w:rsidRDefault="00D80B7B" w:rsidP="00F200C4">
            <w:pPr>
              <w:autoSpaceDE/>
              <w:autoSpaceDN/>
              <w:spacing w:line="240" w:lineRule="auto"/>
              <w:ind w:firstLine="0"/>
              <w:jc w:val="center"/>
              <w:rPr>
                <w:color w:val="000000"/>
                <w:sz w:val="18"/>
                <w:szCs w:val="18"/>
                <w:lang w:bidi="ar-SA"/>
              </w:rPr>
            </w:pPr>
            <w:r>
              <w:rPr>
                <w:color w:val="000000"/>
                <w:sz w:val="18"/>
                <w:szCs w:val="18"/>
              </w:rPr>
              <w:t>115,86</w:t>
            </w:r>
          </w:p>
        </w:tc>
        <w:tc>
          <w:tcPr>
            <w:tcW w:w="524" w:type="pct"/>
            <w:tcBorders>
              <w:top w:val="nil"/>
              <w:left w:val="nil"/>
              <w:bottom w:val="single" w:sz="4" w:space="0" w:color="auto"/>
              <w:right w:val="single" w:sz="4" w:space="0" w:color="auto"/>
            </w:tcBorders>
            <w:shd w:val="clear" w:color="auto" w:fill="auto"/>
            <w:noWrap/>
            <w:vAlign w:val="center"/>
            <w:hideMark/>
          </w:tcPr>
          <w:p w14:paraId="5BFDE9AA" w14:textId="79F1C85B" w:rsidR="00F200C4" w:rsidRPr="00D80B7B" w:rsidRDefault="00D80B7B" w:rsidP="00F200C4">
            <w:pPr>
              <w:autoSpaceDE/>
              <w:autoSpaceDN/>
              <w:spacing w:line="240" w:lineRule="auto"/>
              <w:ind w:firstLine="0"/>
              <w:jc w:val="center"/>
              <w:rPr>
                <w:color w:val="000000"/>
                <w:sz w:val="18"/>
                <w:szCs w:val="18"/>
                <w:lang w:bidi="ar-SA"/>
              </w:rPr>
            </w:pPr>
            <w:r>
              <w:rPr>
                <w:color w:val="000000"/>
                <w:sz w:val="18"/>
                <w:szCs w:val="18"/>
              </w:rPr>
              <w:t>44,9</w:t>
            </w:r>
          </w:p>
        </w:tc>
        <w:tc>
          <w:tcPr>
            <w:tcW w:w="678" w:type="pct"/>
            <w:tcBorders>
              <w:top w:val="nil"/>
              <w:left w:val="nil"/>
              <w:bottom w:val="single" w:sz="4" w:space="0" w:color="auto"/>
              <w:right w:val="single" w:sz="4" w:space="0" w:color="auto"/>
            </w:tcBorders>
            <w:shd w:val="clear" w:color="auto" w:fill="auto"/>
            <w:noWrap/>
            <w:vAlign w:val="center"/>
            <w:hideMark/>
          </w:tcPr>
          <w:p w14:paraId="36FA16B8" w14:textId="4BA04677" w:rsidR="00F200C4" w:rsidRPr="00D80B7B" w:rsidRDefault="00D80B7B" w:rsidP="00F200C4">
            <w:pPr>
              <w:autoSpaceDE/>
              <w:autoSpaceDN/>
              <w:spacing w:line="240" w:lineRule="auto"/>
              <w:ind w:firstLine="0"/>
              <w:jc w:val="center"/>
              <w:rPr>
                <w:color w:val="000000"/>
                <w:sz w:val="18"/>
                <w:szCs w:val="18"/>
                <w:lang w:bidi="ar-SA"/>
              </w:rPr>
            </w:pPr>
            <w:r>
              <w:rPr>
                <w:color w:val="000000"/>
                <w:sz w:val="18"/>
                <w:szCs w:val="18"/>
              </w:rPr>
              <w:t>346,14</w:t>
            </w:r>
          </w:p>
        </w:tc>
      </w:tr>
      <w:tr w:rsidR="001A5A6A" w:rsidRPr="00F200C4" w14:paraId="73379019" w14:textId="77777777" w:rsidTr="001A5A6A">
        <w:trPr>
          <w:trHeight w:val="2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E5AFA0D" w14:textId="1F456E1B" w:rsidR="001A5A6A" w:rsidRPr="00F200C4" w:rsidRDefault="00CC68FE" w:rsidP="001A5A6A">
            <w:pPr>
              <w:autoSpaceDE/>
              <w:autoSpaceDN/>
              <w:spacing w:line="240" w:lineRule="auto"/>
              <w:ind w:firstLine="0"/>
              <w:jc w:val="center"/>
              <w:rPr>
                <w:b/>
                <w:bCs/>
                <w:color w:val="000000"/>
                <w:sz w:val="18"/>
                <w:szCs w:val="18"/>
                <w:lang w:bidi="ar-SA"/>
              </w:rPr>
            </w:pPr>
            <w:r>
              <w:rPr>
                <w:b/>
                <w:bCs/>
                <w:color w:val="000000"/>
                <w:sz w:val="18"/>
                <w:szCs w:val="18"/>
                <w:lang w:bidi="ar-SA"/>
              </w:rPr>
              <w:t>ООО «Свет</w:t>
            </w:r>
            <w:r w:rsidR="001A5A6A" w:rsidRPr="00F200C4">
              <w:rPr>
                <w:b/>
                <w:bCs/>
                <w:color w:val="000000"/>
                <w:sz w:val="18"/>
                <w:szCs w:val="18"/>
                <w:lang w:bidi="ar-SA"/>
              </w:rPr>
              <w:t>»</w:t>
            </w:r>
          </w:p>
        </w:tc>
      </w:tr>
      <w:tr w:rsidR="00F200C4" w:rsidRPr="00F200C4" w14:paraId="0236CE71" w14:textId="77777777" w:rsidTr="00F200C4">
        <w:trPr>
          <w:trHeight w:val="2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35A004F2" w14:textId="77777777"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lang w:bidi="ar-SA"/>
              </w:rPr>
              <w:t>2</w:t>
            </w:r>
          </w:p>
        </w:tc>
        <w:tc>
          <w:tcPr>
            <w:tcW w:w="1072" w:type="pct"/>
            <w:tcBorders>
              <w:top w:val="nil"/>
              <w:left w:val="nil"/>
              <w:bottom w:val="single" w:sz="4" w:space="0" w:color="auto"/>
              <w:right w:val="single" w:sz="4" w:space="0" w:color="auto"/>
            </w:tcBorders>
            <w:shd w:val="clear" w:color="auto" w:fill="auto"/>
            <w:vAlign w:val="center"/>
            <w:hideMark/>
          </w:tcPr>
          <w:p w14:paraId="56EA871D" w14:textId="5C843824" w:rsidR="00F200C4" w:rsidRPr="00F200C4" w:rsidRDefault="00F200C4" w:rsidP="00F05A10">
            <w:pPr>
              <w:autoSpaceDE/>
              <w:autoSpaceDN/>
              <w:spacing w:line="240" w:lineRule="auto"/>
              <w:ind w:firstLine="0"/>
              <w:jc w:val="left"/>
              <w:rPr>
                <w:color w:val="000000"/>
                <w:sz w:val="18"/>
                <w:szCs w:val="18"/>
                <w:lang w:bidi="ar-SA"/>
              </w:rPr>
            </w:pPr>
            <w:r w:rsidRPr="00F200C4">
              <w:rPr>
                <w:color w:val="000000"/>
                <w:sz w:val="18"/>
                <w:szCs w:val="18"/>
                <w:lang w:bidi="ar-SA"/>
              </w:rPr>
              <w:t>Котельная, ул. Куйбышева, д. 77</w:t>
            </w:r>
          </w:p>
        </w:tc>
        <w:tc>
          <w:tcPr>
            <w:tcW w:w="957" w:type="pct"/>
            <w:tcBorders>
              <w:top w:val="nil"/>
              <w:left w:val="nil"/>
              <w:bottom w:val="single" w:sz="4" w:space="0" w:color="auto"/>
              <w:right w:val="single" w:sz="4" w:space="0" w:color="auto"/>
            </w:tcBorders>
            <w:shd w:val="clear" w:color="auto" w:fill="auto"/>
            <w:vAlign w:val="center"/>
            <w:hideMark/>
          </w:tcPr>
          <w:p w14:paraId="7E4E3D25" w14:textId="6182E521"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22,012</w:t>
            </w:r>
          </w:p>
        </w:tc>
        <w:tc>
          <w:tcPr>
            <w:tcW w:w="947" w:type="pct"/>
            <w:tcBorders>
              <w:top w:val="nil"/>
              <w:left w:val="nil"/>
              <w:bottom w:val="single" w:sz="4" w:space="0" w:color="auto"/>
              <w:right w:val="single" w:sz="4" w:space="0" w:color="auto"/>
            </w:tcBorders>
            <w:shd w:val="clear" w:color="auto" w:fill="auto"/>
            <w:vAlign w:val="center"/>
            <w:hideMark/>
          </w:tcPr>
          <w:p w14:paraId="1A8CBDF0" w14:textId="2695B4E8"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7,583</w:t>
            </w:r>
          </w:p>
        </w:tc>
        <w:tc>
          <w:tcPr>
            <w:tcW w:w="571" w:type="pct"/>
            <w:tcBorders>
              <w:top w:val="nil"/>
              <w:left w:val="nil"/>
              <w:bottom w:val="single" w:sz="4" w:space="0" w:color="auto"/>
              <w:right w:val="single" w:sz="4" w:space="0" w:color="auto"/>
            </w:tcBorders>
            <w:shd w:val="clear" w:color="auto" w:fill="auto"/>
            <w:noWrap/>
            <w:vAlign w:val="center"/>
            <w:hideMark/>
          </w:tcPr>
          <w:p w14:paraId="245F5FA7" w14:textId="2A06B386"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1,675</w:t>
            </w:r>
          </w:p>
        </w:tc>
        <w:tc>
          <w:tcPr>
            <w:tcW w:w="524" w:type="pct"/>
            <w:tcBorders>
              <w:top w:val="nil"/>
              <w:left w:val="nil"/>
              <w:bottom w:val="single" w:sz="4" w:space="0" w:color="auto"/>
              <w:right w:val="single" w:sz="4" w:space="0" w:color="auto"/>
            </w:tcBorders>
            <w:shd w:val="clear" w:color="auto" w:fill="auto"/>
            <w:noWrap/>
            <w:vAlign w:val="center"/>
            <w:hideMark/>
          </w:tcPr>
          <w:p w14:paraId="79E55DBC" w14:textId="52DE3A26"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2,157</w:t>
            </w:r>
          </w:p>
        </w:tc>
        <w:tc>
          <w:tcPr>
            <w:tcW w:w="678" w:type="pct"/>
            <w:tcBorders>
              <w:top w:val="nil"/>
              <w:left w:val="nil"/>
              <w:bottom w:val="single" w:sz="4" w:space="0" w:color="auto"/>
              <w:right w:val="single" w:sz="4" w:space="0" w:color="auto"/>
            </w:tcBorders>
            <w:shd w:val="clear" w:color="auto" w:fill="auto"/>
            <w:noWrap/>
            <w:vAlign w:val="center"/>
            <w:hideMark/>
          </w:tcPr>
          <w:p w14:paraId="6F49EDDB" w14:textId="1B837594"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11,415</w:t>
            </w:r>
          </w:p>
        </w:tc>
      </w:tr>
      <w:tr w:rsidR="001A5A6A" w:rsidRPr="00F200C4" w14:paraId="40CC5C2F" w14:textId="77777777" w:rsidTr="001A5A6A">
        <w:trPr>
          <w:trHeight w:val="2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9A7D7A" w14:textId="77777777" w:rsidR="001A5A6A" w:rsidRPr="00F200C4" w:rsidRDefault="001A5A6A" w:rsidP="001A5A6A">
            <w:pPr>
              <w:autoSpaceDE/>
              <w:autoSpaceDN/>
              <w:spacing w:line="240" w:lineRule="auto"/>
              <w:ind w:firstLine="0"/>
              <w:jc w:val="center"/>
              <w:rPr>
                <w:b/>
                <w:bCs/>
                <w:color w:val="000000"/>
                <w:sz w:val="18"/>
                <w:szCs w:val="18"/>
                <w:lang w:bidi="ar-SA"/>
              </w:rPr>
            </w:pPr>
            <w:r w:rsidRPr="00F200C4">
              <w:rPr>
                <w:b/>
                <w:bCs/>
                <w:color w:val="000000"/>
                <w:sz w:val="18"/>
                <w:szCs w:val="18"/>
                <w:lang w:bidi="ar-SA"/>
              </w:rPr>
              <w:t>АО «</w:t>
            </w:r>
            <w:proofErr w:type="spellStart"/>
            <w:r w:rsidRPr="00F200C4">
              <w:rPr>
                <w:b/>
                <w:bCs/>
                <w:color w:val="000000"/>
                <w:sz w:val="18"/>
                <w:szCs w:val="18"/>
                <w:lang w:bidi="ar-SA"/>
              </w:rPr>
              <w:t>Реммаш</w:t>
            </w:r>
            <w:proofErr w:type="spellEnd"/>
            <w:r w:rsidRPr="00F200C4">
              <w:rPr>
                <w:b/>
                <w:bCs/>
                <w:color w:val="000000"/>
                <w:sz w:val="18"/>
                <w:szCs w:val="18"/>
                <w:lang w:bidi="ar-SA"/>
              </w:rPr>
              <w:t>»</w:t>
            </w:r>
          </w:p>
        </w:tc>
      </w:tr>
      <w:tr w:rsidR="00F200C4" w:rsidRPr="00F200C4" w14:paraId="557BF299" w14:textId="77777777" w:rsidTr="00F200C4">
        <w:trPr>
          <w:trHeight w:val="2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7AF93DA5" w14:textId="77777777"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lang w:bidi="ar-SA"/>
              </w:rPr>
              <w:t>3</w:t>
            </w:r>
          </w:p>
        </w:tc>
        <w:tc>
          <w:tcPr>
            <w:tcW w:w="1072" w:type="pct"/>
            <w:tcBorders>
              <w:top w:val="nil"/>
              <w:left w:val="nil"/>
              <w:bottom w:val="single" w:sz="4" w:space="0" w:color="auto"/>
              <w:right w:val="single" w:sz="4" w:space="0" w:color="auto"/>
            </w:tcBorders>
            <w:shd w:val="clear" w:color="auto" w:fill="auto"/>
            <w:vAlign w:val="center"/>
            <w:hideMark/>
          </w:tcPr>
          <w:p w14:paraId="46BED7E8" w14:textId="77777777" w:rsidR="00F200C4" w:rsidRPr="00F200C4" w:rsidRDefault="00F200C4" w:rsidP="00F200C4">
            <w:pPr>
              <w:autoSpaceDE/>
              <w:autoSpaceDN/>
              <w:spacing w:line="240" w:lineRule="auto"/>
              <w:ind w:firstLine="0"/>
              <w:jc w:val="left"/>
              <w:rPr>
                <w:color w:val="000000"/>
                <w:sz w:val="18"/>
                <w:szCs w:val="18"/>
                <w:lang w:bidi="ar-SA"/>
              </w:rPr>
            </w:pPr>
            <w:r w:rsidRPr="00F200C4">
              <w:rPr>
                <w:color w:val="000000"/>
                <w:sz w:val="18"/>
                <w:szCs w:val="18"/>
                <w:lang w:bidi="ar-SA"/>
              </w:rPr>
              <w:t>Котельная АО «</w:t>
            </w:r>
            <w:proofErr w:type="spellStart"/>
            <w:r w:rsidRPr="00F200C4">
              <w:rPr>
                <w:color w:val="000000"/>
                <w:sz w:val="18"/>
                <w:szCs w:val="18"/>
                <w:lang w:bidi="ar-SA"/>
              </w:rPr>
              <w:t>Реммаш</w:t>
            </w:r>
            <w:proofErr w:type="spellEnd"/>
            <w:r w:rsidRPr="00F200C4">
              <w:rPr>
                <w:color w:val="000000"/>
                <w:sz w:val="18"/>
                <w:szCs w:val="18"/>
                <w:lang w:bidi="ar-SA"/>
              </w:rPr>
              <w:t>», ул. Драгунова, д. 13</w:t>
            </w:r>
          </w:p>
        </w:tc>
        <w:tc>
          <w:tcPr>
            <w:tcW w:w="957" w:type="pct"/>
            <w:tcBorders>
              <w:top w:val="nil"/>
              <w:left w:val="nil"/>
              <w:bottom w:val="single" w:sz="4" w:space="0" w:color="auto"/>
              <w:right w:val="single" w:sz="4" w:space="0" w:color="auto"/>
            </w:tcBorders>
            <w:shd w:val="clear" w:color="auto" w:fill="auto"/>
            <w:vAlign w:val="center"/>
            <w:hideMark/>
          </w:tcPr>
          <w:p w14:paraId="226DA797" w14:textId="22065C1E"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10,955</w:t>
            </w:r>
          </w:p>
        </w:tc>
        <w:tc>
          <w:tcPr>
            <w:tcW w:w="947" w:type="pct"/>
            <w:tcBorders>
              <w:top w:val="nil"/>
              <w:left w:val="nil"/>
              <w:bottom w:val="single" w:sz="4" w:space="0" w:color="auto"/>
              <w:right w:val="single" w:sz="4" w:space="0" w:color="auto"/>
            </w:tcBorders>
            <w:shd w:val="clear" w:color="auto" w:fill="auto"/>
            <w:vAlign w:val="center"/>
            <w:hideMark/>
          </w:tcPr>
          <w:p w14:paraId="63C30A32" w14:textId="0BD5CD5C"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3,387</w:t>
            </w:r>
          </w:p>
        </w:tc>
        <w:tc>
          <w:tcPr>
            <w:tcW w:w="571" w:type="pct"/>
            <w:tcBorders>
              <w:top w:val="nil"/>
              <w:left w:val="nil"/>
              <w:bottom w:val="single" w:sz="4" w:space="0" w:color="auto"/>
              <w:right w:val="single" w:sz="4" w:space="0" w:color="auto"/>
            </w:tcBorders>
            <w:shd w:val="clear" w:color="auto" w:fill="auto"/>
            <w:noWrap/>
            <w:vAlign w:val="center"/>
            <w:hideMark/>
          </w:tcPr>
          <w:p w14:paraId="4C6AFECC" w14:textId="789B4827"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1,089</w:t>
            </w:r>
          </w:p>
        </w:tc>
        <w:tc>
          <w:tcPr>
            <w:tcW w:w="524" w:type="pct"/>
            <w:tcBorders>
              <w:top w:val="nil"/>
              <w:left w:val="nil"/>
              <w:bottom w:val="single" w:sz="4" w:space="0" w:color="auto"/>
              <w:right w:val="single" w:sz="4" w:space="0" w:color="auto"/>
            </w:tcBorders>
            <w:shd w:val="clear" w:color="auto" w:fill="auto"/>
            <w:noWrap/>
            <w:vAlign w:val="center"/>
            <w:hideMark/>
          </w:tcPr>
          <w:p w14:paraId="3FBDC1C2" w14:textId="4CA3BC69"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1,719</w:t>
            </w:r>
          </w:p>
        </w:tc>
        <w:tc>
          <w:tcPr>
            <w:tcW w:w="678" w:type="pct"/>
            <w:tcBorders>
              <w:top w:val="nil"/>
              <w:left w:val="nil"/>
              <w:bottom w:val="single" w:sz="4" w:space="0" w:color="auto"/>
              <w:right w:val="single" w:sz="4" w:space="0" w:color="auto"/>
            </w:tcBorders>
            <w:shd w:val="clear" w:color="auto" w:fill="auto"/>
            <w:noWrap/>
            <w:vAlign w:val="center"/>
            <w:hideMark/>
          </w:tcPr>
          <w:p w14:paraId="6DBF0DA9" w14:textId="070CFB34"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6,195</w:t>
            </w:r>
          </w:p>
        </w:tc>
      </w:tr>
      <w:tr w:rsidR="001A5A6A" w:rsidRPr="00F200C4" w14:paraId="733CDDF1" w14:textId="77777777" w:rsidTr="001A5A6A">
        <w:trPr>
          <w:trHeight w:val="2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F16A822" w14:textId="77777777" w:rsidR="001A5A6A" w:rsidRPr="00F200C4" w:rsidRDefault="001A5A6A" w:rsidP="001A5A6A">
            <w:pPr>
              <w:autoSpaceDE/>
              <w:autoSpaceDN/>
              <w:spacing w:line="240" w:lineRule="auto"/>
              <w:ind w:firstLine="0"/>
              <w:jc w:val="center"/>
              <w:rPr>
                <w:b/>
                <w:bCs/>
                <w:color w:val="000000"/>
                <w:sz w:val="18"/>
                <w:szCs w:val="18"/>
                <w:lang w:bidi="ar-SA"/>
              </w:rPr>
            </w:pPr>
            <w:r w:rsidRPr="00F200C4">
              <w:rPr>
                <w:b/>
                <w:bCs/>
                <w:color w:val="000000"/>
                <w:sz w:val="18"/>
                <w:szCs w:val="18"/>
                <w:lang w:bidi="ar-SA"/>
              </w:rPr>
              <w:t>ООО «</w:t>
            </w:r>
            <w:proofErr w:type="spellStart"/>
            <w:r w:rsidRPr="00F200C4">
              <w:rPr>
                <w:b/>
                <w:bCs/>
                <w:color w:val="000000"/>
                <w:sz w:val="18"/>
                <w:szCs w:val="18"/>
                <w:lang w:bidi="ar-SA"/>
              </w:rPr>
              <w:t>КомЭнерго</w:t>
            </w:r>
            <w:proofErr w:type="spellEnd"/>
            <w:r w:rsidRPr="00F200C4">
              <w:rPr>
                <w:b/>
                <w:bCs/>
                <w:color w:val="000000"/>
                <w:sz w:val="18"/>
                <w:szCs w:val="18"/>
                <w:lang w:bidi="ar-SA"/>
              </w:rPr>
              <w:t>»</w:t>
            </w:r>
          </w:p>
        </w:tc>
      </w:tr>
      <w:tr w:rsidR="00F200C4" w:rsidRPr="00F200C4" w14:paraId="19E416DC" w14:textId="77777777" w:rsidTr="00F200C4">
        <w:trPr>
          <w:trHeight w:val="2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11B4C3C" w14:textId="77777777"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lang w:bidi="ar-SA"/>
              </w:rPr>
              <w:t>4</w:t>
            </w:r>
          </w:p>
        </w:tc>
        <w:tc>
          <w:tcPr>
            <w:tcW w:w="1072" w:type="pct"/>
            <w:tcBorders>
              <w:top w:val="nil"/>
              <w:left w:val="nil"/>
              <w:bottom w:val="single" w:sz="4" w:space="0" w:color="auto"/>
              <w:right w:val="single" w:sz="4" w:space="0" w:color="auto"/>
            </w:tcBorders>
            <w:shd w:val="clear" w:color="auto" w:fill="auto"/>
            <w:vAlign w:val="center"/>
            <w:hideMark/>
          </w:tcPr>
          <w:p w14:paraId="0F4839A5" w14:textId="77777777" w:rsidR="00F200C4" w:rsidRPr="00F200C4" w:rsidRDefault="00F200C4" w:rsidP="00F200C4">
            <w:pPr>
              <w:autoSpaceDE/>
              <w:autoSpaceDN/>
              <w:spacing w:line="240" w:lineRule="auto"/>
              <w:ind w:firstLine="0"/>
              <w:jc w:val="left"/>
              <w:rPr>
                <w:color w:val="000000"/>
                <w:sz w:val="18"/>
                <w:szCs w:val="18"/>
                <w:lang w:bidi="ar-SA"/>
              </w:rPr>
            </w:pPr>
            <w:r w:rsidRPr="00F200C4">
              <w:rPr>
                <w:color w:val="000000"/>
                <w:sz w:val="18"/>
                <w:szCs w:val="18"/>
                <w:lang w:bidi="ar-SA"/>
              </w:rPr>
              <w:t>Котельная №3 «</w:t>
            </w:r>
            <w:proofErr w:type="spellStart"/>
            <w:r w:rsidRPr="00F200C4">
              <w:rPr>
                <w:color w:val="000000"/>
                <w:sz w:val="18"/>
                <w:szCs w:val="18"/>
                <w:lang w:bidi="ar-SA"/>
              </w:rPr>
              <w:t>Глазовская</w:t>
            </w:r>
            <w:proofErr w:type="spellEnd"/>
            <w:r w:rsidRPr="00F200C4">
              <w:rPr>
                <w:color w:val="000000"/>
                <w:sz w:val="18"/>
                <w:szCs w:val="18"/>
                <w:lang w:bidi="ar-SA"/>
              </w:rPr>
              <w:t>» ООО «</w:t>
            </w:r>
            <w:proofErr w:type="spellStart"/>
            <w:r w:rsidRPr="00F200C4">
              <w:rPr>
                <w:color w:val="000000"/>
                <w:sz w:val="18"/>
                <w:szCs w:val="18"/>
                <w:lang w:bidi="ar-SA"/>
              </w:rPr>
              <w:t>КомЭнерго</w:t>
            </w:r>
            <w:proofErr w:type="spellEnd"/>
            <w:r w:rsidRPr="00F200C4">
              <w:rPr>
                <w:color w:val="000000"/>
                <w:sz w:val="18"/>
                <w:szCs w:val="18"/>
                <w:lang w:bidi="ar-SA"/>
              </w:rPr>
              <w:t>», ул. Удмуртская, д. 63</w:t>
            </w:r>
          </w:p>
        </w:tc>
        <w:tc>
          <w:tcPr>
            <w:tcW w:w="957" w:type="pct"/>
            <w:tcBorders>
              <w:top w:val="nil"/>
              <w:left w:val="nil"/>
              <w:bottom w:val="single" w:sz="4" w:space="0" w:color="auto"/>
              <w:right w:val="single" w:sz="4" w:space="0" w:color="auto"/>
            </w:tcBorders>
            <w:shd w:val="clear" w:color="auto" w:fill="auto"/>
            <w:vAlign w:val="center"/>
            <w:hideMark/>
          </w:tcPr>
          <w:p w14:paraId="60D829FC" w14:textId="340CDB89"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20,454</w:t>
            </w:r>
          </w:p>
        </w:tc>
        <w:tc>
          <w:tcPr>
            <w:tcW w:w="947" w:type="pct"/>
            <w:tcBorders>
              <w:top w:val="nil"/>
              <w:left w:val="nil"/>
              <w:bottom w:val="single" w:sz="4" w:space="0" w:color="auto"/>
              <w:right w:val="single" w:sz="4" w:space="0" w:color="auto"/>
            </w:tcBorders>
            <w:shd w:val="clear" w:color="auto" w:fill="auto"/>
            <w:vAlign w:val="center"/>
            <w:hideMark/>
          </w:tcPr>
          <w:p w14:paraId="5FCF92FB" w14:textId="2CAD941F"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8,117</w:t>
            </w:r>
          </w:p>
        </w:tc>
        <w:tc>
          <w:tcPr>
            <w:tcW w:w="571" w:type="pct"/>
            <w:tcBorders>
              <w:top w:val="nil"/>
              <w:left w:val="nil"/>
              <w:bottom w:val="single" w:sz="4" w:space="0" w:color="auto"/>
              <w:right w:val="single" w:sz="4" w:space="0" w:color="auto"/>
            </w:tcBorders>
            <w:shd w:val="clear" w:color="auto" w:fill="auto"/>
            <w:noWrap/>
            <w:vAlign w:val="center"/>
            <w:hideMark/>
          </w:tcPr>
          <w:p w14:paraId="39469507" w14:textId="2B1044F4"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0,849</w:t>
            </w:r>
          </w:p>
        </w:tc>
        <w:tc>
          <w:tcPr>
            <w:tcW w:w="524" w:type="pct"/>
            <w:tcBorders>
              <w:top w:val="nil"/>
              <w:left w:val="nil"/>
              <w:bottom w:val="single" w:sz="4" w:space="0" w:color="auto"/>
              <w:right w:val="single" w:sz="4" w:space="0" w:color="auto"/>
            </w:tcBorders>
            <w:shd w:val="clear" w:color="auto" w:fill="auto"/>
            <w:noWrap/>
            <w:vAlign w:val="center"/>
            <w:hideMark/>
          </w:tcPr>
          <w:p w14:paraId="63D01252" w14:textId="5D1C0522"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3,932</w:t>
            </w:r>
          </w:p>
        </w:tc>
        <w:tc>
          <w:tcPr>
            <w:tcW w:w="678" w:type="pct"/>
            <w:tcBorders>
              <w:top w:val="nil"/>
              <w:left w:val="nil"/>
              <w:bottom w:val="single" w:sz="4" w:space="0" w:color="auto"/>
              <w:right w:val="single" w:sz="4" w:space="0" w:color="auto"/>
            </w:tcBorders>
            <w:shd w:val="clear" w:color="auto" w:fill="auto"/>
            <w:noWrap/>
            <w:vAlign w:val="center"/>
            <w:hideMark/>
          </w:tcPr>
          <w:p w14:paraId="405BB964" w14:textId="23665BBF" w:rsidR="00F200C4" w:rsidRPr="00F200C4" w:rsidRDefault="00F200C4" w:rsidP="00F200C4">
            <w:pPr>
              <w:autoSpaceDE/>
              <w:autoSpaceDN/>
              <w:spacing w:line="240" w:lineRule="auto"/>
              <w:ind w:firstLine="0"/>
              <w:jc w:val="center"/>
              <w:rPr>
                <w:color w:val="000000"/>
                <w:sz w:val="18"/>
                <w:szCs w:val="18"/>
                <w:lang w:bidi="ar-SA"/>
              </w:rPr>
            </w:pPr>
            <w:r w:rsidRPr="00F200C4">
              <w:rPr>
                <w:color w:val="000000"/>
                <w:sz w:val="18"/>
                <w:szCs w:val="18"/>
              </w:rPr>
              <w:t>12,898</w:t>
            </w:r>
          </w:p>
        </w:tc>
      </w:tr>
      <w:tr w:rsidR="00F200C4" w:rsidRPr="00F200C4" w14:paraId="0F24BD04" w14:textId="77777777" w:rsidTr="00F200C4">
        <w:trPr>
          <w:trHeight w:val="20"/>
        </w:trPr>
        <w:tc>
          <w:tcPr>
            <w:tcW w:w="1323"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E4DAE1E" w14:textId="77777777" w:rsidR="00F200C4" w:rsidRPr="00F200C4" w:rsidRDefault="00F200C4" w:rsidP="00F200C4">
            <w:pPr>
              <w:autoSpaceDE/>
              <w:autoSpaceDN/>
              <w:spacing w:line="240" w:lineRule="auto"/>
              <w:ind w:firstLine="0"/>
              <w:jc w:val="center"/>
              <w:rPr>
                <w:b/>
                <w:bCs/>
                <w:color w:val="000000"/>
                <w:sz w:val="18"/>
                <w:szCs w:val="18"/>
                <w:lang w:bidi="ar-SA"/>
              </w:rPr>
            </w:pPr>
            <w:r w:rsidRPr="00F200C4">
              <w:rPr>
                <w:b/>
                <w:bCs/>
                <w:color w:val="000000"/>
                <w:sz w:val="18"/>
                <w:szCs w:val="18"/>
                <w:lang w:bidi="ar-SA"/>
              </w:rPr>
              <w:t>Итого по МО «Город Глазов»</w:t>
            </w:r>
          </w:p>
        </w:tc>
        <w:tc>
          <w:tcPr>
            <w:tcW w:w="957" w:type="pct"/>
            <w:tcBorders>
              <w:top w:val="nil"/>
              <w:left w:val="nil"/>
              <w:bottom w:val="single" w:sz="4" w:space="0" w:color="auto"/>
              <w:right w:val="single" w:sz="4" w:space="0" w:color="auto"/>
            </w:tcBorders>
            <w:shd w:val="clear" w:color="auto" w:fill="auto"/>
            <w:noWrap/>
            <w:vAlign w:val="center"/>
            <w:hideMark/>
          </w:tcPr>
          <w:p w14:paraId="651D9794" w14:textId="5EBC235D" w:rsidR="00F200C4" w:rsidRPr="00F200C4" w:rsidRDefault="00D80B7B" w:rsidP="00F200C4">
            <w:pPr>
              <w:autoSpaceDE/>
              <w:autoSpaceDN/>
              <w:spacing w:line="240" w:lineRule="auto"/>
              <w:ind w:firstLine="0"/>
              <w:jc w:val="center"/>
              <w:rPr>
                <w:b/>
                <w:bCs/>
                <w:color w:val="000000"/>
                <w:sz w:val="18"/>
                <w:szCs w:val="18"/>
                <w:lang w:bidi="ar-SA"/>
              </w:rPr>
            </w:pPr>
            <w:r>
              <w:rPr>
                <w:b/>
                <w:bCs/>
                <w:color w:val="000000"/>
                <w:sz w:val="18"/>
                <w:szCs w:val="18"/>
              </w:rPr>
              <w:t>1060,834</w:t>
            </w:r>
          </w:p>
        </w:tc>
        <w:tc>
          <w:tcPr>
            <w:tcW w:w="947" w:type="pct"/>
            <w:tcBorders>
              <w:top w:val="nil"/>
              <w:left w:val="nil"/>
              <w:bottom w:val="single" w:sz="4" w:space="0" w:color="auto"/>
              <w:right w:val="single" w:sz="4" w:space="0" w:color="auto"/>
            </w:tcBorders>
            <w:shd w:val="clear" w:color="auto" w:fill="auto"/>
            <w:noWrap/>
            <w:vAlign w:val="center"/>
            <w:hideMark/>
          </w:tcPr>
          <w:p w14:paraId="3B4CEB12" w14:textId="72A58258" w:rsidR="00F200C4" w:rsidRPr="00F200C4" w:rsidRDefault="00D80B7B" w:rsidP="00F200C4">
            <w:pPr>
              <w:autoSpaceDE/>
              <w:autoSpaceDN/>
              <w:spacing w:line="240" w:lineRule="auto"/>
              <w:ind w:firstLine="0"/>
              <w:jc w:val="center"/>
              <w:rPr>
                <w:b/>
                <w:bCs/>
                <w:color w:val="000000"/>
                <w:sz w:val="18"/>
                <w:szCs w:val="18"/>
                <w:lang w:bidi="ar-SA"/>
              </w:rPr>
            </w:pPr>
            <w:r>
              <w:rPr>
                <w:b/>
                <w:bCs/>
                <w:color w:val="000000"/>
                <w:sz w:val="18"/>
                <w:szCs w:val="18"/>
              </w:rPr>
              <w:t>249,367</w:t>
            </w:r>
          </w:p>
        </w:tc>
        <w:tc>
          <w:tcPr>
            <w:tcW w:w="571" w:type="pct"/>
            <w:tcBorders>
              <w:top w:val="nil"/>
              <w:left w:val="nil"/>
              <w:bottom w:val="single" w:sz="4" w:space="0" w:color="auto"/>
              <w:right w:val="single" w:sz="4" w:space="0" w:color="auto"/>
            </w:tcBorders>
            <w:shd w:val="clear" w:color="auto" w:fill="auto"/>
            <w:noWrap/>
            <w:vAlign w:val="center"/>
            <w:hideMark/>
          </w:tcPr>
          <w:p w14:paraId="10E2F75F" w14:textId="09702E10" w:rsidR="00F200C4" w:rsidRPr="00F200C4" w:rsidRDefault="00D80B7B" w:rsidP="00F200C4">
            <w:pPr>
              <w:autoSpaceDE/>
              <w:autoSpaceDN/>
              <w:spacing w:line="240" w:lineRule="auto"/>
              <w:ind w:firstLine="0"/>
              <w:jc w:val="center"/>
              <w:rPr>
                <w:b/>
                <w:bCs/>
                <w:color w:val="000000"/>
                <w:sz w:val="18"/>
                <w:szCs w:val="18"/>
                <w:lang w:bidi="ar-SA"/>
              </w:rPr>
            </w:pPr>
            <w:r>
              <w:rPr>
                <w:b/>
                <w:bCs/>
                <w:color w:val="000000"/>
                <w:sz w:val="18"/>
                <w:szCs w:val="18"/>
              </w:rPr>
              <w:t>119,473</w:t>
            </w:r>
          </w:p>
        </w:tc>
        <w:tc>
          <w:tcPr>
            <w:tcW w:w="524" w:type="pct"/>
            <w:tcBorders>
              <w:top w:val="nil"/>
              <w:left w:val="nil"/>
              <w:bottom w:val="single" w:sz="4" w:space="0" w:color="auto"/>
              <w:right w:val="single" w:sz="4" w:space="0" w:color="auto"/>
            </w:tcBorders>
            <w:shd w:val="clear" w:color="auto" w:fill="auto"/>
            <w:noWrap/>
            <w:vAlign w:val="center"/>
            <w:hideMark/>
          </w:tcPr>
          <w:p w14:paraId="6E38A537" w14:textId="2FA3D343" w:rsidR="00F200C4" w:rsidRPr="00F200C4" w:rsidRDefault="00D80B7B" w:rsidP="00F200C4">
            <w:pPr>
              <w:autoSpaceDE/>
              <w:autoSpaceDN/>
              <w:spacing w:line="240" w:lineRule="auto"/>
              <w:ind w:firstLine="0"/>
              <w:jc w:val="center"/>
              <w:rPr>
                <w:b/>
                <w:bCs/>
                <w:color w:val="000000"/>
                <w:sz w:val="18"/>
                <w:szCs w:val="18"/>
                <w:lang w:bidi="ar-SA"/>
              </w:rPr>
            </w:pPr>
            <w:r>
              <w:rPr>
                <w:b/>
                <w:bCs/>
                <w:color w:val="000000"/>
                <w:sz w:val="18"/>
                <w:szCs w:val="18"/>
              </w:rPr>
              <w:t>52,708</w:t>
            </w:r>
          </w:p>
        </w:tc>
        <w:tc>
          <w:tcPr>
            <w:tcW w:w="678" w:type="pct"/>
            <w:tcBorders>
              <w:top w:val="nil"/>
              <w:left w:val="nil"/>
              <w:bottom w:val="single" w:sz="4" w:space="0" w:color="auto"/>
              <w:right w:val="single" w:sz="4" w:space="0" w:color="auto"/>
            </w:tcBorders>
            <w:shd w:val="clear" w:color="auto" w:fill="auto"/>
            <w:noWrap/>
            <w:vAlign w:val="center"/>
            <w:hideMark/>
          </w:tcPr>
          <w:p w14:paraId="0E27278B" w14:textId="09B83F24" w:rsidR="00F200C4" w:rsidRPr="00F200C4" w:rsidRDefault="00D80B7B" w:rsidP="00F200C4">
            <w:pPr>
              <w:autoSpaceDE/>
              <w:autoSpaceDN/>
              <w:spacing w:line="240" w:lineRule="auto"/>
              <w:ind w:firstLine="0"/>
              <w:jc w:val="center"/>
              <w:rPr>
                <w:b/>
                <w:bCs/>
                <w:color w:val="000000"/>
                <w:sz w:val="18"/>
                <w:szCs w:val="18"/>
                <w:lang w:bidi="ar-SA"/>
              </w:rPr>
            </w:pPr>
            <w:r>
              <w:rPr>
                <w:b/>
                <w:bCs/>
                <w:color w:val="000000"/>
                <w:sz w:val="18"/>
                <w:szCs w:val="18"/>
              </w:rPr>
              <w:t>376,648</w:t>
            </w:r>
          </w:p>
        </w:tc>
      </w:tr>
    </w:tbl>
    <w:p w14:paraId="194513D0" w14:textId="77777777" w:rsidR="004F5532" w:rsidRPr="00103345" w:rsidRDefault="004F5532" w:rsidP="00605B7A">
      <w:pPr>
        <w:rPr>
          <w:highlight w:val="yellow"/>
          <w:lang w:eastAsia="en-US" w:bidi="ar-SA"/>
        </w:rPr>
      </w:pPr>
    </w:p>
    <w:p w14:paraId="7B916494" w14:textId="2ADC60B6" w:rsidR="00605B7A" w:rsidRPr="00FE2781" w:rsidRDefault="00605B7A" w:rsidP="00605B7A">
      <w:pPr>
        <w:pStyle w:val="1111"/>
      </w:pPr>
      <w:bookmarkStart w:id="32" w:name="_Toc57364145"/>
      <w:r w:rsidRPr="00FE2781">
        <w:t>Фактические расходы теплоносителя в отопительный и летний периоды</w:t>
      </w:r>
      <w:bookmarkEnd w:id="32"/>
    </w:p>
    <w:p w14:paraId="6376EB20" w14:textId="5EDAD568" w:rsidR="004F5532" w:rsidRDefault="00FE2781" w:rsidP="004F5532">
      <w:pPr>
        <w:rPr>
          <w:lang w:eastAsia="en-US" w:bidi="ar-SA"/>
        </w:rPr>
      </w:pPr>
      <w:r w:rsidRPr="00FE2781">
        <w:rPr>
          <w:lang w:eastAsia="en-US" w:bidi="ar-SA"/>
        </w:rPr>
        <w:t>Фак</w:t>
      </w:r>
      <w:r>
        <w:rPr>
          <w:lang w:eastAsia="en-US" w:bidi="ar-SA"/>
        </w:rPr>
        <w:t>тические расходы теплоносителя в отопительный и летний периоды представлены в таблице ниже.</w:t>
      </w:r>
    </w:p>
    <w:p w14:paraId="3E532B69" w14:textId="40EDF7ED" w:rsidR="00FE2781" w:rsidRPr="002C7669" w:rsidRDefault="00FE2781" w:rsidP="00FE2781">
      <w:pPr>
        <w:pStyle w:val="af4"/>
        <w:spacing w:before="0" w:after="120"/>
        <w:rPr>
          <w:lang w:eastAsia="en-US" w:bidi="ar-SA"/>
        </w:rPr>
      </w:pPr>
      <w:r w:rsidRPr="002C7669">
        <w:lastRenderedPageBreak/>
        <w:t xml:space="preserve">Таблица </w:t>
      </w:r>
      <w:r w:rsidRPr="002C7669">
        <w:fldChar w:fldCharType="begin"/>
      </w:r>
      <w:r w:rsidRPr="002C7669">
        <w:instrText xml:space="preserve"> SEQ Таблица \* ARABIC </w:instrText>
      </w:r>
      <w:r w:rsidRPr="002C7669">
        <w:fldChar w:fldCharType="separate"/>
      </w:r>
      <w:r w:rsidR="0073345B">
        <w:rPr>
          <w:noProof/>
        </w:rPr>
        <w:t>20</w:t>
      </w:r>
      <w:r w:rsidRPr="002C7669">
        <w:fldChar w:fldCharType="end"/>
      </w:r>
      <w:r w:rsidRPr="002C7669">
        <w:t xml:space="preserve">. </w:t>
      </w:r>
      <w:r>
        <w:t>Фактические расходы теплоносителя в отопительный и летний период</w:t>
      </w:r>
    </w:p>
    <w:tbl>
      <w:tblPr>
        <w:tblW w:w="5000" w:type="pct"/>
        <w:tblLook w:val="04A0" w:firstRow="1" w:lastRow="0" w:firstColumn="1" w:lastColumn="0" w:noHBand="0" w:noVBand="1"/>
      </w:tblPr>
      <w:tblGrid>
        <w:gridCol w:w="4493"/>
        <w:gridCol w:w="2610"/>
        <w:gridCol w:w="2752"/>
      </w:tblGrid>
      <w:tr w:rsidR="001A5A6A" w:rsidRPr="008E2A87" w14:paraId="3E151992" w14:textId="77777777" w:rsidTr="008E2A87">
        <w:trPr>
          <w:trHeight w:val="20"/>
          <w:tblHeader/>
        </w:trPr>
        <w:tc>
          <w:tcPr>
            <w:tcW w:w="2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29FB6" w14:textId="77777777" w:rsidR="001A5A6A" w:rsidRPr="008E2A87" w:rsidRDefault="001A5A6A" w:rsidP="008E2A87">
            <w:pPr>
              <w:autoSpaceDE/>
              <w:autoSpaceDN/>
              <w:spacing w:line="240" w:lineRule="auto"/>
              <w:ind w:firstLine="0"/>
              <w:jc w:val="center"/>
              <w:rPr>
                <w:b/>
                <w:bCs/>
                <w:color w:val="000000"/>
                <w:sz w:val="20"/>
                <w:szCs w:val="20"/>
                <w:lang w:bidi="ar-SA"/>
              </w:rPr>
            </w:pPr>
            <w:r w:rsidRPr="008E2A87">
              <w:rPr>
                <w:b/>
                <w:bCs/>
                <w:color w:val="000000"/>
                <w:sz w:val="20"/>
                <w:szCs w:val="20"/>
                <w:lang w:bidi="ar-SA"/>
              </w:rPr>
              <w:t>Показатель</w:t>
            </w:r>
          </w:p>
        </w:tc>
        <w:tc>
          <w:tcPr>
            <w:tcW w:w="1324" w:type="pct"/>
            <w:tcBorders>
              <w:top w:val="single" w:sz="4" w:space="0" w:color="auto"/>
              <w:left w:val="nil"/>
              <w:bottom w:val="single" w:sz="4" w:space="0" w:color="auto"/>
              <w:right w:val="single" w:sz="4" w:space="0" w:color="auto"/>
            </w:tcBorders>
            <w:shd w:val="clear" w:color="auto" w:fill="auto"/>
            <w:vAlign w:val="center"/>
            <w:hideMark/>
          </w:tcPr>
          <w:p w14:paraId="00760DD2" w14:textId="77777777" w:rsidR="001A5A6A" w:rsidRPr="008E2A87" w:rsidRDefault="001A5A6A" w:rsidP="001A5A6A">
            <w:pPr>
              <w:autoSpaceDE/>
              <w:autoSpaceDN/>
              <w:spacing w:line="240" w:lineRule="auto"/>
              <w:ind w:firstLine="0"/>
              <w:jc w:val="center"/>
              <w:rPr>
                <w:b/>
                <w:bCs/>
                <w:color w:val="000000"/>
                <w:sz w:val="20"/>
                <w:szCs w:val="20"/>
                <w:lang w:bidi="ar-SA"/>
              </w:rPr>
            </w:pPr>
            <w:r w:rsidRPr="008E2A87">
              <w:rPr>
                <w:b/>
                <w:bCs/>
                <w:color w:val="000000"/>
                <w:sz w:val="20"/>
                <w:szCs w:val="20"/>
                <w:lang w:bidi="ar-SA"/>
              </w:rPr>
              <w:t>Фактический расход теплоносителя в отопительный период, тыс. м³</w:t>
            </w:r>
          </w:p>
        </w:tc>
        <w:tc>
          <w:tcPr>
            <w:tcW w:w="1396" w:type="pct"/>
            <w:tcBorders>
              <w:top w:val="single" w:sz="4" w:space="0" w:color="auto"/>
              <w:left w:val="nil"/>
              <w:bottom w:val="single" w:sz="4" w:space="0" w:color="auto"/>
              <w:right w:val="single" w:sz="4" w:space="0" w:color="auto"/>
            </w:tcBorders>
            <w:shd w:val="clear" w:color="auto" w:fill="auto"/>
            <w:vAlign w:val="center"/>
            <w:hideMark/>
          </w:tcPr>
          <w:p w14:paraId="4BFCD8C7" w14:textId="77777777" w:rsidR="001A5A6A" w:rsidRPr="008E2A87" w:rsidRDefault="001A5A6A" w:rsidP="001A5A6A">
            <w:pPr>
              <w:autoSpaceDE/>
              <w:autoSpaceDN/>
              <w:spacing w:line="240" w:lineRule="auto"/>
              <w:ind w:firstLine="0"/>
              <w:jc w:val="center"/>
              <w:rPr>
                <w:b/>
                <w:bCs/>
                <w:color w:val="000000"/>
                <w:sz w:val="20"/>
                <w:szCs w:val="20"/>
                <w:lang w:bidi="ar-SA"/>
              </w:rPr>
            </w:pPr>
            <w:r w:rsidRPr="008E2A87">
              <w:rPr>
                <w:b/>
                <w:bCs/>
                <w:color w:val="000000"/>
                <w:sz w:val="20"/>
                <w:szCs w:val="20"/>
                <w:lang w:bidi="ar-SA"/>
              </w:rPr>
              <w:t>Фактический расход теплоносителя в летний период, тыс. м³</w:t>
            </w:r>
          </w:p>
        </w:tc>
      </w:tr>
      <w:tr w:rsidR="001A5A6A" w:rsidRPr="008E2A87" w14:paraId="6865CC73"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4A82BBB9" w14:textId="77777777" w:rsidR="001A5A6A" w:rsidRPr="008E2A87" w:rsidRDefault="001A5A6A" w:rsidP="008E2A87">
            <w:pPr>
              <w:autoSpaceDE/>
              <w:autoSpaceDN/>
              <w:spacing w:line="240" w:lineRule="auto"/>
              <w:ind w:firstLine="0"/>
              <w:jc w:val="left"/>
              <w:rPr>
                <w:b/>
                <w:bCs/>
                <w:color w:val="000000"/>
                <w:sz w:val="20"/>
                <w:szCs w:val="20"/>
                <w:lang w:bidi="ar-SA"/>
              </w:rPr>
            </w:pPr>
            <w:r w:rsidRPr="008E2A87">
              <w:rPr>
                <w:b/>
                <w:bCs/>
                <w:color w:val="000000"/>
                <w:sz w:val="20"/>
                <w:szCs w:val="20"/>
                <w:lang w:bidi="ar-SA"/>
              </w:rPr>
              <w:t>Выпуск с ТЭЦ АО «РИР», ул. Белова, д. 7</w:t>
            </w:r>
          </w:p>
        </w:tc>
        <w:tc>
          <w:tcPr>
            <w:tcW w:w="1324" w:type="pct"/>
            <w:tcBorders>
              <w:top w:val="nil"/>
              <w:left w:val="nil"/>
              <w:bottom w:val="single" w:sz="4" w:space="0" w:color="auto"/>
              <w:right w:val="single" w:sz="4" w:space="0" w:color="auto"/>
            </w:tcBorders>
            <w:shd w:val="clear" w:color="auto" w:fill="auto"/>
            <w:noWrap/>
            <w:vAlign w:val="bottom"/>
            <w:hideMark/>
          </w:tcPr>
          <w:p w14:paraId="14687F34" w14:textId="77777777" w:rsidR="001A5A6A" w:rsidRPr="008E2A87" w:rsidRDefault="001A5A6A" w:rsidP="001A5A6A">
            <w:pPr>
              <w:autoSpaceDE/>
              <w:autoSpaceDN/>
              <w:spacing w:line="240" w:lineRule="auto"/>
              <w:ind w:firstLine="0"/>
              <w:jc w:val="center"/>
              <w:rPr>
                <w:b/>
                <w:bCs/>
                <w:color w:val="000000"/>
                <w:sz w:val="20"/>
                <w:szCs w:val="20"/>
                <w:lang w:bidi="ar-SA"/>
              </w:rPr>
            </w:pPr>
            <w:r w:rsidRPr="008E2A87">
              <w:rPr>
                <w:b/>
                <w:bCs/>
                <w:color w:val="000000"/>
                <w:sz w:val="20"/>
                <w:szCs w:val="20"/>
                <w:lang w:bidi="ar-SA"/>
              </w:rPr>
              <w:t>1679,56</w:t>
            </w:r>
          </w:p>
        </w:tc>
        <w:tc>
          <w:tcPr>
            <w:tcW w:w="1396" w:type="pct"/>
            <w:tcBorders>
              <w:top w:val="nil"/>
              <w:left w:val="nil"/>
              <w:bottom w:val="single" w:sz="4" w:space="0" w:color="auto"/>
              <w:right w:val="single" w:sz="4" w:space="0" w:color="auto"/>
            </w:tcBorders>
            <w:shd w:val="clear" w:color="auto" w:fill="auto"/>
            <w:noWrap/>
            <w:vAlign w:val="bottom"/>
            <w:hideMark/>
          </w:tcPr>
          <w:p w14:paraId="07E49CF3" w14:textId="77777777" w:rsidR="001A5A6A" w:rsidRPr="008E2A87" w:rsidRDefault="001A5A6A" w:rsidP="001A5A6A">
            <w:pPr>
              <w:autoSpaceDE/>
              <w:autoSpaceDN/>
              <w:spacing w:line="240" w:lineRule="auto"/>
              <w:ind w:firstLine="0"/>
              <w:jc w:val="center"/>
              <w:rPr>
                <w:b/>
                <w:bCs/>
                <w:color w:val="000000"/>
                <w:sz w:val="20"/>
                <w:szCs w:val="20"/>
                <w:lang w:bidi="ar-SA"/>
              </w:rPr>
            </w:pPr>
            <w:r w:rsidRPr="008E2A87">
              <w:rPr>
                <w:b/>
                <w:bCs/>
                <w:color w:val="000000"/>
                <w:sz w:val="20"/>
                <w:szCs w:val="20"/>
                <w:lang w:bidi="ar-SA"/>
              </w:rPr>
              <w:t>736,96</w:t>
            </w:r>
          </w:p>
        </w:tc>
      </w:tr>
      <w:tr w:rsidR="001A5A6A" w:rsidRPr="008E2A87" w14:paraId="6ED8F58C"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24613E22" w14:textId="6A35EBF6" w:rsidR="001A5A6A" w:rsidRPr="008E2A87" w:rsidRDefault="001A5A6A" w:rsidP="00D80B7B">
            <w:pPr>
              <w:autoSpaceDE/>
              <w:autoSpaceDN/>
              <w:spacing w:line="240" w:lineRule="auto"/>
              <w:ind w:firstLine="0"/>
              <w:jc w:val="left"/>
              <w:rPr>
                <w:color w:val="000000"/>
                <w:sz w:val="20"/>
                <w:szCs w:val="20"/>
                <w:lang w:bidi="ar-SA"/>
              </w:rPr>
            </w:pPr>
            <w:r w:rsidRPr="008E2A87">
              <w:rPr>
                <w:color w:val="000000"/>
                <w:sz w:val="20"/>
                <w:szCs w:val="20"/>
                <w:lang w:bidi="ar-SA"/>
              </w:rPr>
              <w:t>Распределено на территор</w:t>
            </w:r>
            <w:proofErr w:type="gramStart"/>
            <w:r w:rsidRPr="008E2A87">
              <w:rPr>
                <w:color w:val="000000"/>
                <w:sz w:val="20"/>
                <w:szCs w:val="20"/>
                <w:lang w:bidi="ar-SA"/>
              </w:rPr>
              <w:t>и</w:t>
            </w:r>
            <w:r w:rsidR="00D80B7B">
              <w:rPr>
                <w:color w:val="000000"/>
                <w:sz w:val="20"/>
                <w:szCs w:val="20"/>
                <w:lang w:bidi="ar-SA"/>
              </w:rPr>
              <w:t xml:space="preserve">и </w:t>
            </w:r>
            <w:r w:rsidRPr="008E2A87">
              <w:rPr>
                <w:color w:val="000000"/>
                <w:sz w:val="20"/>
                <w:szCs w:val="20"/>
                <w:lang w:bidi="ar-SA"/>
              </w:rPr>
              <w:t>АО</w:t>
            </w:r>
            <w:proofErr w:type="gramEnd"/>
            <w:r w:rsidRPr="008E2A87">
              <w:rPr>
                <w:color w:val="000000"/>
                <w:sz w:val="20"/>
                <w:szCs w:val="20"/>
                <w:lang w:bidi="ar-SA"/>
              </w:rPr>
              <w:t xml:space="preserve"> ЧМЗ</w:t>
            </w:r>
          </w:p>
        </w:tc>
        <w:tc>
          <w:tcPr>
            <w:tcW w:w="1324" w:type="pct"/>
            <w:tcBorders>
              <w:top w:val="nil"/>
              <w:left w:val="nil"/>
              <w:bottom w:val="single" w:sz="4" w:space="0" w:color="auto"/>
              <w:right w:val="single" w:sz="4" w:space="0" w:color="auto"/>
            </w:tcBorders>
            <w:shd w:val="clear" w:color="auto" w:fill="auto"/>
            <w:noWrap/>
            <w:vAlign w:val="bottom"/>
            <w:hideMark/>
          </w:tcPr>
          <w:p w14:paraId="41995679"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171,56</w:t>
            </w:r>
          </w:p>
        </w:tc>
        <w:tc>
          <w:tcPr>
            <w:tcW w:w="1396" w:type="pct"/>
            <w:tcBorders>
              <w:top w:val="nil"/>
              <w:left w:val="nil"/>
              <w:bottom w:val="single" w:sz="4" w:space="0" w:color="auto"/>
              <w:right w:val="single" w:sz="4" w:space="0" w:color="auto"/>
            </w:tcBorders>
            <w:shd w:val="clear" w:color="auto" w:fill="auto"/>
            <w:noWrap/>
            <w:vAlign w:val="bottom"/>
            <w:hideMark/>
          </w:tcPr>
          <w:p w14:paraId="32973BAC"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84,20</w:t>
            </w:r>
          </w:p>
        </w:tc>
      </w:tr>
      <w:tr w:rsidR="001A5A6A" w:rsidRPr="008E2A87" w14:paraId="44FFA375"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1450E151" w14:textId="77777777" w:rsidR="001A5A6A" w:rsidRPr="008E2A87" w:rsidRDefault="001A5A6A" w:rsidP="008E2A87">
            <w:pPr>
              <w:autoSpaceDE/>
              <w:autoSpaceDN/>
              <w:spacing w:line="240" w:lineRule="auto"/>
              <w:ind w:firstLine="0"/>
              <w:jc w:val="left"/>
              <w:rPr>
                <w:color w:val="000000"/>
                <w:sz w:val="20"/>
                <w:szCs w:val="20"/>
                <w:lang w:bidi="ar-SA"/>
              </w:rPr>
            </w:pPr>
            <w:r w:rsidRPr="008E2A87">
              <w:rPr>
                <w:color w:val="000000"/>
                <w:sz w:val="20"/>
                <w:szCs w:val="20"/>
                <w:lang w:bidi="ar-SA"/>
              </w:rPr>
              <w:t>Собственные нужды ТЭЦ</w:t>
            </w:r>
          </w:p>
        </w:tc>
        <w:tc>
          <w:tcPr>
            <w:tcW w:w="1324" w:type="pct"/>
            <w:tcBorders>
              <w:top w:val="nil"/>
              <w:left w:val="nil"/>
              <w:bottom w:val="single" w:sz="4" w:space="0" w:color="auto"/>
              <w:right w:val="single" w:sz="4" w:space="0" w:color="auto"/>
            </w:tcBorders>
            <w:shd w:val="clear" w:color="auto" w:fill="auto"/>
            <w:noWrap/>
            <w:vAlign w:val="bottom"/>
            <w:hideMark/>
          </w:tcPr>
          <w:p w14:paraId="7DE091CD"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0,79</w:t>
            </w:r>
          </w:p>
        </w:tc>
        <w:tc>
          <w:tcPr>
            <w:tcW w:w="1396" w:type="pct"/>
            <w:tcBorders>
              <w:top w:val="nil"/>
              <w:left w:val="nil"/>
              <w:bottom w:val="single" w:sz="4" w:space="0" w:color="auto"/>
              <w:right w:val="single" w:sz="4" w:space="0" w:color="auto"/>
            </w:tcBorders>
            <w:shd w:val="clear" w:color="auto" w:fill="auto"/>
            <w:noWrap/>
            <w:vAlign w:val="bottom"/>
            <w:hideMark/>
          </w:tcPr>
          <w:p w14:paraId="2B465A36"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0,38</w:t>
            </w:r>
          </w:p>
        </w:tc>
      </w:tr>
      <w:tr w:rsidR="001A5A6A" w:rsidRPr="008E2A87" w14:paraId="70ECD437"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1E2E912E" w14:textId="77777777" w:rsidR="001A5A6A" w:rsidRPr="008E2A87" w:rsidRDefault="001A5A6A" w:rsidP="008E2A87">
            <w:pPr>
              <w:autoSpaceDE/>
              <w:autoSpaceDN/>
              <w:spacing w:line="240" w:lineRule="auto"/>
              <w:ind w:firstLine="0"/>
              <w:jc w:val="left"/>
              <w:rPr>
                <w:color w:val="000000"/>
                <w:sz w:val="20"/>
                <w:szCs w:val="20"/>
                <w:lang w:bidi="ar-SA"/>
              </w:rPr>
            </w:pPr>
            <w:r w:rsidRPr="008E2A87">
              <w:rPr>
                <w:color w:val="000000"/>
                <w:sz w:val="20"/>
                <w:szCs w:val="20"/>
                <w:lang w:bidi="ar-SA"/>
              </w:rPr>
              <w:t>Потери</w:t>
            </w:r>
          </w:p>
        </w:tc>
        <w:tc>
          <w:tcPr>
            <w:tcW w:w="1324" w:type="pct"/>
            <w:tcBorders>
              <w:top w:val="nil"/>
              <w:left w:val="nil"/>
              <w:bottom w:val="single" w:sz="4" w:space="0" w:color="auto"/>
              <w:right w:val="single" w:sz="4" w:space="0" w:color="auto"/>
            </w:tcBorders>
            <w:shd w:val="clear" w:color="auto" w:fill="auto"/>
            <w:noWrap/>
            <w:vAlign w:val="bottom"/>
            <w:hideMark/>
          </w:tcPr>
          <w:p w14:paraId="7B8444BC"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117,40</w:t>
            </w:r>
          </w:p>
        </w:tc>
        <w:tc>
          <w:tcPr>
            <w:tcW w:w="1396" w:type="pct"/>
            <w:tcBorders>
              <w:top w:val="nil"/>
              <w:left w:val="nil"/>
              <w:bottom w:val="single" w:sz="4" w:space="0" w:color="auto"/>
              <w:right w:val="single" w:sz="4" w:space="0" w:color="auto"/>
            </w:tcBorders>
            <w:shd w:val="clear" w:color="auto" w:fill="auto"/>
            <w:noWrap/>
            <w:vAlign w:val="bottom"/>
            <w:hideMark/>
          </w:tcPr>
          <w:p w14:paraId="1C4DD4E3"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26,61</w:t>
            </w:r>
          </w:p>
        </w:tc>
      </w:tr>
      <w:tr w:rsidR="001A5A6A" w:rsidRPr="008E2A87" w14:paraId="5FF51CC9"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48963452" w14:textId="77777777" w:rsidR="001A5A6A" w:rsidRPr="008E2A87" w:rsidRDefault="001A5A6A" w:rsidP="008E2A87">
            <w:pPr>
              <w:autoSpaceDE/>
              <w:autoSpaceDN/>
              <w:spacing w:line="240" w:lineRule="auto"/>
              <w:ind w:firstLine="0"/>
              <w:jc w:val="left"/>
              <w:rPr>
                <w:b/>
                <w:bCs/>
                <w:i/>
                <w:iCs/>
                <w:color w:val="000000"/>
                <w:sz w:val="20"/>
                <w:szCs w:val="20"/>
                <w:lang w:bidi="ar-SA"/>
              </w:rPr>
            </w:pPr>
            <w:r w:rsidRPr="008E2A87">
              <w:rPr>
                <w:b/>
                <w:bCs/>
                <w:i/>
                <w:iCs/>
                <w:color w:val="000000"/>
                <w:sz w:val="20"/>
                <w:szCs w:val="20"/>
                <w:lang w:bidi="ar-SA"/>
              </w:rPr>
              <w:t>% потерь на территор</w:t>
            </w:r>
            <w:proofErr w:type="gramStart"/>
            <w:r w:rsidRPr="008E2A87">
              <w:rPr>
                <w:b/>
                <w:bCs/>
                <w:i/>
                <w:iCs/>
                <w:color w:val="000000"/>
                <w:sz w:val="20"/>
                <w:szCs w:val="20"/>
                <w:lang w:bidi="ar-SA"/>
              </w:rPr>
              <w:t>ии АО</w:t>
            </w:r>
            <w:proofErr w:type="gramEnd"/>
            <w:r w:rsidRPr="008E2A87">
              <w:rPr>
                <w:b/>
                <w:bCs/>
                <w:i/>
                <w:iCs/>
                <w:color w:val="000000"/>
                <w:sz w:val="20"/>
                <w:szCs w:val="20"/>
                <w:lang w:bidi="ar-SA"/>
              </w:rPr>
              <w:t xml:space="preserve"> ЧМЗ</w:t>
            </w:r>
          </w:p>
        </w:tc>
        <w:tc>
          <w:tcPr>
            <w:tcW w:w="1324" w:type="pct"/>
            <w:tcBorders>
              <w:top w:val="nil"/>
              <w:left w:val="nil"/>
              <w:bottom w:val="single" w:sz="4" w:space="0" w:color="auto"/>
              <w:right w:val="single" w:sz="4" w:space="0" w:color="auto"/>
            </w:tcBorders>
            <w:shd w:val="clear" w:color="auto" w:fill="auto"/>
            <w:noWrap/>
            <w:vAlign w:val="bottom"/>
            <w:hideMark/>
          </w:tcPr>
          <w:p w14:paraId="45620ED2" w14:textId="77777777" w:rsidR="001A5A6A" w:rsidRPr="008E2A87" w:rsidRDefault="001A5A6A" w:rsidP="001A5A6A">
            <w:pPr>
              <w:autoSpaceDE/>
              <w:autoSpaceDN/>
              <w:spacing w:line="240" w:lineRule="auto"/>
              <w:ind w:firstLine="0"/>
              <w:jc w:val="center"/>
              <w:rPr>
                <w:b/>
                <w:bCs/>
                <w:i/>
                <w:iCs/>
                <w:color w:val="000000"/>
                <w:sz w:val="20"/>
                <w:szCs w:val="20"/>
                <w:lang w:bidi="ar-SA"/>
              </w:rPr>
            </w:pPr>
            <w:r w:rsidRPr="008E2A87">
              <w:rPr>
                <w:b/>
                <w:bCs/>
                <w:i/>
                <w:iCs/>
                <w:color w:val="000000"/>
                <w:sz w:val="20"/>
                <w:szCs w:val="20"/>
                <w:lang w:bidi="ar-SA"/>
              </w:rPr>
              <w:t>5,08%</w:t>
            </w:r>
          </w:p>
        </w:tc>
        <w:tc>
          <w:tcPr>
            <w:tcW w:w="1396" w:type="pct"/>
            <w:tcBorders>
              <w:top w:val="nil"/>
              <w:left w:val="nil"/>
              <w:bottom w:val="single" w:sz="4" w:space="0" w:color="auto"/>
              <w:right w:val="single" w:sz="4" w:space="0" w:color="auto"/>
            </w:tcBorders>
            <w:shd w:val="clear" w:color="auto" w:fill="auto"/>
            <w:noWrap/>
            <w:vAlign w:val="bottom"/>
            <w:hideMark/>
          </w:tcPr>
          <w:p w14:paraId="5DDF70BE" w14:textId="77777777" w:rsidR="001A5A6A" w:rsidRPr="008E2A87" w:rsidRDefault="001A5A6A" w:rsidP="001A5A6A">
            <w:pPr>
              <w:autoSpaceDE/>
              <w:autoSpaceDN/>
              <w:spacing w:line="240" w:lineRule="auto"/>
              <w:ind w:firstLine="0"/>
              <w:jc w:val="center"/>
              <w:rPr>
                <w:b/>
                <w:bCs/>
                <w:i/>
                <w:iCs/>
                <w:color w:val="000000"/>
                <w:sz w:val="20"/>
                <w:szCs w:val="20"/>
                <w:lang w:bidi="ar-SA"/>
              </w:rPr>
            </w:pPr>
            <w:r w:rsidRPr="008E2A87">
              <w:rPr>
                <w:b/>
                <w:bCs/>
                <w:i/>
                <w:iCs/>
                <w:color w:val="000000"/>
                <w:sz w:val="20"/>
                <w:szCs w:val="20"/>
                <w:lang w:bidi="ar-SA"/>
              </w:rPr>
              <w:t>1,44%</w:t>
            </w:r>
          </w:p>
        </w:tc>
      </w:tr>
      <w:tr w:rsidR="001A5A6A" w:rsidRPr="008E2A87" w14:paraId="0305A5CD"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595E3D36" w14:textId="77777777" w:rsidR="001A5A6A" w:rsidRPr="008E2A87" w:rsidRDefault="001A5A6A" w:rsidP="008E2A87">
            <w:pPr>
              <w:autoSpaceDE/>
              <w:autoSpaceDN/>
              <w:spacing w:line="240" w:lineRule="auto"/>
              <w:ind w:firstLine="0"/>
              <w:jc w:val="left"/>
              <w:rPr>
                <w:b/>
                <w:bCs/>
                <w:color w:val="000000"/>
                <w:sz w:val="20"/>
                <w:szCs w:val="20"/>
                <w:lang w:bidi="ar-SA"/>
              </w:rPr>
            </w:pPr>
            <w:r w:rsidRPr="008E2A87">
              <w:rPr>
                <w:b/>
                <w:bCs/>
                <w:color w:val="000000"/>
                <w:sz w:val="20"/>
                <w:szCs w:val="20"/>
                <w:lang w:bidi="ar-SA"/>
              </w:rPr>
              <w:t>Отдано в город от ТЭЦ АО «РИР»</w:t>
            </w:r>
          </w:p>
        </w:tc>
        <w:tc>
          <w:tcPr>
            <w:tcW w:w="1324" w:type="pct"/>
            <w:tcBorders>
              <w:top w:val="nil"/>
              <w:left w:val="nil"/>
              <w:bottom w:val="single" w:sz="4" w:space="0" w:color="auto"/>
              <w:right w:val="single" w:sz="4" w:space="0" w:color="auto"/>
            </w:tcBorders>
            <w:shd w:val="clear" w:color="auto" w:fill="auto"/>
            <w:noWrap/>
            <w:vAlign w:val="bottom"/>
            <w:hideMark/>
          </w:tcPr>
          <w:p w14:paraId="0F5F1391"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1389,81</w:t>
            </w:r>
          </w:p>
        </w:tc>
        <w:tc>
          <w:tcPr>
            <w:tcW w:w="1396" w:type="pct"/>
            <w:tcBorders>
              <w:top w:val="nil"/>
              <w:left w:val="nil"/>
              <w:bottom w:val="single" w:sz="4" w:space="0" w:color="auto"/>
              <w:right w:val="single" w:sz="4" w:space="0" w:color="auto"/>
            </w:tcBorders>
            <w:shd w:val="clear" w:color="auto" w:fill="auto"/>
            <w:noWrap/>
            <w:vAlign w:val="bottom"/>
            <w:hideMark/>
          </w:tcPr>
          <w:p w14:paraId="4D7E5813"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625,77</w:t>
            </w:r>
          </w:p>
        </w:tc>
      </w:tr>
      <w:tr w:rsidR="001A5A6A" w:rsidRPr="008E2A87" w14:paraId="3461BBC9"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0AB6553C" w14:textId="77777777" w:rsidR="001A5A6A" w:rsidRPr="008E2A87" w:rsidRDefault="001A5A6A" w:rsidP="008E2A87">
            <w:pPr>
              <w:autoSpaceDE/>
              <w:autoSpaceDN/>
              <w:spacing w:line="240" w:lineRule="auto"/>
              <w:ind w:firstLine="0"/>
              <w:jc w:val="left"/>
              <w:rPr>
                <w:color w:val="000000"/>
                <w:sz w:val="20"/>
                <w:szCs w:val="20"/>
                <w:lang w:bidi="ar-SA"/>
              </w:rPr>
            </w:pPr>
            <w:r w:rsidRPr="008E2A87">
              <w:rPr>
                <w:color w:val="000000"/>
                <w:sz w:val="20"/>
                <w:szCs w:val="20"/>
                <w:lang w:bidi="ar-SA"/>
              </w:rPr>
              <w:t>распределено в городе</w:t>
            </w:r>
          </w:p>
        </w:tc>
        <w:tc>
          <w:tcPr>
            <w:tcW w:w="1324" w:type="pct"/>
            <w:tcBorders>
              <w:top w:val="nil"/>
              <w:left w:val="nil"/>
              <w:bottom w:val="single" w:sz="4" w:space="0" w:color="auto"/>
              <w:right w:val="single" w:sz="4" w:space="0" w:color="auto"/>
            </w:tcBorders>
            <w:shd w:val="clear" w:color="auto" w:fill="auto"/>
            <w:noWrap/>
            <w:vAlign w:val="bottom"/>
            <w:hideMark/>
          </w:tcPr>
          <w:p w14:paraId="0FF09546"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1193,29</w:t>
            </w:r>
          </w:p>
        </w:tc>
        <w:tc>
          <w:tcPr>
            <w:tcW w:w="1396" w:type="pct"/>
            <w:tcBorders>
              <w:top w:val="nil"/>
              <w:left w:val="nil"/>
              <w:bottom w:val="single" w:sz="4" w:space="0" w:color="auto"/>
              <w:right w:val="single" w:sz="4" w:space="0" w:color="auto"/>
            </w:tcBorders>
            <w:shd w:val="clear" w:color="auto" w:fill="auto"/>
            <w:noWrap/>
            <w:vAlign w:val="bottom"/>
            <w:hideMark/>
          </w:tcPr>
          <w:p w14:paraId="1B9B6AED"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568,53</w:t>
            </w:r>
          </w:p>
        </w:tc>
      </w:tr>
      <w:tr w:rsidR="001A5A6A" w:rsidRPr="008E2A87" w14:paraId="3D2FC618"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246DDA43" w14:textId="77777777" w:rsidR="001A5A6A" w:rsidRPr="008E2A87" w:rsidRDefault="001A5A6A" w:rsidP="008E2A87">
            <w:pPr>
              <w:autoSpaceDE/>
              <w:autoSpaceDN/>
              <w:spacing w:line="240" w:lineRule="auto"/>
              <w:ind w:firstLine="0"/>
              <w:jc w:val="left"/>
              <w:rPr>
                <w:color w:val="000000"/>
                <w:sz w:val="20"/>
                <w:szCs w:val="20"/>
                <w:lang w:bidi="ar-SA"/>
              </w:rPr>
            </w:pPr>
            <w:r w:rsidRPr="008E2A87">
              <w:rPr>
                <w:color w:val="000000"/>
                <w:sz w:val="20"/>
                <w:szCs w:val="20"/>
                <w:lang w:bidi="ar-SA"/>
              </w:rPr>
              <w:t>Потери</w:t>
            </w:r>
          </w:p>
        </w:tc>
        <w:tc>
          <w:tcPr>
            <w:tcW w:w="1324" w:type="pct"/>
            <w:tcBorders>
              <w:top w:val="nil"/>
              <w:left w:val="nil"/>
              <w:bottom w:val="single" w:sz="4" w:space="0" w:color="auto"/>
              <w:right w:val="single" w:sz="4" w:space="0" w:color="auto"/>
            </w:tcBorders>
            <w:shd w:val="clear" w:color="auto" w:fill="auto"/>
            <w:noWrap/>
            <w:vAlign w:val="bottom"/>
            <w:hideMark/>
          </w:tcPr>
          <w:p w14:paraId="255AFC11"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196,53</w:t>
            </w:r>
          </w:p>
        </w:tc>
        <w:tc>
          <w:tcPr>
            <w:tcW w:w="1396" w:type="pct"/>
            <w:tcBorders>
              <w:top w:val="nil"/>
              <w:left w:val="nil"/>
              <w:bottom w:val="single" w:sz="4" w:space="0" w:color="auto"/>
              <w:right w:val="single" w:sz="4" w:space="0" w:color="auto"/>
            </w:tcBorders>
            <w:shd w:val="clear" w:color="auto" w:fill="auto"/>
            <w:noWrap/>
            <w:vAlign w:val="bottom"/>
            <w:hideMark/>
          </w:tcPr>
          <w:p w14:paraId="2E84F174"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57,24</w:t>
            </w:r>
          </w:p>
        </w:tc>
      </w:tr>
      <w:tr w:rsidR="001A5A6A" w:rsidRPr="008E2A87" w14:paraId="3CC687C8" w14:textId="77777777" w:rsidTr="008E2A87">
        <w:trPr>
          <w:trHeight w:val="20"/>
        </w:trPr>
        <w:tc>
          <w:tcPr>
            <w:tcW w:w="2280" w:type="pct"/>
            <w:tcBorders>
              <w:top w:val="nil"/>
              <w:left w:val="single" w:sz="4" w:space="0" w:color="auto"/>
              <w:bottom w:val="double" w:sz="6" w:space="0" w:color="auto"/>
              <w:right w:val="single" w:sz="4" w:space="0" w:color="auto"/>
            </w:tcBorders>
            <w:shd w:val="clear" w:color="auto" w:fill="auto"/>
            <w:vAlign w:val="bottom"/>
            <w:hideMark/>
          </w:tcPr>
          <w:p w14:paraId="6CCF6BD5" w14:textId="77777777" w:rsidR="001A5A6A" w:rsidRPr="008E2A87" w:rsidRDefault="001A5A6A" w:rsidP="008E2A87">
            <w:pPr>
              <w:autoSpaceDE/>
              <w:autoSpaceDN/>
              <w:spacing w:line="240" w:lineRule="auto"/>
              <w:ind w:firstLine="0"/>
              <w:jc w:val="left"/>
              <w:rPr>
                <w:b/>
                <w:bCs/>
                <w:i/>
                <w:iCs/>
                <w:color w:val="000000"/>
                <w:sz w:val="20"/>
                <w:szCs w:val="20"/>
                <w:lang w:bidi="ar-SA"/>
              </w:rPr>
            </w:pPr>
            <w:r w:rsidRPr="008E2A87">
              <w:rPr>
                <w:b/>
                <w:bCs/>
                <w:i/>
                <w:iCs/>
                <w:color w:val="000000"/>
                <w:sz w:val="20"/>
                <w:szCs w:val="20"/>
                <w:lang w:bidi="ar-SA"/>
              </w:rPr>
              <w:t>% потерь в городе</w:t>
            </w:r>
          </w:p>
        </w:tc>
        <w:tc>
          <w:tcPr>
            <w:tcW w:w="1324" w:type="pct"/>
            <w:tcBorders>
              <w:top w:val="nil"/>
              <w:left w:val="nil"/>
              <w:bottom w:val="double" w:sz="6" w:space="0" w:color="auto"/>
              <w:right w:val="single" w:sz="4" w:space="0" w:color="auto"/>
            </w:tcBorders>
            <w:shd w:val="clear" w:color="auto" w:fill="auto"/>
            <w:noWrap/>
            <w:vAlign w:val="bottom"/>
            <w:hideMark/>
          </w:tcPr>
          <w:p w14:paraId="6C68BC1E" w14:textId="77777777" w:rsidR="001A5A6A" w:rsidRPr="008E2A87" w:rsidRDefault="001A5A6A" w:rsidP="001A5A6A">
            <w:pPr>
              <w:autoSpaceDE/>
              <w:autoSpaceDN/>
              <w:spacing w:line="240" w:lineRule="auto"/>
              <w:ind w:firstLine="0"/>
              <w:jc w:val="center"/>
              <w:rPr>
                <w:b/>
                <w:bCs/>
                <w:i/>
                <w:iCs/>
                <w:color w:val="000000"/>
                <w:sz w:val="20"/>
                <w:szCs w:val="20"/>
                <w:lang w:bidi="ar-SA"/>
              </w:rPr>
            </w:pPr>
            <w:r w:rsidRPr="008E2A87">
              <w:rPr>
                <w:b/>
                <w:bCs/>
                <w:i/>
                <w:iCs/>
                <w:color w:val="000000"/>
                <w:sz w:val="20"/>
                <w:szCs w:val="20"/>
                <w:lang w:bidi="ar-SA"/>
              </w:rPr>
              <w:t>10,75%</w:t>
            </w:r>
          </w:p>
        </w:tc>
        <w:tc>
          <w:tcPr>
            <w:tcW w:w="1396" w:type="pct"/>
            <w:tcBorders>
              <w:top w:val="nil"/>
              <w:left w:val="nil"/>
              <w:bottom w:val="double" w:sz="6" w:space="0" w:color="auto"/>
              <w:right w:val="single" w:sz="4" w:space="0" w:color="auto"/>
            </w:tcBorders>
            <w:shd w:val="clear" w:color="auto" w:fill="auto"/>
            <w:noWrap/>
            <w:vAlign w:val="bottom"/>
            <w:hideMark/>
          </w:tcPr>
          <w:p w14:paraId="0905C0EA" w14:textId="77777777" w:rsidR="001A5A6A" w:rsidRPr="008E2A87" w:rsidRDefault="001A5A6A" w:rsidP="001A5A6A">
            <w:pPr>
              <w:autoSpaceDE/>
              <w:autoSpaceDN/>
              <w:spacing w:line="240" w:lineRule="auto"/>
              <w:ind w:firstLine="0"/>
              <w:jc w:val="center"/>
              <w:rPr>
                <w:b/>
                <w:bCs/>
                <w:i/>
                <w:iCs/>
                <w:color w:val="000000"/>
                <w:sz w:val="20"/>
                <w:szCs w:val="20"/>
                <w:lang w:bidi="ar-SA"/>
              </w:rPr>
            </w:pPr>
            <w:r w:rsidRPr="008E2A87">
              <w:rPr>
                <w:b/>
                <w:bCs/>
                <w:i/>
                <w:iCs/>
                <w:color w:val="000000"/>
                <w:sz w:val="20"/>
                <w:szCs w:val="20"/>
                <w:lang w:bidi="ar-SA"/>
              </w:rPr>
              <w:t>3,58%</w:t>
            </w:r>
          </w:p>
        </w:tc>
      </w:tr>
      <w:tr w:rsidR="001A5A6A" w:rsidRPr="008E2A87" w14:paraId="2ED9602B"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2753D508" w14:textId="77777777" w:rsidR="001A5A6A" w:rsidRPr="008E2A87" w:rsidRDefault="001A5A6A" w:rsidP="008E2A87">
            <w:pPr>
              <w:autoSpaceDE/>
              <w:autoSpaceDN/>
              <w:spacing w:line="240" w:lineRule="auto"/>
              <w:ind w:firstLine="0"/>
              <w:jc w:val="left"/>
              <w:rPr>
                <w:b/>
                <w:bCs/>
                <w:color w:val="000000"/>
                <w:sz w:val="20"/>
                <w:szCs w:val="20"/>
                <w:lang w:bidi="ar-SA"/>
              </w:rPr>
            </w:pPr>
            <w:r w:rsidRPr="008E2A87">
              <w:rPr>
                <w:b/>
                <w:bCs/>
                <w:color w:val="000000"/>
                <w:sz w:val="20"/>
                <w:szCs w:val="20"/>
                <w:lang w:bidi="ar-SA"/>
              </w:rPr>
              <w:t xml:space="preserve">Выпуск с Котельной АО </w:t>
            </w:r>
            <w:proofErr w:type="spellStart"/>
            <w:r w:rsidRPr="008E2A87">
              <w:rPr>
                <w:b/>
                <w:bCs/>
                <w:color w:val="000000"/>
                <w:sz w:val="20"/>
                <w:szCs w:val="20"/>
                <w:lang w:bidi="ar-SA"/>
              </w:rPr>
              <w:t>Реммаш</w:t>
            </w:r>
            <w:proofErr w:type="spellEnd"/>
          </w:p>
        </w:tc>
        <w:tc>
          <w:tcPr>
            <w:tcW w:w="1324" w:type="pct"/>
            <w:tcBorders>
              <w:top w:val="nil"/>
              <w:left w:val="nil"/>
              <w:bottom w:val="single" w:sz="4" w:space="0" w:color="auto"/>
              <w:right w:val="single" w:sz="4" w:space="0" w:color="auto"/>
            </w:tcBorders>
            <w:shd w:val="clear" w:color="auto" w:fill="auto"/>
            <w:noWrap/>
            <w:vAlign w:val="bottom"/>
            <w:hideMark/>
          </w:tcPr>
          <w:p w14:paraId="5620516C" w14:textId="77777777" w:rsidR="001A5A6A" w:rsidRPr="008E2A87" w:rsidRDefault="001A5A6A" w:rsidP="001A5A6A">
            <w:pPr>
              <w:autoSpaceDE/>
              <w:autoSpaceDN/>
              <w:spacing w:line="240" w:lineRule="auto"/>
              <w:ind w:firstLine="0"/>
              <w:jc w:val="center"/>
              <w:rPr>
                <w:b/>
                <w:bCs/>
                <w:color w:val="000000"/>
                <w:sz w:val="20"/>
                <w:szCs w:val="20"/>
                <w:lang w:bidi="ar-SA"/>
              </w:rPr>
            </w:pPr>
            <w:r w:rsidRPr="008E2A87">
              <w:rPr>
                <w:b/>
                <w:bCs/>
                <w:color w:val="000000"/>
                <w:sz w:val="20"/>
                <w:szCs w:val="20"/>
                <w:lang w:bidi="ar-SA"/>
              </w:rPr>
              <w:t>26,03</w:t>
            </w:r>
          </w:p>
        </w:tc>
        <w:tc>
          <w:tcPr>
            <w:tcW w:w="1396" w:type="pct"/>
            <w:tcBorders>
              <w:top w:val="nil"/>
              <w:left w:val="nil"/>
              <w:bottom w:val="single" w:sz="4" w:space="0" w:color="auto"/>
              <w:right w:val="single" w:sz="4" w:space="0" w:color="auto"/>
            </w:tcBorders>
            <w:shd w:val="clear" w:color="auto" w:fill="auto"/>
            <w:noWrap/>
            <w:vAlign w:val="bottom"/>
            <w:hideMark/>
          </w:tcPr>
          <w:p w14:paraId="30E07AF2" w14:textId="77777777" w:rsidR="001A5A6A" w:rsidRPr="008E2A87" w:rsidRDefault="001A5A6A" w:rsidP="001A5A6A">
            <w:pPr>
              <w:autoSpaceDE/>
              <w:autoSpaceDN/>
              <w:spacing w:line="240" w:lineRule="auto"/>
              <w:ind w:firstLine="0"/>
              <w:jc w:val="center"/>
              <w:rPr>
                <w:b/>
                <w:bCs/>
                <w:color w:val="000000"/>
                <w:sz w:val="20"/>
                <w:szCs w:val="20"/>
                <w:lang w:bidi="ar-SA"/>
              </w:rPr>
            </w:pPr>
            <w:r w:rsidRPr="008E2A87">
              <w:rPr>
                <w:b/>
                <w:bCs/>
                <w:color w:val="000000"/>
                <w:sz w:val="20"/>
                <w:szCs w:val="20"/>
                <w:lang w:bidi="ar-SA"/>
              </w:rPr>
              <w:t>13,51</w:t>
            </w:r>
          </w:p>
        </w:tc>
      </w:tr>
      <w:tr w:rsidR="001A5A6A" w:rsidRPr="008E2A87" w14:paraId="69C03583"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644B2BAF" w14:textId="77777777" w:rsidR="001A5A6A" w:rsidRPr="008E2A87" w:rsidRDefault="001A5A6A" w:rsidP="008E2A87">
            <w:pPr>
              <w:autoSpaceDE/>
              <w:autoSpaceDN/>
              <w:spacing w:line="240" w:lineRule="auto"/>
              <w:ind w:firstLine="0"/>
              <w:jc w:val="left"/>
              <w:rPr>
                <w:color w:val="000000"/>
                <w:sz w:val="20"/>
                <w:szCs w:val="20"/>
                <w:lang w:bidi="ar-SA"/>
              </w:rPr>
            </w:pPr>
            <w:r w:rsidRPr="008E2A87">
              <w:rPr>
                <w:color w:val="000000"/>
                <w:sz w:val="20"/>
                <w:szCs w:val="20"/>
                <w:lang w:bidi="ar-SA"/>
              </w:rPr>
              <w:t>распределено в городе</w:t>
            </w:r>
          </w:p>
        </w:tc>
        <w:tc>
          <w:tcPr>
            <w:tcW w:w="1324" w:type="pct"/>
            <w:tcBorders>
              <w:top w:val="nil"/>
              <w:left w:val="nil"/>
              <w:bottom w:val="single" w:sz="4" w:space="0" w:color="auto"/>
              <w:right w:val="single" w:sz="4" w:space="0" w:color="auto"/>
            </w:tcBorders>
            <w:shd w:val="clear" w:color="auto" w:fill="auto"/>
            <w:noWrap/>
            <w:vAlign w:val="bottom"/>
            <w:hideMark/>
          </w:tcPr>
          <w:p w14:paraId="32D7BF27"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19,84</w:t>
            </w:r>
          </w:p>
        </w:tc>
        <w:tc>
          <w:tcPr>
            <w:tcW w:w="1396" w:type="pct"/>
            <w:tcBorders>
              <w:top w:val="nil"/>
              <w:left w:val="nil"/>
              <w:bottom w:val="single" w:sz="4" w:space="0" w:color="auto"/>
              <w:right w:val="single" w:sz="4" w:space="0" w:color="auto"/>
            </w:tcBorders>
            <w:shd w:val="clear" w:color="auto" w:fill="auto"/>
            <w:noWrap/>
            <w:vAlign w:val="bottom"/>
            <w:hideMark/>
          </w:tcPr>
          <w:p w14:paraId="19CD0832"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10,69</w:t>
            </w:r>
          </w:p>
        </w:tc>
      </w:tr>
      <w:tr w:rsidR="001A5A6A" w:rsidRPr="008E2A87" w14:paraId="48B32EDB"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0DD1CA25" w14:textId="77777777" w:rsidR="001A5A6A" w:rsidRPr="008E2A87" w:rsidRDefault="001A5A6A" w:rsidP="008E2A87">
            <w:pPr>
              <w:autoSpaceDE/>
              <w:autoSpaceDN/>
              <w:spacing w:line="240" w:lineRule="auto"/>
              <w:ind w:firstLine="0"/>
              <w:jc w:val="left"/>
              <w:rPr>
                <w:color w:val="000000"/>
                <w:sz w:val="20"/>
                <w:szCs w:val="20"/>
                <w:lang w:bidi="ar-SA"/>
              </w:rPr>
            </w:pPr>
            <w:r w:rsidRPr="008E2A87">
              <w:rPr>
                <w:color w:val="000000"/>
                <w:sz w:val="20"/>
                <w:szCs w:val="20"/>
                <w:lang w:bidi="ar-SA"/>
              </w:rPr>
              <w:t>Потери</w:t>
            </w:r>
          </w:p>
        </w:tc>
        <w:tc>
          <w:tcPr>
            <w:tcW w:w="1324" w:type="pct"/>
            <w:tcBorders>
              <w:top w:val="nil"/>
              <w:left w:val="nil"/>
              <w:bottom w:val="single" w:sz="4" w:space="0" w:color="auto"/>
              <w:right w:val="single" w:sz="4" w:space="0" w:color="auto"/>
            </w:tcBorders>
            <w:shd w:val="clear" w:color="auto" w:fill="auto"/>
            <w:noWrap/>
            <w:vAlign w:val="bottom"/>
            <w:hideMark/>
          </w:tcPr>
          <w:p w14:paraId="4444A1F7"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6,19</w:t>
            </w:r>
          </w:p>
        </w:tc>
        <w:tc>
          <w:tcPr>
            <w:tcW w:w="1396" w:type="pct"/>
            <w:tcBorders>
              <w:top w:val="nil"/>
              <w:left w:val="nil"/>
              <w:bottom w:val="single" w:sz="4" w:space="0" w:color="auto"/>
              <w:right w:val="single" w:sz="4" w:space="0" w:color="auto"/>
            </w:tcBorders>
            <w:shd w:val="clear" w:color="auto" w:fill="auto"/>
            <w:noWrap/>
            <w:vAlign w:val="bottom"/>
            <w:hideMark/>
          </w:tcPr>
          <w:p w14:paraId="1806673C"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2,82</w:t>
            </w:r>
          </w:p>
        </w:tc>
      </w:tr>
      <w:tr w:rsidR="001A5A6A" w:rsidRPr="008E2A87" w14:paraId="327F315C" w14:textId="77777777" w:rsidTr="008E2A87">
        <w:trPr>
          <w:trHeight w:val="20"/>
        </w:trPr>
        <w:tc>
          <w:tcPr>
            <w:tcW w:w="2280" w:type="pct"/>
            <w:tcBorders>
              <w:top w:val="nil"/>
              <w:left w:val="single" w:sz="4" w:space="0" w:color="auto"/>
              <w:bottom w:val="double" w:sz="6" w:space="0" w:color="auto"/>
              <w:right w:val="single" w:sz="4" w:space="0" w:color="auto"/>
            </w:tcBorders>
            <w:shd w:val="clear" w:color="auto" w:fill="auto"/>
            <w:vAlign w:val="bottom"/>
            <w:hideMark/>
          </w:tcPr>
          <w:p w14:paraId="1D195B08" w14:textId="77777777" w:rsidR="001A5A6A" w:rsidRPr="008E2A87" w:rsidRDefault="001A5A6A" w:rsidP="008E2A87">
            <w:pPr>
              <w:autoSpaceDE/>
              <w:autoSpaceDN/>
              <w:spacing w:line="240" w:lineRule="auto"/>
              <w:ind w:firstLine="0"/>
              <w:jc w:val="left"/>
              <w:rPr>
                <w:b/>
                <w:bCs/>
                <w:i/>
                <w:iCs/>
                <w:color w:val="000000"/>
                <w:sz w:val="20"/>
                <w:szCs w:val="20"/>
                <w:lang w:bidi="ar-SA"/>
              </w:rPr>
            </w:pPr>
            <w:r w:rsidRPr="008E2A87">
              <w:rPr>
                <w:b/>
                <w:bCs/>
                <w:i/>
                <w:iCs/>
                <w:color w:val="000000"/>
                <w:sz w:val="20"/>
                <w:szCs w:val="20"/>
                <w:lang w:bidi="ar-SA"/>
              </w:rPr>
              <w:t>% потерь в городе</w:t>
            </w:r>
          </w:p>
        </w:tc>
        <w:tc>
          <w:tcPr>
            <w:tcW w:w="1324" w:type="pct"/>
            <w:tcBorders>
              <w:top w:val="nil"/>
              <w:left w:val="nil"/>
              <w:bottom w:val="double" w:sz="6" w:space="0" w:color="auto"/>
              <w:right w:val="single" w:sz="4" w:space="0" w:color="auto"/>
            </w:tcBorders>
            <w:shd w:val="clear" w:color="auto" w:fill="auto"/>
            <w:noWrap/>
            <w:vAlign w:val="bottom"/>
            <w:hideMark/>
          </w:tcPr>
          <w:p w14:paraId="70C602B7" w14:textId="77777777" w:rsidR="001A5A6A" w:rsidRPr="008E2A87" w:rsidRDefault="001A5A6A" w:rsidP="001A5A6A">
            <w:pPr>
              <w:autoSpaceDE/>
              <w:autoSpaceDN/>
              <w:spacing w:line="240" w:lineRule="auto"/>
              <w:ind w:firstLine="0"/>
              <w:jc w:val="center"/>
              <w:rPr>
                <w:b/>
                <w:bCs/>
                <w:i/>
                <w:iCs/>
                <w:color w:val="000000"/>
                <w:sz w:val="20"/>
                <w:szCs w:val="20"/>
                <w:lang w:bidi="ar-SA"/>
              </w:rPr>
            </w:pPr>
            <w:r w:rsidRPr="008E2A87">
              <w:rPr>
                <w:b/>
                <w:bCs/>
                <w:i/>
                <w:iCs/>
                <w:color w:val="000000"/>
                <w:sz w:val="20"/>
                <w:szCs w:val="20"/>
                <w:lang w:bidi="ar-SA"/>
              </w:rPr>
              <w:t>17,27%</w:t>
            </w:r>
          </w:p>
        </w:tc>
        <w:tc>
          <w:tcPr>
            <w:tcW w:w="1396" w:type="pct"/>
            <w:tcBorders>
              <w:top w:val="nil"/>
              <w:left w:val="nil"/>
              <w:bottom w:val="double" w:sz="6" w:space="0" w:color="auto"/>
              <w:right w:val="single" w:sz="4" w:space="0" w:color="auto"/>
            </w:tcBorders>
            <w:shd w:val="clear" w:color="auto" w:fill="auto"/>
            <w:noWrap/>
            <w:vAlign w:val="bottom"/>
            <w:hideMark/>
          </w:tcPr>
          <w:p w14:paraId="77632B40" w14:textId="77777777" w:rsidR="001A5A6A" w:rsidRPr="008E2A87" w:rsidRDefault="001A5A6A" w:rsidP="001A5A6A">
            <w:pPr>
              <w:autoSpaceDE/>
              <w:autoSpaceDN/>
              <w:spacing w:line="240" w:lineRule="auto"/>
              <w:ind w:firstLine="0"/>
              <w:jc w:val="center"/>
              <w:rPr>
                <w:b/>
                <w:bCs/>
                <w:i/>
                <w:iCs/>
                <w:color w:val="000000"/>
                <w:sz w:val="20"/>
                <w:szCs w:val="20"/>
                <w:lang w:bidi="ar-SA"/>
              </w:rPr>
            </w:pPr>
            <w:r w:rsidRPr="008E2A87">
              <w:rPr>
                <w:b/>
                <w:bCs/>
                <w:i/>
                <w:iCs/>
                <w:color w:val="000000"/>
                <w:sz w:val="20"/>
                <w:szCs w:val="20"/>
                <w:lang w:bidi="ar-SA"/>
              </w:rPr>
              <w:t>8,18%</w:t>
            </w:r>
          </w:p>
        </w:tc>
      </w:tr>
      <w:tr w:rsidR="001A5A6A" w:rsidRPr="008E2A87" w14:paraId="322B8A84"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54955AAE" w14:textId="77777777" w:rsidR="001A5A6A" w:rsidRPr="008E2A87" w:rsidRDefault="001A5A6A" w:rsidP="008E2A87">
            <w:pPr>
              <w:autoSpaceDE/>
              <w:autoSpaceDN/>
              <w:spacing w:line="240" w:lineRule="auto"/>
              <w:ind w:firstLine="0"/>
              <w:jc w:val="left"/>
              <w:rPr>
                <w:b/>
                <w:bCs/>
                <w:color w:val="000000"/>
                <w:sz w:val="20"/>
                <w:szCs w:val="20"/>
                <w:lang w:bidi="ar-SA"/>
              </w:rPr>
            </w:pPr>
            <w:r w:rsidRPr="008E2A87">
              <w:rPr>
                <w:b/>
                <w:bCs/>
                <w:color w:val="000000"/>
                <w:sz w:val="20"/>
                <w:szCs w:val="20"/>
                <w:lang w:bidi="ar-SA"/>
              </w:rPr>
              <w:t>Выпуск с Котельной ООО "</w:t>
            </w:r>
            <w:proofErr w:type="spellStart"/>
            <w:r w:rsidRPr="008E2A87">
              <w:rPr>
                <w:b/>
                <w:bCs/>
                <w:color w:val="000000"/>
                <w:sz w:val="20"/>
                <w:szCs w:val="20"/>
                <w:lang w:bidi="ar-SA"/>
              </w:rPr>
              <w:t>Комэнерго</w:t>
            </w:r>
            <w:proofErr w:type="spellEnd"/>
            <w:r w:rsidRPr="008E2A87">
              <w:rPr>
                <w:b/>
                <w:bCs/>
                <w:color w:val="000000"/>
                <w:sz w:val="20"/>
                <w:szCs w:val="20"/>
                <w:lang w:bidi="ar-SA"/>
              </w:rPr>
              <w:t>"</w:t>
            </w:r>
          </w:p>
        </w:tc>
        <w:tc>
          <w:tcPr>
            <w:tcW w:w="1324" w:type="pct"/>
            <w:tcBorders>
              <w:top w:val="nil"/>
              <w:left w:val="nil"/>
              <w:bottom w:val="single" w:sz="4" w:space="0" w:color="auto"/>
              <w:right w:val="single" w:sz="4" w:space="0" w:color="auto"/>
            </w:tcBorders>
            <w:shd w:val="clear" w:color="auto" w:fill="auto"/>
            <w:noWrap/>
            <w:vAlign w:val="bottom"/>
            <w:hideMark/>
          </w:tcPr>
          <w:p w14:paraId="00C4B143" w14:textId="77777777" w:rsidR="001A5A6A" w:rsidRPr="008E2A87" w:rsidRDefault="001A5A6A" w:rsidP="001A5A6A">
            <w:pPr>
              <w:autoSpaceDE/>
              <w:autoSpaceDN/>
              <w:spacing w:line="240" w:lineRule="auto"/>
              <w:ind w:firstLine="0"/>
              <w:jc w:val="center"/>
              <w:rPr>
                <w:b/>
                <w:bCs/>
                <w:color w:val="000000"/>
                <w:sz w:val="20"/>
                <w:szCs w:val="20"/>
                <w:lang w:bidi="ar-SA"/>
              </w:rPr>
            </w:pPr>
            <w:r w:rsidRPr="008E2A87">
              <w:rPr>
                <w:b/>
                <w:bCs/>
                <w:color w:val="000000"/>
                <w:sz w:val="20"/>
                <w:szCs w:val="20"/>
                <w:lang w:bidi="ar-SA"/>
              </w:rPr>
              <w:t>47,46</w:t>
            </w:r>
          </w:p>
        </w:tc>
        <w:tc>
          <w:tcPr>
            <w:tcW w:w="1396" w:type="pct"/>
            <w:tcBorders>
              <w:top w:val="nil"/>
              <w:left w:val="nil"/>
              <w:bottom w:val="single" w:sz="4" w:space="0" w:color="auto"/>
              <w:right w:val="single" w:sz="4" w:space="0" w:color="auto"/>
            </w:tcBorders>
            <w:shd w:val="clear" w:color="auto" w:fill="auto"/>
            <w:noWrap/>
            <w:vAlign w:val="bottom"/>
            <w:hideMark/>
          </w:tcPr>
          <w:p w14:paraId="14D107F9" w14:textId="77777777" w:rsidR="001A5A6A" w:rsidRPr="008E2A87" w:rsidRDefault="001A5A6A" w:rsidP="001A5A6A">
            <w:pPr>
              <w:autoSpaceDE/>
              <w:autoSpaceDN/>
              <w:spacing w:line="240" w:lineRule="auto"/>
              <w:ind w:firstLine="0"/>
              <w:jc w:val="center"/>
              <w:rPr>
                <w:b/>
                <w:bCs/>
                <w:color w:val="000000"/>
                <w:sz w:val="20"/>
                <w:szCs w:val="20"/>
                <w:lang w:bidi="ar-SA"/>
              </w:rPr>
            </w:pPr>
            <w:r w:rsidRPr="008E2A87">
              <w:rPr>
                <w:b/>
                <w:bCs/>
                <w:color w:val="000000"/>
                <w:sz w:val="20"/>
                <w:szCs w:val="20"/>
                <w:lang w:bidi="ar-SA"/>
              </w:rPr>
              <w:t>18,54</w:t>
            </w:r>
          </w:p>
        </w:tc>
      </w:tr>
      <w:tr w:rsidR="001A5A6A" w:rsidRPr="008E2A87" w14:paraId="0CF52D3E"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4B6DABA1" w14:textId="77777777" w:rsidR="001A5A6A" w:rsidRPr="008E2A87" w:rsidRDefault="001A5A6A" w:rsidP="008E2A87">
            <w:pPr>
              <w:autoSpaceDE/>
              <w:autoSpaceDN/>
              <w:spacing w:line="240" w:lineRule="auto"/>
              <w:ind w:firstLine="0"/>
              <w:jc w:val="left"/>
              <w:rPr>
                <w:color w:val="000000"/>
                <w:sz w:val="20"/>
                <w:szCs w:val="20"/>
                <w:lang w:bidi="ar-SA"/>
              </w:rPr>
            </w:pPr>
            <w:r w:rsidRPr="008E2A87">
              <w:rPr>
                <w:color w:val="000000"/>
                <w:sz w:val="20"/>
                <w:szCs w:val="20"/>
                <w:lang w:bidi="ar-SA"/>
              </w:rPr>
              <w:t>распределено в городе</w:t>
            </w:r>
          </w:p>
        </w:tc>
        <w:tc>
          <w:tcPr>
            <w:tcW w:w="1324" w:type="pct"/>
            <w:tcBorders>
              <w:top w:val="nil"/>
              <w:left w:val="nil"/>
              <w:bottom w:val="single" w:sz="4" w:space="0" w:color="auto"/>
              <w:right w:val="single" w:sz="4" w:space="0" w:color="auto"/>
            </w:tcBorders>
            <w:shd w:val="clear" w:color="auto" w:fill="auto"/>
            <w:noWrap/>
            <w:vAlign w:val="bottom"/>
            <w:hideMark/>
          </w:tcPr>
          <w:p w14:paraId="495E0E20"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36,21</w:t>
            </w:r>
          </w:p>
        </w:tc>
        <w:tc>
          <w:tcPr>
            <w:tcW w:w="1396" w:type="pct"/>
            <w:tcBorders>
              <w:top w:val="nil"/>
              <w:left w:val="nil"/>
              <w:bottom w:val="single" w:sz="4" w:space="0" w:color="auto"/>
              <w:right w:val="single" w:sz="4" w:space="0" w:color="auto"/>
            </w:tcBorders>
            <w:shd w:val="clear" w:color="auto" w:fill="auto"/>
            <w:noWrap/>
            <w:vAlign w:val="bottom"/>
            <w:hideMark/>
          </w:tcPr>
          <w:p w14:paraId="3850C07C"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17,56</w:t>
            </w:r>
          </w:p>
        </w:tc>
      </w:tr>
      <w:tr w:rsidR="001A5A6A" w:rsidRPr="008E2A87" w14:paraId="5E6A690D"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34D54EFC" w14:textId="77777777" w:rsidR="001A5A6A" w:rsidRPr="008E2A87" w:rsidRDefault="001A5A6A" w:rsidP="008E2A87">
            <w:pPr>
              <w:autoSpaceDE/>
              <w:autoSpaceDN/>
              <w:spacing w:line="240" w:lineRule="auto"/>
              <w:ind w:firstLine="0"/>
              <w:jc w:val="left"/>
              <w:rPr>
                <w:color w:val="000000"/>
                <w:sz w:val="20"/>
                <w:szCs w:val="20"/>
                <w:lang w:bidi="ar-SA"/>
              </w:rPr>
            </w:pPr>
            <w:r w:rsidRPr="008E2A87">
              <w:rPr>
                <w:color w:val="000000"/>
                <w:sz w:val="20"/>
                <w:szCs w:val="20"/>
                <w:lang w:bidi="ar-SA"/>
              </w:rPr>
              <w:t>Потери</w:t>
            </w:r>
          </w:p>
        </w:tc>
        <w:tc>
          <w:tcPr>
            <w:tcW w:w="1324" w:type="pct"/>
            <w:tcBorders>
              <w:top w:val="nil"/>
              <w:left w:val="nil"/>
              <w:bottom w:val="single" w:sz="4" w:space="0" w:color="auto"/>
              <w:right w:val="single" w:sz="4" w:space="0" w:color="auto"/>
            </w:tcBorders>
            <w:shd w:val="clear" w:color="auto" w:fill="auto"/>
            <w:noWrap/>
            <w:vAlign w:val="bottom"/>
            <w:hideMark/>
          </w:tcPr>
          <w:p w14:paraId="7643DA82"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11,25</w:t>
            </w:r>
          </w:p>
        </w:tc>
        <w:tc>
          <w:tcPr>
            <w:tcW w:w="1396" w:type="pct"/>
            <w:tcBorders>
              <w:top w:val="nil"/>
              <w:left w:val="nil"/>
              <w:bottom w:val="single" w:sz="4" w:space="0" w:color="auto"/>
              <w:right w:val="single" w:sz="4" w:space="0" w:color="auto"/>
            </w:tcBorders>
            <w:shd w:val="clear" w:color="auto" w:fill="auto"/>
            <w:noWrap/>
            <w:vAlign w:val="bottom"/>
            <w:hideMark/>
          </w:tcPr>
          <w:p w14:paraId="24229993"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0,98</w:t>
            </w:r>
          </w:p>
        </w:tc>
      </w:tr>
      <w:tr w:rsidR="001A5A6A" w:rsidRPr="008E2A87" w14:paraId="32FDB85F" w14:textId="77777777" w:rsidTr="008E2A87">
        <w:trPr>
          <w:trHeight w:val="20"/>
        </w:trPr>
        <w:tc>
          <w:tcPr>
            <w:tcW w:w="2280" w:type="pct"/>
            <w:tcBorders>
              <w:top w:val="nil"/>
              <w:left w:val="single" w:sz="4" w:space="0" w:color="auto"/>
              <w:bottom w:val="double" w:sz="6" w:space="0" w:color="auto"/>
              <w:right w:val="single" w:sz="4" w:space="0" w:color="auto"/>
            </w:tcBorders>
            <w:shd w:val="clear" w:color="auto" w:fill="auto"/>
            <w:vAlign w:val="bottom"/>
            <w:hideMark/>
          </w:tcPr>
          <w:p w14:paraId="334D10F5" w14:textId="77777777" w:rsidR="001A5A6A" w:rsidRPr="008E2A87" w:rsidRDefault="001A5A6A" w:rsidP="008E2A87">
            <w:pPr>
              <w:autoSpaceDE/>
              <w:autoSpaceDN/>
              <w:spacing w:line="240" w:lineRule="auto"/>
              <w:ind w:firstLine="0"/>
              <w:jc w:val="left"/>
              <w:rPr>
                <w:b/>
                <w:bCs/>
                <w:i/>
                <w:iCs/>
                <w:color w:val="000000"/>
                <w:sz w:val="20"/>
                <w:szCs w:val="20"/>
                <w:lang w:bidi="ar-SA"/>
              </w:rPr>
            </w:pPr>
            <w:r w:rsidRPr="008E2A87">
              <w:rPr>
                <w:b/>
                <w:bCs/>
                <w:i/>
                <w:iCs/>
                <w:color w:val="000000"/>
                <w:sz w:val="20"/>
                <w:szCs w:val="20"/>
                <w:lang w:bidi="ar-SA"/>
              </w:rPr>
              <w:t>% потерь в городе</w:t>
            </w:r>
          </w:p>
        </w:tc>
        <w:tc>
          <w:tcPr>
            <w:tcW w:w="1324" w:type="pct"/>
            <w:tcBorders>
              <w:top w:val="nil"/>
              <w:left w:val="nil"/>
              <w:bottom w:val="double" w:sz="6" w:space="0" w:color="auto"/>
              <w:right w:val="single" w:sz="4" w:space="0" w:color="auto"/>
            </w:tcBorders>
            <w:shd w:val="clear" w:color="auto" w:fill="auto"/>
            <w:noWrap/>
            <w:vAlign w:val="bottom"/>
            <w:hideMark/>
          </w:tcPr>
          <w:p w14:paraId="2E905CCC" w14:textId="77777777" w:rsidR="001A5A6A" w:rsidRPr="008E2A87" w:rsidRDefault="001A5A6A" w:rsidP="001A5A6A">
            <w:pPr>
              <w:autoSpaceDE/>
              <w:autoSpaceDN/>
              <w:spacing w:line="240" w:lineRule="auto"/>
              <w:ind w:firstLine="0"/>
              <w:jc w:val="center"/>
              <w:rPr>
                <w:b/>
                <w:bCs/>
                <w:i/>
                <w:iCs/>
                <w:color w:val="000000"/>
                <w:sz w:val="20"/>
                <w:szCs w:val="20"/>
                <w:lang w:bidi="ar-SA"/>
              </w:rPr>
            </w:pPr>
            <w:r w:rsidRPr="008E2A87">
              <w:rPr>
                <w:b/>
                <w:bCs/>
                <w:i/>
                <w:iCs/>
                <w:color w:val="000000"/>
                <w:sz w:val="20"/>
                <w:szCs w:val="20"/>
                <w:lang w:bidi="ar-SA"/>
              </w:rPr>
              <w:t>17,86%</w:t>
            </w:r>
          </w:p>
        </w:tc>
        <w:tc>
          <w:tcPr>
            <w:tcW w:w="1396" w:type="pct"/>
            <w:tcBorders>
              <w:top w:val="nil"/>
              <w:left w:val="nil"/>
              <w:bottom w:val="double" w:sz="6" w:space="0" w:color="auto"/>
              <w:right w:val="single" w:sz="4" w:space="0" w:color="auto"/>
            </w:tcBorders>
            <w:shd w:val="clear" w:color="auto" w:fill="auto"/>
            <w:noWrap/>
            <w:vAlign w:val="bottom"/>
            <w:hideMark/>
          </w:tcPr>
          <w:p w14:paraId="7344D71F" w14:textId="77777777" w:rsidR="001A5A6A" w:rsidRPr="008E2A87" w:rsidRDefault="001A5A6A" w:rsidP="001A5A6A">
            <w:pPr>
              <w:autoSpaceDE/>
              <w:autoSpaceDN/>
              <w:spacing w:line="240" w:lineRule="auto"/>
              <w:ind w:firstLine="0"/>
              <w:jc w:val="center"/>
              <w:rPr>
                <w:b/>
                <w:bCs/>
                <w:i/>
                <w:iCs/>
                <w:color w:val="000000"/>
                <w:sz w:val="20"/>
                <w:szCs w:val="20"/>
                <w:lang w:bidi="ar-SA"/>
              </w:rPr>
            </w:pPr>
            <w:r w:rsidRPr="008E2A87">
              <w:rPr>
                <w:b/>
                <w:bCs/>
                <w:i/>
                <w:iCs/>
                <w:color w:val="000000"/>
                <w:sz w:val="20"/>
                <w:szCs w:val="20"/>
                <w:lang w:bidi="ar-SA"/>
              </w:rPr>
              <w:t>1,96%</w:t>
            </w:r>
          </w:p>
        </w:tc>
      </w:tr>
      <w:tr w:rsidR="001A5A6A" w:rsidRPr="008E2A87" w14:paraId="03BFC535"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4A96F4F2" w14:textId="7B967F3B" w:rsidR="001A5A6A" w:rsidRPr="008E2A87" w:rsidRDefault="001A5A6A" w:rsidP="00F05A10">
            <w:pPr>
              <w:autoSpaceDE/>
              <w:autoSpaceDN/>
              <w:spacing w:line="240" w:lineRule="auto"/>
              <w:ind w:firstLine="0"/>
              <w:jc w:val="left"/>
              <w:rPr>
                <w:b/>
                <w:bCs/>
                <w:color w:val="000000"/>
                <w:sz w:val="20"/>
                <w:szCs w:val="20"/>
                <w:lang w:bidi="ar-SA"/>
              </w:rPr>
            </w:pPr>
            <w:r w:rsidRPr="008E2A87">
              <w:rPr>
                <w:b/>
                <w:bCs/>
                <w:color w:val="000000"/>
                <w:sz w:val="20"/>
                <w:szCs w:val="20"/>
                <w:lang w:bidi="ar-SA"/>
              </w:rPr>
              <w:t>Выпуск с Котельной</w:t>
            </w:r>
            <w:r w:rsidR="00F05A10">
              <w:rPr>
                <w:b/>
                <w:bCs/>
                <w:color w:val="000000"/>
                <w:sz w:val="20"/>
                <w:szCs w:val="20"/>
                <w:lang w:bidi="ar-SA"/>
              </w:rPr>
              <w:t>, Куйбышева, д. 77</w:t>
            </w:r>
          </w:p>
        </w:tc>
        <w:tc>
          <w:tcPr>
            <w:tcW w:w="1324" w:type="pct"/>
            <w:tcBorders>
              <w:top w:val="nil"/>
              <w:left w:val="nil"/>
              <w:bottom w:val="single" w:sz="4" w:space="0" w:color="auto"/>
              <w:right w:val="single" w:sz="4" w:space="0" w:color="auto"/>
            </w:tcBorders>
            <w:shd w:val="clear" w:color="auto" w:fill="auto"/>
            <w:noWrap/>
            <w:vAlign w:val="bottom"/>
            <w:hideMark/>
          </w:tcPr>
          <w:p w14:paraId="1C3FB8FD" w14:textId="77777777" w:rsidR="001A5A6A" w:rsidRPr="008E2A87" w:rsidRDefault="001A5A6A" w:rsidP="001A5A6A">
            <w:pPr>
              <w:autoSpaceDE/>
              <w:autoSpaceDN/>
              <w:spacing w:line="240" w:lineRule="auto"/>
              <w:ind w:firstLine="0"/>
              <w:jc w:val="center"/>
              <w:rPr>
                <w:b/>
                <w:bCs/>
                <w:color w:val="000000"/>
                <w:sz w:val="20"/>
                <w:szCs w:val="20"/>
                <w:lang w:bidi="ar-SA"/>
              </w:rPr>
            </w:pPr>
            <w:r w:rsidRPr="008E2A87">
              <w:rPr>
                <w:b/>
                <w:bCs/>
                <w:color w:val="000000"/>
                <w:sz w:val="20"/>
                <w:szCs w:val="20"/>
                <w:lang w:bidi="ar-SA"/>
              </w:rPr>
              <w:t>61,00</w:t>
            </w:r>
          </w:p>
        </w:tc>
        <w:tc>
          <w:tcPr>
            <w:tcW w:w="1396" w:type="pct"/>
            <w:tcBorders>
              <w:top w:val="nil"/>
              <w:left w:val="nil"/>
              <w:bottom w:val="single" w:sz="4" w:space="0" w:color="auto"/>
              <w:right w:val="single" w:sz="4" w:space="0" w:color="auto"/>
            </w:tcBorders>
            <w:shd w:val="clear" w:color="auto" w:fill="auto"/>
            <w:noWrap/>
            <w:vAlign w:val="bottom"/>
            <w:hideMark/>
          </w:tcPr>
          <w:p w14:paraId="53A889EA" w14:textId="77777777" w:rsidR="001A5A6A" w:rsidRPr="008E2A87" w:rsidRDefault="001A5A6A" w:rsidP="001A5A6A">
            <w:pPr>
              <w:autoSpaceDE/>
              <w:autoSpaceDN/>
              <w:spacing w:line="240" w:lineRule="auto"/>
              <w:ind w:firstLine="0"/>
              <w:jc w:val="center"/>
              <w:rPr>
                <w:b/>
                <w:bCs/>
                <w:color w:val="000000"/>
                <w:sz w:val="20"/>
                <w:szCs w:val="20"/>
                <w:lang w:bidi="ar-SA"/>
              </w:rPr>
            </w:pPr>
            <w:r w:rsidRPr="008E2A87">
              <w:rPr>
                <w:b/>
                <w:bCs/>
                <w:color w:val="000000"/>
                <w:sz w:val="20"/>
                <w:szCs w:val="20"/>
                <w:lang w:bidi="ar-SA"/>
              </w:rPr>
              <w:t>24,46</w:t>
            </w:r>
          </w:p>
        </w:tc>
      </w:tr>
      <w:tr w:rsidR="001A5A6A" w:rsidRPr="008E2A87" w14:paraId="7048B1C3"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6EFD24A5" w14:textId="77777777" w:rsidR="001A5A6A" w:rsidRPr="008E2A87" w:rsidRDefault="001A5A6A" w:rsidP="008E2A87">
            <w:pPr>
              <w:autoSpaceDE/>
              <w:autoSpaceDN/>
              <w:spacing w:line="240" w:lineRule="auto"/>
              <w:ind w:firstLine="0"/>
              <w:jc w:val="left"/>
              <w:rPr>
                <w:color w:val="000000"/>
                <w:sz w:val="20"/>
                <w:szCs w:val="20"/>
                <w:lang w:bidi="ar-SA"/>
              </w:rPr>
            </w:pPr>
            <w:r w:rsidRPr="008E2A87">
              <w:rPr>
                <w:color w:val="000000"/>
                <w:sz w:val="20"/>
                <w:szCs w:val="20"/>
                <w:lang w:bidi="ar-SA"/>
              </w:rPr>
              <w:t>распределено в городе</w:t>
            </w:r>
          </w:p>
        </w:tc>
        <w:tc>
          <w:tcPr>
            <w:tcW w:w="1324" w:type="pct"/>
            <w:tcBorders>
              <w:top w:val="nil"/>
              <w:left w:val="nil"/>
              <w:bottom w:val="single" w:sz="4" w:space="0" w:color="auto"/>
              <w:right w:val="single" w:sz="4" w:space="0" w:color="auto"/>
            </w:tcBorders>
            <w:shd w:val="clear" w:color="auto" w:fill="auto"/>
            <w:noWrap/>
            <w:vAlign w:val="bottom"/>
            <w:hideMark/>
          </w:tcPr>
          <w:p w14:paraId="0073B619"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54,80</w:t>
            </w:r>
          </w:p>
        </w:tc>
        <w:tc>
          <w:tcPr>
            <w:tcW w:w="1396" w:type="pct"/>
            <w:tcBorders>
              <w:top w:val="nil"/>
              <w:left w:val="nil"/>
              <w:bottom w:val="single" w:sz="4" w:space="0" w:color="auto"/>
              <w:right w:val="single" w:sz="4" w:space="0" w:color="auto"/>
            </w:tcBorders>
            <w:shd w:val="clear" w:color="auto" w:fill="auto"/>
            <w:noWrap/>
            <w:vAlign w:val="bottom"/>
            <w:hideMark/>
          </w:tcPr>
          <w:p w14:paraId="721D7CC6"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24,86</w:t>
            </w:r>
          </w:p>
        </w:tc>
      </w:tr>
      <w:tr w:rsidR="001A5A6A" w:rsidRPr="008E2A87" w14:paraId="09CF7736"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2FD8788E" w14:textId="77777777" w:rsidR="001A5A6A" w:rsidRPr="008E2A87" w:rsidRDefault="001A5A6A" w:rsidP="008E2A87">
            <w:pPr>
              <w:autoSpaceDE/>
              <w:autoSpaceDN/>
              <w:spacing w:line="240" w:lineRule="auto"/>
              <w:ind w:firstLine="0"/>
              <w:jc w:val="left"/>
              <w:rPr>
                <w:color w:val="000000"/>
                <w:sz w:val="20"/>
                <w:szCs w:val="20"/>
                <w:lang w:bidi="ar-SA"/>
              </w:rPr>
            </w:pPr>
            <w:r w:rsidRPr="008E2A87">
              <w:rPr>
                <w:color w:val="000000"/>
                <w:sz w:val="20"/>
                <w:szCs w:val="20"/>
                <w:lang w:bidi="ar-SA"/>
              </w:rPr>
              <w:t>Потери</w:t>
            </w:r>
          </w:p>
        </w:tc>
        <w:tc>
          <w:tcPr>
            <w:tcW w:w="1324" w:type="pct"/>
            <w:tcBorders>
              <w:top w:val="nil"/>
              <w:left w:val="nil"/>
              <w:bottom w:val="single" w:sz="4" w:space="0" w:color="auto"/>
              <w:right w:val="single" w:sz="4" w:space="0" w:color="auto"/>
            </w:tcBorders>
            <w:shd w:val="clear" w:color="auto" w:fill="auto"/>
            <w:noWrap/>
            <w:vAlign w:val="bottom"/>
            <w:hideMark/>
          </w:tcPr>
          <w:p w14:paraId="1E95BD06"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6,19</w:t>
            </w:r>
          </w:p>
        </w:tc>
        <w:tc>
          <w:tcPr>
            <w:tcW w:w="1396" w:type="pct"/>
            <w:tcBorders>
              <w:top w:val="nil"/>
              <w:left w:val="nil"/>
              <w:bottom w:val="single" w:sz="4" w:space="0" w:color="auto"/>
              <w:right w:val="single" w:sz="4" w:space="0" w:color="auto"/>
            </w:tcBorders>
            <w:shd w:val="clear" w:color="auto" w:fill="auto"/>
            <w:noWrap/>
            <w:vAlign w:val="bottom"/>
            <w:hideMark/>
          </w:tcPr>
          <w:p w14:paraId="7181560F" w14:textId="77777777" w:rsidR="001A5A6A" w:rsidRPr="008E2A87" w:rsidRDefault="001A5A6A" w:rsidP="001A5A6A">
            <w:pPr>
              <w:autoSpaceDE/>
              <w:autoSpaceDN/>
              <w:spacing w:line="240" w:lineRule="auto"/>
              <w:ind w:firstLine="0"/>
              <w:jc w:val="center"/>
              <w:rPr>
                <w:color w:val="000000"/>
                <w:sz w:val="20"/>
                <w:szCs w:val="20"/>
                <w:lang w:bidi="ar-SA"/>
              </w:rPr>
            </w:pPr>
            <w:r w:rsidRPr="008E2A87">
              <w:rPr>
                <w:color w:val="000000"/>
                <w:sz w:val="20"/>
                <w:szCs w:val="20"/>
                <w:lang w:bidi="ar-SA"/>
              </w:rPr>
              <w:t>-0,41</w:t>
            </w:r>
          </w:p>
        </w:tc>
      </w:tr>
      <w:tr w:rsidR="001A5A6A" w:rsidRPr="008E2A87" w14:paraId="17EC0B82" w14:textId="77777777" w:rsidTr="008E2A87">
        <w:trPr>
          <w:trHeight w:val="20"/>
        </w:trPr>
        <w:tc>
          <w:tcPr>
            <w:tcW w:w="2280" w:type="pct"/>
            <w:tcBorders>
              <w:top w:val="nil"/>
              <w:left w:val="single" w:sz="4" w:space="0" w:color="auto"/>
              <w:bottom w:val="single" w:sz="4" w:space="0" w:color="auto"/>
              <w:right w:val="single" w:sz="4" w:space="0" w:color="auto"/>
            </w:tcBorders>
            <w:shd w:val="clear" w:color="auto" w:fill="auto"/>
            <w:vAlign w:val="bottom"/>
            <w:hideMark/>
          </w:tcPr>
          <w:p w14:paraId="771D0C89" w14:textId="77777777" w:rsidR="001A5A6A" w:rsidRPr="008E2A87" w:rsidRDefault="001A5A6A" w:rsidP="008E2A87">
            <w:pPr>
              <w:autoSpaceDE/>
              <w:autoSpaceDN/>
              <w:spacing w:line="240" w:lineRule="auto"/>
              <w:ind w:firstLine="0"/>
              <w:jc w:val="left"/>
              <w:rPr>
                <w:b/>
                <w:bCs/>
                <w:i/>
                <w:iCs/>
                <w:color w:val="000000"/>
                <w:sz w:val="20"/>
                <w:szCs w:val="20"/>
                <w:lang w:bidi="ar-SA"/>
              </w:rPr>
            </w:pPr>
            <w:r w:rsidRPr="008E2A87">
              <w:rPr>
                <w:b/>
                <w:bCs/>
                <w:i/>
                <w:iCs/>
                <w:color w:val="000000"/>
                <w:sz w:val="20"/>
                <w:szCs w:val="20"/>
                <w:lang w:bidi="ar-SA"/>
              </w:rPr>
              <w:t>% потерь в городе</w:t>
            </w:r>
          </w:p>
        </w:tc>
        <w:tc>
          <w:tcPr>
            <w:tcW w:w="1324" w:type="pct"/>
            <w:tcBorders>
              <w:top w:val="nil"/>
              <w:left w:val="nil"/>
              <w:bottom w:val="single" w:sz="4" w:space="0" w:color="auto"/>
              <w:right w:val="single" w:sz="4" w:space="0" w:color="auto"/>
            </w:tcBorders>
            <w:shd w:val="clear" w:color="auto" w:fill="auto"/>
            <w:noWrap/>
            <w:vAlign w:val="bottom"/>
            <w:hideMark/>
          </w:tcPr>
          <w:p w14:paraId="3076CD45" w14:textId="77777777" w:rsidR="001A5A6A" w:rsidRPr="008E2A87" w:rsidRDefault="001A5A6A" w:rsidP="001A5A6A">
            <w:pPr>
              <w:autoSpaceDE/>
              <w:autoSpaceDN/>
              <w:spacing w:line="240" w:lineRule="auto"/>
              <w:ind w:firstLine="0"/>
              <w:jc w:val="center"/>
              <w:rPr>
                <w:b/>
                <w:bCs/>
                <w:i/>
                <w:iCs/>
                <w:color w:val="000000"/>
                <w:sz w:val="20"/>
                <w:szCs w:val="20"/>
                <w:lang w:bidi="ar-SA"/>
              </w:rPr>
            </w:pPr>
            <w:r w:rsidRPr="008E2A87">
              <w:rPr>
                <w:b/>
                <w:bCs/>
                <w:i/>
                <w:iCs/>
                <w:color w:val="000000"/>
                <w:sz w:val="20"/>
                <w:szCs w:val="20"/>
                <w:lang w:bidi="ar-SA"/>
              </w:rPr>
              <w:t>7,80%</w:t>
            </w:r>
          </w:p>
        </w:tc>
        <w:tc>
          <w:tcPr>
            <w:tcW w:w="1396" w:type="pct"/>
            <w:tcBorders>
              <w:top w:val="nil"/>
              <w:left w:val="nil"/>
              <w:bottom w:val="single" w:sz="4" w:space="0" w:color="auto"/>
              <w:right w:val="single" w:sz="4" w:space="0" w:color="auto"/>
            </w:tcBorders>
            <w:shd w:val="clear" w:color="auto" w:fill="auto"/>
            <w:noWrap/>
            <w:vAlign w:val="bottom"/>
            <w:hideMark/>
          </w:tcPr>
          <w:p w14:paraId="58ADA050" w14:textId="77777777" w:rsidR="001A5A6A" w:rsidRPr="008E2A87" w:rsidRDefault="001A5A6A" w:rsidP="001A5A6A">
            <w:pPr>
              <w:autoSpaceDE/>
              <w:autoSpaceDN/>
              <w:spacing w:line="240" w:lineRule="auto"/>
              <w:ind w:firstLine="0"/>
              <w:jc w:val="center"/>
              <w:rPr>
                <w:b/>
                <w:bCs/>
                <w:i/>
                <w:iCs/>
                <w:color w:val="000000"/>
                <w:sz w:val="20"/>
                <w:szCs w:val="20"/>
                <w:lang w:bidi="ar-SA"/>
              </w:rPr>
            </w:pPr>
            <w:r w:rsidRPr="008E2A87">
              <w:rPr>
                <w:b/>
                <w:bCs/>
                <w:i/>
                <w:iCs/>
                <w:color w:val="000000"/>
                <w:sz w:val="20"/>
                <w:szCs w:val="20"/>
                <w:lang w:bidi="ar-SA"/>
              </w:rPr>
              <w:t>-0,81%</w:t>
            </w:r>
          </w:p>
        </w:tc>
      </w:tr>
    </w:tbl>
    <w:p w14:paraId="0C39D724" w14:textId="77777777" w:rsidR="00FE2781" w:rsidRPr="00FE2781" w:rsidRDefault="00FE2781" w:rsidP="004F5532">
      <w:pPr>
        <w:rPr>
          <w:lang w:eastAsia="en-US" w:bidi="ar-SA"/>
        </w:rPr>
      </w:pPr>
    </w:p>
    <w:p w14:paraId="1623E9B6" w14:textId="04DAAAE1" w:rsidR="004F5532" w:rsidRDefault="004F5532" w:rsidP="004F5532">
      <w:pPr>
        <w:rPr>
          <w:highlight w:val="yellow"/>
          <w:lang w:eastAsia="en-US" w:bidi="ar-SA"/>
        </w:rPr>
      </w:pPr>
    </w:p>
    <w:p w14:paraId="53DA3934" w14:textId="77777777" w:rsidR="004F5532" w:rsidRPr="004F5532" w:rsidRDefault="004F5532" w:rsidP="004F5532">
      <w:pPr>
        <w:rPr>
          <w:highlight w:val="yellow"/>
          <w:lang w:eastAsia="en-US" w:bidi="ar-SA"/>
        </w:rPr>
      </w:pPr>
    </w:p>
    <w:sectPr w:rsidR="004F5532" w:rsidRPr="004F5532" w:rsidSect="00CE536A">
      <w:pgSz w:w="11907" w:h="16840" w:code="9"/>
      <w:pgMar w:top="1134" w:right="567" w:bottom="1134" w:left="1701"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0947A8" w14:textId="77777777" w:rsidR="00055671" w:rsidRDefault="00055671">
      <w:r>
        <w:separator/>
      </w:r>
    </w:p>
  </w:endnote>
  <w:endnote w:type="continuationSeparator" w:id="0">
    <w:p w14:paraId="248BDAC6" w14:textId="77777777" w:rsidR="00055671" w:rsidRDefault="00055671">
      <w:r>
        <w:continuationSeparator/>
      </w:r>
    </w:p>
  </w:endnote>
  <w:endnote w:type="continuationNotice" w:id="1">
    <w:p w14:paraId="5D521DD2" w14:textId="77777777" w:rsidR="00055671" w:rsidRDefault="000556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A838B1" w:rsidRPr="002006B5" w:rsidRDefault="00A838B1"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A838B1" w:rsidRDefault="00A838B1"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A838B1" w:rsidRPr="002006B5" w:rsidRDefault="00A838B1"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4" name="Рисунок 4"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4F2670F8" w:rsidR="00A838B1" w:rsidRPr="002006B5" w:rsidRDefault="00A838B1" w:rsidP="00DB5F74">
    <w:pPr>
      <w:autoSpaceDE/>
      <w:autoSpaceDN/>
      <w:spacing w:line="240" w:lineRule="auto"/>
      <w:ind w:firstLine="0"/>
      <w:jc w:val="center"/>
      <w:rPr>
        <w:rFonts w:eastAsia="Calibri"/>
        <w:sz w:val="22"/>
        <w:lang w:eastAsia="en-US" w:bidi="ar-SA"/>
      </w:rPr>
    </w:pPr>
    <w:r>
      <w:rPr>
        <w:rFonts w:eastAsia="Calibri"/>
        <w:sz w:val="22"/>
        <w:lang w:eastAsia="en-US" w:bidi="ar-SA"/>
      </w:rPr>
      <w:t>г. Глазов</w:t>
    </w:r>
  </w:p>
  <w:p w14:paraId="2C6AD4D3" w14:textId="07E1DC38" w:rsidR="00A838B1" w:rsidRPr="00C3018D" w:rsidRDefault="00BD0098" w:rsidP="00C3018D">
    <w:pPr>
      <w:pStyle w:val="aa"/>
      <w:spacing w:line="240" w:lineRule="auto"/>
      <w:ind w:firstLine="0"/>
      <w:jc w:val="center"/>
      <w:rPr>
        <w:rFonts w:eastAsia="Calibri"/>
        <w:sz w:val="22"/>
        <w:lang w:eastAsia="en-US" w:bidi="ar-SA"/>
      </w:rPr>
    </w:pPr>
    <w:r>
      <w:rPr>
        <w:rFonts w:eastAsia="Calibri"/>
        <w:sz w:val="22"/>
        <w:lang w:eastAsia="en-US" w:bidi="ar-SA"/>
      </w:rPr>
      <w:t>2025</w:t>
    </w:r>
    <w:r w:rsidR="00A838B1"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32D70481" w14:textId="520C3932" w:rsidR="00A838B1" w:rsidRPr="00DB5F74" w:rsidRDefault="00A838B1"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BD0098">
          <w:rPr>
            <w:noProof/>
            <w:sz w:val="22"/>
            <w:szCs w:val="24"/>
          </w:rPr>
          <w:t>2</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A639D" w14:textId="77777777" w:rsidR="00055671" w:rsidRDefault="00055671">
      <w:r>
        <w:separator/>
      </w:r>
    </w:p>
  </w:footnote>
  <w:footnote w:type="continuationSeparator" w:id="0">
    <w:p w14:paraId="1B684ECE" w14:textId="77777777" w:rsidR="00055671" w:rsidRDefault="00055671">
      <w:r>
        <w:continuationSeparator/>
      </w:r>
    </w:p>
  </w:footnote>
  <w:footnote w:type="continuationNotice" w:id="1">
    <w:p w14:paraId="2CDFD689" w14:textId="77777777" w:rsidR="00055671" w:rsidRDefault="00055671">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9">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1A2C3F94"/>
    <w:multiLevelType w:val="multilevel"/>
    <w:tmpl w:val="E28CA648"/>
    <w:lvl w:ilvl="0">
      <w:start w:val="2"/>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1DBB475B"/>
    <w:multiLevelType w:val="hybridMultilevel"/>
    <w:tmpl w:val="674649EE"/>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264F5EE9"/>
    <w:multiLevelType w:val="hybridMultilevel"/>
    <w:tmpl w:val="D2E8C662"/>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9">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0">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2">
    <w:nsid w:val="3AC8586B"/>
    <w:multiLevelType w:val="hybridMultilevel"/>
    <w:tmpl w:val="A516D59A"/>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43BF348B"/>
    <w:multiLevelType w:val="hybridMultilevel"/>
    <w:tmpl w:val="0C603D0E"/>
    <w:lvl w:ilvl="0" w:tplc="0419000F">
      <w:numFmt w:val="bullet"/>
      <w:lvlText w:val="–"/>
      <w:lvlJc w:val="left"/>
      <w:pPr>
        <w:ind w:left="121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9">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495633F0"/>
    <w:multiLevelType w:val="hybridMultilevel"/>
    <w:tmpl w:val="6748C73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4">
    <w:nsid w:val="4A124F5F"/>
    <w:multiLevelType w:val="hybridMultilevel"/>
    <w:tmpl w:val="6534076A"/>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8">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8">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9">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nsid w:val="78FF26B8"/>
    <w:multiLevelType w:val="hybridMultilevel"/>
    <w:tmpl w:val="DF9C2322"/>
    <w:lvl w:ilvl="0" w:tplc="074A1960">
      <w:start w:val="1"/>
      <w:numFmt w:val="decimal"/>
      <w:lvlText w:val="%1."/>
      <w:lvlJc w:val="left"/>
      <w:pPr>
        <w:ind w:left="1431" w:hanging="58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1">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3">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52"/>
  </w:num>
  <w:num w:numId="3">
    <w:abstractNumId w:val="61"/>
  </w:num>
  <w:num w:numId="4">
    <w:abstractNumId w:val="53"/>
  </w:num>
  <w:num w:numId="5">
    <w:abstractNumId w:val="51"/>
  </w:num>
  <w:num w:numId="6">
    <w:abstractNumId w:val="2"/>
  </w:num>
  <w:num w:numId="7">
    <w:abstractNumId w:val="40"/>
  </w:num>
  <w:num w:numId="8">
    <w:abstractNumId w:val="63"/>
  </w:num>
  <w:num w:numId="9">
    <w:abstractNumId w:val="31"/>
  </w:num>
  <w:num w:numId="10">
    <w:abstractNumId w:val="10"/>
  </w:num>
  <w:num w:numId="11">
    <w:abstractNumId w:val="55"/>
  </w:num>
  <w:num w:numId="12">
    <w:abstractNumId w:val="22"/>
  </w:num>
  <w:num w:numId="13">
    <w:abstractNumId w:val="46"/>
  </w:num>
  <w:num w:numId="14">
    <w:abstractNumId w:val="11"/>
  </w:num>
  <w:num w:numId="15">
    <w:abstractNumId w:val="28"/>
  </w:num>
  <w:num w:numId="16">
    <w:abstractNumId w:val="3"/>
  </w:num>
  <w:num w:numId="17">
    <w:abstractNumId w:val="21"/>
  </w:num>
  <w:num w:numId="18">
    <w:abstractNumId w:val="9"/>
  </w:num>
  <w:num w:numId="19">
    <w:abstractNumId w:val="42"/>
  </w:num>
  <w:num w:numId="20">
    <w:abstractNumId w:val="37"/>
  </w:num>
  <w:num w:numId="21">
    <w:abstractNumId w:val="24"/>
  </w:num>
  <w:num w:numId="22">
    <w:abstractNumId w:val="62"/>
  </w:num>
  <w:num w:numId="23">
    <w:abstractNumId w:val="39"/>
  </w:num>
  <w:num w:numId="24">
    <w:abstractNumId w:val="54"/>
  </w:num>
  <w:num w:numId="25">
    <w:abstractNumId w:val="58"/>
  </w:num>
  <w:num w:numId="26">
    <w:abstractNumId w:val="20"/>
  </w:num>
  <w:num w:numId="27">
    <w:abstractNumId w:val="47"/>
  </w:num>
  <w:num w:numId="28">
    <w:abstractNumId w:val="34"/>
  </w:num>
  <w:num w:numId="29">
    <w:abstractNumId w:val="12"/>
  </w:num>
  <w:num w:numId="30">
    <w:abstractNumId w:val="14"/>
  </w:num>
  <w:num w:numId="31">
    <w:abstractNumId w:val="27"/>
  </w:num>
  <w:num w:numId="32">
    <w:abstractNumId w:val="48"/>
  </w:num>
  <w:num w:numId="33">
    <w:abstractNumId w:val="5"/>
  </w:num>
  <w:num w:numId="34">
    <w:abstractNumId w:val="15"/>
  </w:num>
  <w:num w:numId="35">
    <w:abstractNumId w:val="0"/>
  </w:num>
  <w:num w:numId="36">
    <w:abstractNumId w:val="59"/>
  </w:num>
  <w:num w:numId="37">
    <w:abstractNumId w:val="59"/>
    <w:lvlOverride w:ilvl="0">
      <w:startOverride w:val="1"/>
    </w:lvlOverride>
  </w:num>
  <w:num w:numId="38">
    <w:abstractNumId w:val="41"/>
  </w:num>
  <w:num w:numId="39">
    <w:abstractNumId w:val="36"/>
  </w:num>
  <w:num w:numId="40">
    <w:abstractNumId w:val="50"/>
  </w:num>
  <w:num w:numId="41">
    <w:abstractNumId w:val="25"/>
  </w:num>
  <w:num w:numId="42">
    <w:abstractNumId w:val="13"/>
  </w:num>
  <w:num w:numId="43">
    <w:abstractNumId w:val="45"/>
  </w:num>
  <w:num w:numId="44">
    <w:abstractNumId w:val="16"/>
  </w:num>
  <w:num w:numId="45">
    <w:abstractNumId w:val="4"/>
  </w:num>
  <w:num w:numId="46">
    <w:abstractNumId w:val="1"/>
  </w:num>
  <w:num w:numId="47">
    <w:abstractNumId w:val="26"/>
  </w:num>
  <w:num w:numId="48">
    <w:abstractNumId w:val="23"/>
  </w:num>
  <w:num w:numId="49">
    <w:abstractNumId w:val="56"/>
  </w:num>
  <w:num w:numId="50">
    <w:abstractNumId w:val="49"/>
  </w:num>
  <w:num w:numId="51">
    <w:abstractNumId w:val="33"/>
  </w:num>
  <w:num w:numId="52">
    <w:abstractNumId w:val="57"/>
  </w:num>
  <w:num w:numId="53">
    <w:abstractNumId w:val="30"/>
  </w:num>
  <w:num w:numId="54">
    <w:abstractNumId w:val="29"/>
  </w:num>
  <w:num w:numId="55">
    <w:abstractNumId w:val="35"/>
  </w:num>
  <w:num w:numId="56">
    <w:abstractNumId w:val="17"/>
  </w:num>
  <w:num w:numId="57">
    <w:abstractNumId w:val="6"/>
  </w:num>
  <w:num w:numId="58">
    <w:abstractNumId w:val="7"/>
  </w:num>
  <w:num w:numId="59">
    <w:abstractNumId w:val="19"/>
  </w:num>
  <w:num w:numId="60">
    <w:abstractNumId w:val="32"/>
  </w:num>
  <w:num w:numId="61">
    <w:abstractNumId w:val="43"/>
  </w:num>
  <w:num w:numId="62">
    <w:abstractNumId w:val="60"/>
  </w:num>
  <w:num w:numId="63">
    <w:abstractNumId w:val="18"/>
  </w:num>
  <w:num w:numId="64">
    <w:abstractNumId w:val="44"/>
  </w:num>
  <w:num w:numId="65">
    <w:abstractNumId w:val="38"/>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Ольга Малышкина">
    <w15:presenceInfo w15:providerId="AD" w15:userId="S-1-5-21-3948945272-847040320-3214049437-11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790F"/>
    <w:rsid w:val="00007FEE"/>
    <w:rsid w:val="000154ED"/>
    <w:rsid w:val="00015B24"/>
    <w:rsid w:val="00015F01"/>
    <w:rsid w:val="00026F78"/>
    <w:rsid w:val="00031CCA"/>
    <w:rsid w:val="00032880"/>
    <w:rsid w:val="00032E20"/>
    <w:rsid w:val="00036C6D"/>
    <w:rsid w:val="00040778"/>
    <w:rsid w:val="00040921"/>
    <w:rsid w:val="0004423E"/>
    <w:rsid w:val="0004445E"/>
    <w:rsid w:val="00050B99"/>
    <w:rsid w:val="00050CAC"/>
    <w:rsid w:val="000549EA"/>
    <w:rsid w:val="00055671"/>
    <w:rsid w:val="000559B0"/>
    <w:rsid w:val="0005706A"/>
    <w:rsid w:val="00057540"/>
    <w:rsid w:val="000609F2"/>
    <w:rsid w:val="000617EE"/>
    <w:rsid w:val="00063314"/>
    <w:rsid w:val="00063507"/>
    <w:rsid w:val="00064042"/>
    <w:rsid w:val="000720F5"/>
    <w:rsid w:val="000810BA"/>
    <w:rsid w:val="00081611"/>
    <w:rsid w:val="00081D08"/>
    <w:rsid w:val="00082056"/>
    <w:rsid w:val="00083482"/>
    <w:rsid w:val="0008581E"/>
    <w:rsid w:val="0008749A"/>
    <w:rsid w:val="0008751B"/>
    <w:rsid w:val="00092692"/>
    <w:rsid w:val="00092CBC"/>
    <w:rsid w:val="00093F87"/>
    <w:rsid w:val="0009514D"/>
    <w:rsid w:val="00096298"/>
    <w:rsid w:val="000A0B79"/>
    <w:rsid w:val="000A17A8"/>
    <w:rsid w:val="000A340E"/>
    <w:rsid w:val="000A5935"/>
    <w:rsid w:val="000A6CE0"/>
    <w:rsid w:val="000A7CCA"/>
    <w:rsid w:val="000B0214"/>
    <w:rsid w:val="000B26B1"/>
    <w:rsid w:val="000B43E6"/>
    <w:rsid w:val="000B4CE9"/>
    <w:rsid w:val="000B5FB4"/>
    <w:rsid w:val="000B6853"/>
    <w:rsid w:val="000B6E26"/>
    <w:rsid w:val="000B7088"/>
    <w:rsid w:val="000C4A9C"/>
    <w:rsid w:val="000C4BE7"/>
    <w:rsid w:val="000C5BC2"/>
    <w:rsid w:val="000C619D"/>
    <w:rsid w:val="000C7C42"/>
    <w:rsid w:val="000D1F5E"/>
    <w:rsid w:val="000D4257"/>
    <w:rsid w:val="000D60BA"/>
    <w:rsid w:val="000D6591"/>
    <w:rsid w:val="000D71D8"/>
    <w:rsid w:val="000E12B3"/>
    <w:rsid w:val="000E6655"/>
    <w:rsid w:val="000E7569"/>
    <w:rsid w:val="000E78B7"/>
    <w:rsid w:val="000F1DD6"/>
    <w:rsid w:val="000F23A6"/>
    <w:rsid w:val="000F26E6"/>
    <w:rsid w:val="000F6315"/>
    <w:rsid w:val="00101F0F"/>
    <w:rsid w:val="00103345"/>
    <w:rsid w:val="0010386C"/>
    <w:rsid w:val="0010421E"/>
    <w:rsid w:val="00104425"/>
    <w:rsid w:val="00106EAE"/>
    <w:rsid w:val="001110B8"/>
    <w:rsid w:val="0011417D"/>
    <w:rsid w:val="00115BE3"/>
    <w:rsid w:val="00117FBF"/>
    <w:rsid w:val="001220D5"/>
    <w:rsid w:val="0012373D"/>
    <w:rsid w:val="00123D58"/>
    <w:rsid w:val="00124ADE"/>
    <w:rsid w:val="0012688F"/>
    <w:rsid w:val="001304BB"/>
    <w:rsid w:val="001312B0"/>
    <w:rsid w:val="00136CCA"/>
    <w:rsid w:val="001412B6"/>
    <w:rsid w:val="00142DD4"/>
    <w:rsid w:val="0014357C"/>
    <w:rsid w:val="00143C76"/>
    <w:rsid w:val="0014568E"/>
    <w:rsid w:val="00145CAC"/>
    <w:rsid w:val="0014642C"/>
    <w:rsid w:val="0015037B"/>
    <w:rsid w:val="0015282F"/>
    <w:rsid w:val="001538AF"/>
    <w:rsid w:val="00156553"/>
    <w:rsid w:val="00161452"/>
    <w:rsid w:val="001652B4"/>
    <w:rsid w:val="00166DC7"/>
    <w:rsid w:val="00167824"/>
    <w:rsid w:val="00175D93"/>
    <w:rsid w:val="00175EF7"/>
    <w:rsid w:val="00176FFA"/>
    <w:rsid w:val="00177F78"/>
    <w:rsid w:val="00181757"/>
    <w:rsid w:val="00181932"/>
    <w:rsid w:val="00183203"/>
    <w:rsid w:val="00185E70"/>
    <w:rsid w:val="001901BF"/>
    <w:rsid w:val="001907CE"/>
    <w:rsid w:val="00191134"/>
    <w:rsid w:val="001A417F"/>
    <w:rsid w:val="001A5A6A"/>
    <w:rsid w:val="001B4189"/>
    <w:rsid w:val="001B44F1"/>
    <w:rsid w:val="001B5CB0"/>
    <w:rsid w:val="001C3BAE"/>
    <w:rsid w:val="001C42CD"/>
    <w:rsid w:val="001C5759"/>
    <w:rsid w:val="001C6DD5"/>
    <w:rsid w:val="001D070B"/>
    <w:rsid w:val="001D1F92"/>
    <w:rsid w:val="001D5093"/>
    <w:rsid w:val="001D71E6"/>
    <w:rsid w:val="001D77AF"/>
    <w:rsid w:val="001E04D6"/>
    <w:rsid w:val="001E15A5"/>
    <w:rsid w:val="001E2DB8"/>
    <w:rsid w:val="001E3A02"/>
    <w:rsid w:val="001E4B09"/>
    <w:rsid w:val="001E7844"/>
    <w:rsid w:val="001F20C5"/>
    <w:rsid w:val="001F3BFA"/>
    <w:rsid w:val="001F59FE"/>
    <w:rsid w:val="002006B5"/>
    <w:rsid w:val="00200CE7"/>
    <w:rsid w:val="00204AD8"/>
    <w:rsid w:val="0021033C"/>
    <w:rsid w:val="00213EAB"/>
    <w:rsid w:val="00223B4A"/>
    <w:rsid w:val="00223EF5"/>
    <w:rsid w:val="002246D3"/>
    <w:rsid w:val="002250C7"/>
    <w:rsid w:val="00225F4F"/>
    <w:rsid w:val="0022601E"/>
    <w:rsid w:val="00226A00"/>
    <w:rsid w:val="00227782"/>
    <w:rsid w:val="00227E1F"/>
    <w:rsid w:val="0023105B"/>
    <w:rsid w:val="002318A3"/>
    <w:rsid w:val="00232892"/>
    <w:rsid w:val="00234CCC"/>
    <w:rsid w:val="0023514B"/>
    <w:rsid w:val="0023551B"/>
    <w:rsid w:val="00237671"/>
    <w:rsid w:val="00245488"/>
    <w:rsid w:val="00246253"/>
    <w:rsid w:val="00247522"/>
    <w:rsid w:val="0025111A"/>
    <w:rsid w:val="00251CCA"/>
    <w:rsid w:val="0025237D"/>
    <w:rsid w:val="00252BC1"/>
    <w:rsid w:val="00252DF3"/>
    <w:rsid w:val="002539E2"/>
    <w:rsid w:val="00253B93"/>
    <w:rsid w:val="00262218"/>
    <w:rsid w:val="00262421"/>
    <w:rsid w:val="002632BA"/>
    <w:rsid w:val="00264E87"/>
    <w:rsid w:val="00265271"/>
    <w:rsid w:val="00274645"/>
    <w:rsid w:val="00274889"/>
    <w:rsid w:val="002752F8"/>
    <w:rsid w:val="00277BD4"/>
    <w:rsid w:val="002805DA"/>
    <w:rsid w:val="00281E6A"/>
    <w:rsid w:val="00282DCC"/>
    <w:rsid w:val="00283BD0"/>
    <w:rsid w:val="002853D3"/>
    <w:rsid w:val="00287DE8"/>
    <w:rsid w:val="0029129F"/>
    <w:rsid w:val="00291E58"/>
    <w:rsid w:val="00291EB8"/>
    <w:rsid w:val="00292940"/>
    <w:rsid w:val="002940A8"/>
    <w:rsid w:val="00294BB4"/>
    <w:rsid w:val="00295995"/>
    <w:rsid w:val="00295AB8"/>
    <w:rsid w:val="002967DD"/>
    <w:rsid w:val="00297BF6"/>
    <w:rsid w:val="002A0494"/>
    <w:rsid w:val="002A09C6"/>
    <w:rsid w:val="002A1DD3"/>
    <w:rsid w:val="002A31D2"/>
    <w:rsid w:val="002A47A7"/>
    <w:rsid w:val="002A4D72"/>
    <w:rsid w:val="002A696F"/>
    <w:rsid w:val="002B26E7"/>
    <w:rsid w:val="002B6EAE"/>
    <w:rsid w:val="002B7584"/>
    <w:rsid w:val="002B7ABF"/>
    <w:rsid w:val="002C1362"/>
    <w:rsid w:val="002C4811"/>
    <w:rsid w:val="002C5D27"/>
    <w:rsid w:val="002C73C4"/>
    <w:rsid w:val="002C7669"/>
    <w:rsid w:val="002C79F7"/>
    <w:rsid w:val="002C7E6C"/>
    <w:rsid w:val="002D27A1"/>
    <w:rsid w:val="002D4543"/>
    <w:rsid w:val="002D5A25"/>
    <w:rsid w:val="002E624A"/>
    <w:rsid w:val="002F0B38"/>
    <w:rsid w:val="002F1030"/>
    <w:rsid w:val="002F1576"/>
    <w:rsid w:val="002F2B63"/>
    <w:rsid w:val="002F3719"/>
    <w:rsid w:val="002F5276"/>
    <w:rsid w:val="002F7E48"/>
    <w:rsid w:val="003015C6"/>
    <w:rsid w:val="0030178E"/>
    <w:rsid w:val="00301E87"/>
    <w:rsid w:val="00302425"/>
    <w:rsid w:val="003029BF"/>
    <w:rsid w:val="00305DB4"/>
    <w:rsid w:val="00307608"/>
    <w:rsid w:val="003102F9"/>
    <w:rsid w:val="00312E61"/>
    <w:rsid w:val="00315C80"/>
    <w:rsid w:val="00316077"/>
    <w:rsid w:val="00316CF3"/>
    <w:rsid w:val="00321B89"/>
    <w:rsid w:val="00323724"/>
    <w:rsid w:val="003264DB"/>
    <w:rsid w:val="00327DA8"/>
    <w:rsid w:val="00330F7A"/>
    <w:rsid w:val="0033334C"/>
    <w:rsid w:val="00333B51"/>
    <w:rsid w:val="00333F8F"/>
    <w:rsid w:val="003343DB"/>
    <w:rsid w:val="00334548"/>
    <w:rsid w:val="003361C3"/>
    <w:rsid w:val="00341C11"/>
    <w:rsid w:val="00346F37"/>
    <w:rsid w:val="00354DA2"/>
    <w:rsid w:val="00357171"/>
    <w:rsid w:val="003607FE"/>
    <w:rsid w:val="003625F6"/>
    <w:rsid w:val="003640F2"/>
    <w:rsid w:val="003654B0"/>
    <w:rsid w:val="00366E5C"/>
    <w:rsid w:val="003676A1"/>
    <w:rsid w:val="00371CCD"/>
    <w:rsid w:val="00376BAC"/>
    <w:rsid w:val="00377453"/>
    <w:rsid w:val="00377972"/>
    <w:rsid w:val="003817B6"/>
    <w:rsid w:val="00381C26"/>
    <w:rsid w:val="00381EC7"/>
    <w:rsid w:val="0038552B"/>
    <w:rsid w:val="003878D2"/>
    <w:rsid w:val="00390D8C"/>
    <w:rsid w:val="003910F8"/>
    <w:rsid w:val="00391B07"/>
    <w:rsid w:val="003931E8"/>
    <w:rsid w:val="00394535"/>
    <w:rsid w:val="003946A2"/>
    <w:rsid w:val="00394F97"/>
    <w:rsid w:val="00395CE6"/>
    <w:rsid w:val="003963FA"/>
    <w:rsid w:val="00396B95"/>
    <w:rsid w:val="003A11C0"/>
    <w:rsid w:val="003A1EA0"/>
    <w:rsid w:val="003A32CE"/>
    <w:rsid w:val="003A3436"/>
    <w:rsid w:val="003A3E25"/>
    <w:rsid w:val="003A5D54"/>
    <w:rsid w:val="003B17F7"/>
    <w:rsid w:val="003B3FED"/>
    <w:rsid w:val="003B4870"/>
    <w:rsid w:val="003B67AB"/>
    <w:rsid w:val="003C0E16"/>
    <w:rsid w:val="003C1FAF"/>
    <w:rsid w:val="003C3AB4"/>
    <w:rsid w:val="003C418A"/>
    <w:rsid w:val="003C5717"/>
    <w:rsid w:val="003C7992"/>
    <w:rsid w:val="003D44D0"/>
    <w:rsid w:val="003D4504"/>
    <w:rsid w:val="003D6574"/>
    <w:rsid w:val="003E0F0D"/>
    <w:rsid w:val="003E1CD1"/>
    <w:rsid w:val="003E673C"/>
    <w:rsid w:val="003F111F"/>
    <w:rsid w:val="003F48A0"/>
    <w:rsid w:val="003F64E4"/>
    <w:rsid w:val="003F6847"/>
    <w:rsid w:val="004000CE"/>
    <w:rsid w:val="00400564"/>
    <w:rsid w:val="0040137C"/>
    <w:rsid w:val="00402117"/>
    <w:rsid w:val="004028B3"/>
    <w:rsid w:val="00403846"/>
    <w:rsid w:val="00406D14"/>
    <w:rsid w:val="00410812"/>
    <w:rsid w:val="0041142B"/>
    <w:rsid w:val="00413095"/>
    <w:rsid w:val="004141B0"/>
    <w:rsid w:val="004165D0"/>
    <w:rsid w:val="00416743"/>
    <w:rsid w:val="00417D58"/>
    <w:rsid w:val="00420F27"/>
    <w:rsid w:val="00422AD1"/>
    <w:rsid w:val="00431E86"/>
    <w:rsid w:val="00434DF6"/>
    <w:rsid w:val="004376F3"/>
    <w:rsid w:val="0044071F"/>
    <w:rsid w:val="00440A34"/>
    <w:rsid w:val="004434EC"/>
    <w:rsid w:val="00444DCB"/>
    <w:rsid w:val="0044717C"/>
    <w:rsid w:val="00447963"/>
    <w:rsid w:val="00450B85"/>
    <w:rsid w:val="00450CB7"/>
    <w:rsid w:val="00451FB8"/>
    <w:rsid w:val="00453912"/>
    <w:rsid w:val="00453A0F"/>
    <w:rsid w:val="0045676D"/>
    <w:rsid w:val="00456FE5"/>
    <w:rsid w:val="00460FDF"/>
    <w:rsid w:val="00463450"/>
    <w:rsid w:val="004634C6"/>
    <w:rsid w:val="00465C5A"/>
    <w:rsid w:val="00466769"/>
    <w:rsid w:val="004702D9"/>
    <w:rsid w:val="00472FC7"/>
    <w:rsid w:val="00475433"/>
    <w:rsid w:val="004759F7"/>
    <w:rsid w:val="00475D65"/>
    <w:rsid w:val="00475FB2"/>
    <w:rsid w:val="00476E96"/>
    <w:rsid w:val="00480FEF"/>
    <w:rsid w:val="0048100E"/>
    <w:rsid w:val="00481BFF"/>
    <w:rsid w:val="00482F4C"/>
    <w:rsid w:val="00486F54"/>
    <w:rsid w:val="004904D7"/>
    <w:rsid w:val="00490B4D"/>
    <w:rsid w:val="00490EB2"/>
    <w:rsid w:val="004914E2"/>
    <w:rsid w:val="004921D3"/>
    <w:rsid w:val="00493466"/>
    <w:rsid w:val="00493AE4"/>
    <w:rsid w:val="00493FE7"/>
    <w:rsid w:val="00494834"/>
    <w:rsid w:val="0049685C"/>
    <w:rsid w:val="00497142"/>
    <w:rsid w:val="00497348"/>
    <w:rsid w:val="004975BE"/>
    <w:rsid w:val="004A131B"/>
    <w:rsid w:val="004A643C"/>
    <w:rsid w:val="004B17A9"/>
    <w:rsid w:val="004B1EF9"/>
    <w:rsid w:val="004B30C6"/>
    <w:rsid w:val="004B4694"/>
    <w:rsid w:val="004B5D42"/>
    <w:rsid w:val="004B6A7A"/>
    <w:rsid w:val="004B7CA1"/>
    <w:rsid w:val="004C0DBE"/>
    <w:rsid w:val="004C282A"/>
    <w:rsid w:val="004C2C0A"/>
    <w:rsid w:val="004C3196"/>
    <w:rsid w:val="004C6412"/>
    <w:rsid w:val="004C6C75"/>
    <w:rsid w:val="004C73EA"/>
    <w:rsid w:val="004D1ECB"/>
    <w:rsid w:val="004D3101"/>
    <w:rsid w:val="004D3F52"/>
    <w:rsid w:val="004D501A"/>
    <w:rsid w:val="004D5638"/>
    <w:rsid w:val="004D660F"/>
    <w:rsid w:val="004D7D92"/>
    <w:rsid w:val="004E0101"/>
    <w:rsid w:val="004E07B6"/>
    <w:rsid w:val="004E2361"/>
    <w:rsid w:val="004E28EB"/>
    <w:rsid w:val="004E2A7A"/>
    <w:rsid w:val="004E50ED"/>
    <w:rsid w:val="004F0732"/>
    <w:rsid w:val="004F095E"/>
    <w:rsid w:val="004F0C3A"/>
    <w:rsid w:val="004F2E62"/>
    <w:rsid w:val="004F4C71"/>
    <w:rsid w:val="004F5532"/>
    <w:rsid w:val="004F6D1A"/>
    <w:rsid w:val="00503D4E"/>
    <w:rsid w:val="00505239"/>
    <w:rsid w:val="005055D5"/>
    <w:rsid w:val="005140EF"/>
    <w:rsid w:val="00514A0D"/>
    <w:rsid w:val="0051626F"/>
    <w:rsid w:val="0051716E"/>
    <w:rsid w:val="00521FE5"/>
    <w:rsid w:val="005362D0"/>
    <w:rsid w:val="00536450"/>
    <w:rsid w:val="00537017"/>
    <w:rsid w:val="00542DE2"/>
    <w:rsid w:val="005437A6"/>
    <w:rsid w:val="00543D54"/>
    <w:rsid w:val="00545E91"/>
    <w:rsid w:val="00546916"/>
    <w:rsid w:val="00547048"/>
    <w:rsid w:val="00550C52"/>
    <w:rsid w:val="00551267"/>
    <w:rsid w:val="0055202B"/>
    <w:rsid w:val="00552FFF"/>
    <w:rsid w:val="00556B0E"/>
    <w:rsid w:val="00557B98"/>
    <w:rsid w:val="005615E2"/>
    <w:rsid w:val="00562356"/>
    <w:rsid w:val="0056349E"/>
    <w:rsid w:val="00564758"/>
    <w:rsid w:val="00564EA9"/>
    <w:rsid w:val="005650FF"/>
    <w:rsid w:val="0056522A"/>
    <w:rsid w:val="0057178E"/>
    <w:rsid w:val="00573587"/>
    <w:rsid w:val="005761D8"/>
    <w:rsid w:val="005806DD"/>
    <w:rsid w:val="00580940"/>
    <w:rsid w:val="00581DD8"/>
    <w:rsid w:val="00586957"/>
    <w:rsid w:val="00586FC2"/>
    <w:rsid w:val="005919D0"/>
    <w:rsid w:val="00594928"/>
    <w:rsid w:val="005966C5"/>
    <w:rsid w:val="00596C9B"/>
    <w:rsid w:val="00596F3A"/>
    <w:rsid w:val="005A047F"/>
    <w:rsid w:val="005A1F9F"/>
    <w:rsid w:val="005A38B9"/>
    <w:rsid w:val="005A5F76"/>
    <w:rsid w:val="005A7332"/>
    <w:rsid w:val="005B2C3C"/>
    <w:rsid w:val="005B3802"/>
    <w:rsid w:val="005B3C83"/>
    <w:rsid w:val="005B457A"/>
    <w:rsid w:val="005B4655"/>
    <w:rsid w:val="005B48BC"/>
    <w:rsid w:val="005B5485"/>
    <w:rsid w:val="005B579B"/>
    <w:rsid w:val="005C0D96"/>
    <w:rsid w:val="005C195E"/>
    <w:rsid w:val="005D0305"/>
    <w:rsid w:val="005D19DA"/>
    <w:rsid w:val="005D2351"/>
    <w:rsid w:val="005D3359"/>
    <w:rsid w:val="005D3C04"/>
    <w:rsid w:val="005D59C1"/>
    <w:rsid w:val="005D7854"/>
    <w:rsid w:val="005D7F32"/>
    <w:rsid w:val="005F490B"/>
    <w:rsid w:val="005F5835"/>
    <w:rsid w:val="005F5FF6"/>
    <w:rsid w:val="005F69E4"/>
    <w:rsid w:val="006015E0"/>
    <w:rsid w:val="0060160D"/>
    <w:rsid w:val="00602DBB"/>
    <w:rsid w:val="00604457"/>
    <w:rsid w:val="00604E6A"/>
    <w:rsid w:val="00605B7A"/>
    <w:rsid w:val="0060745B"/>
    <w:rsid w:val="0061010B"/>
    <w:rsid w:val="00610512"/>
    <w:rsid w:val="00611FD1"/>
    <w:rsid w:val="006126A4"/>
    <w:rsid w:val="00612B2E"/>
    <w:rsid w:val="006135D5"/>
    <w:rsid w:val="00613C6F"/>
    <w:rsid w:val="00613DDD"/>
    <w:rsid w:val="00613F20"/>
    <w:rsid w:val="0061759C"/>
    <w:rsid w:val="0062080B"/>
    <w:rsid w:val="00621EA7"/>
    <w:rsid w:val="00622FFD"/>
    <w:rsid w:val="00623A1A"/>
    <w:rsid w:val="00625377"/>
    <w:rsid w:val="006275BF"/>
    <w:rsid w:val="00631BC0"/>
    <w:rsid w:val="006359D0"/>
    <w:rsid w:val="00641650"/>
    <w:rsid w:val="00646F55"/>
    <w:rsid w:val="006504E0"/>
    <w:rsid w:val="00650A40"/>
    <w:rsid w:val="00650CB4"/>
    <w:rsid w:val="00660ADD"/>
    <w:rsid w:val="006613C2"/>
    <w:rsid w:val="00664E29"/>
    <w:rsid w:val="00665048"/>
    <w:rsid w:val="00667E91"/>
    <w:rsid w:val="006727EA"/>
    <w:rsid w:val="00673666"/>
    <w:rsid w:val="00675CEF"/>
    <w:rsid w:val="006810F7"/>
    <w:rsid w:val="00681468"/>
    <w:rsid w:val="006851EC"/>
    <w:rsid w:val="00686B93"/>
    <w:rsid w:val="006925EA"/>
    <w:rsid w:val="00695F71"/>
    <w:rsid w:val="00697D7B"/>
    <w:rsid w:val="006A0136"/>
    <w:rsid w:val="006A2DBA"/>
    <w:rsid w:val="006A4FB8"/>
    <w:rsid w:val="006A5405"/>
    <w:rsid w:val="006A5B02"/>
    <w:rsid w:val="006B2E73"/>
    <w:rsid w:val="006B7260"/>
    <w:rsid w:val="006B7B7F"/>
    <w:rsid w:val="006C4ACD"/>
    <w:rsid w:val="006C78CD"/>
    <w:rsid w:val="006D052E"/>
    <w:rsid w:val="006D133C"/>
    <w:rsid w:val="006D1D76"/>
    <w:rsid w:val="006D4137"/>
    <w:rsid w:val="006D649C"/>
    <w:rsid w:val="006E4F5F"/>
    <w:rsid w:val="006E6653"/>
    <w:rsid w:val="006E680B"/>
    <w:rsid w:val="006F1384"/>
    <w:rsid w:val="006F4A51"/>
    <w:rsid w:val="006F5F68"/>
    <w:rsid w:val="006F6E53"/>
    <w:rsid w:val="006F6EC6"/>
    <w:rsid w:val="006F741E"/>
    <w:rsid w:val="00702122"/>
    <w:rsid w:val="007048D8"/>
    <w:rsid w:val="00707A5F"/>
    <w:rsid w:val="00710894"/>
    <w:rsid w:val="00711057"/>
    <w:rsid w:val="00711560"/>
    <w:rsid w:val="00713DE6"/>
    <w:rsid w:val="00714DE7"/>
    <w:rsid w:val="00716BAD"/>
    <w:rsid w:val="00716F2C"/>
    <w:rsid w:val="00722B7F"/>
    <w:rsid w:val="00723E87"/>
    <w:rsid w:val="00726363"/>
    <w:rsid w:val="0072649D"/>
    <w:rsid w:val="007266C7"/>
    <w:rsid w:val="007274AF"/>
    <w:rsid w:val="00730D3E"/>
    <w:rsid w:val="00731E8F"/>
    <w:rsid w:val="0073345B"/>
    <w:rsid w:val="007341A9"/>
    <w:rsid w:val="0073430C"/>
    <w:rsid w:val="00734C96"/>
    <w:rsid w:val="00736E81"/>
    <w:rsid w:val="0074024F"/>
    <w:rsid w:val="0074028C"/>
    <w:rsid w:val="00741059"/>
    <w:rsid w:val="007437CF"/>
    <w:rsid w:val="0074472A"/>
    <w:rsid w:val="007448AD"/>
    <w:rsid w:val="0074544B"/>
    <w:rsid w:val="00746B59"/>
    <w:rsid w:val="007500AD"/>
    <w:rsid w:val="00750694"/>
    <w:rsid w:val="00752582"/>
    <w:rsid w:val="00752C77"/>
    <w:rsid w:val="00752EAD"/>
    <w:rsid w:val="0076132E"/>
    <w:rsid w:val="00761ABB"/>
    <w:rsid w:val="00761B26"/>
    <w:rsid w:val="00763AC3"/>
    <w:rsid w:val="00764E08"/>
    <w:rsid w:val="00764EDB"/>
    <w:rsid w:val="007656E3"/>
    <w:rsid w:val="00765B5E"/>
    <w:rsid w:val="0076669C"/>
    <w:rsid w:val="00766AF5"/>
    <w:rsid w:val="00772350"/>
    <w:rsid w:val="00772E54"/>
    <w:rsid w:val="007734A8"/>
    <w:rsid w:val="00774C0F"/>
    <w:rsid w:val="0077530F"/>
    <w:rsid w:val="0077788C"/>
    <w:rsid w:val="00780117"/>
    <w:rsid w:val="007807F2"/>
    <w:rsid w:val="007819CB"/>
    <w:rsid w:val="00781D4B"/>
    <w:rsid w:val="00791084"/>
    <w:rsid w:val="00792C77"/>
    <w:rsid w:val="0079303B"/>
    <w:rsid w:val="00793369"/>
    <w:rsid w:val="00794885"/>
    <w:rsid w:val="0079733D"/>
    <w:rsid w:val="00797FBE"/>
    <w:rsid w:val="007A367D"/>
    <w:rsid w:val="007A39B7"/>
    <w:rsid w:val="007A55AF"/>
    <w:rsid w:val="007B073B"/>
    <w:rsid w:val="007B1C95"/>
    <w:rsid w:val="007B2D7D"/>
    <w:rsid w:val="007B3625"/>
    <w:rsid w:val="007B3B42"/>
    <w:rsid w:val="007B5F35"/>
    <w:rsid w:val="007C2F7F"/>
    <w:rsid w:val="007C3497"/>
    <w:rsid w:val="007C69FD"/>
    <w:rsid w:val="007D0A85"/>
    <w:rsid w:val="007D2C1B"/>
    <w:rsid w:val="007D2C30"/>
    <w:rsid w:val="007D56C9"/>
    <w:rsid w:val="007D5FB4"/>
    <w:rsid w:val="007E1044"/>
    <w:rsid w:val="007E1454"/>
    <w:rsid w:val="007E4BF9"/>
    <w:rsid w:val="007E629A"/>
    <w:rsid w:val="007E7C2E"/>
    <w:rsid w:val="007F00B9"/>
    <w:rsid w:val="007F3088"/>
    <w:rsid w:val="00800623"/>
    <w:rsid w:val="00805FE3"/>
    <w:rsid w:val="00806843"/>
    <w:rsid w:val="0080687A"/>
    <w:rsid w:val="00806F8E"/>
    <w:rsid w:val="008073A0"/>
    <w:rsid w:val="00811064"/>
    <w:rsid w:val="00811A9B"/>
    <w:rsid w:val="00812FAB"/>
    <w:rsid w:val="00814A81"/>
    <w:rsid w:val="00815DCB"/>
    <w:rsid w:val="00816779"/>
    <w:rsid w:val="00824825"/>
    <w:rsid w:val="00827529"/>
    <w:rsid w:val="00830859"/>
    <w:rsid w:val="0083101A"/>
    <w:rsid w:val="0083252E"/>
    <w:rsid w:val="00833BE3"/>
    <w:rsid w:val="008356AA"/>
    <w:rsid w:val="00835B24"/>
    <w:rsid w:val="00840954"/>
    <w:rsid w:val="00841192"/>
    <w:rsid w:val="00844F6F"/>
    <w:rsid w:val="008464B1"/>
    <w:rsid w:val="00847244"/>
    <w:rsid w:val="00851818"/>
    <w:rsid w:val="00852981"/>
    <w:rsid w:val="00852ABA"/>
    <w:rsid w:val="008536A0"/>
    <w:rsid w:val="008536FF"/>
    <w:rsid w:val="00854202"/>
    <w:rsid w:val="00854B5A"/>
    <w:rsid w:val="00854CDE"/>
    <w:rsid w:val="00854E80"/>
    <w:rsid w:val="008552BA"/>
    <w:rsid w:val="00855E59"/>
    <w:rsid w:val="00856C67"/>
    <w:rsid w:val="00862798"/>
    <w:rsid w:val="00864091"/>
    <w:rsid w:val="00865548"/>
    <w:rsid w:val="0086644A"/>
    <w:rsid w:val="00867B74"/>
    <w:rsid w:val="008701A6"/>
    <w:rsid w:val="00871A77"/>
    <w:rsid w:val="0087220C"/>
    <w:rsid w:val="008727E3"/>
    <w:rsid w:val="008732CD"/>
    <w:rsid w:val="00874B3A"/>
    <w:rsid w:val="00880D1B"/>
    <w:rsid w:val="00883FE5"/>
    <w:rsid w:val="00884639"/>
    <w:rsid w:val="008851CC"/>
    <w:rsid w:val="008853AF"/>
    <w:rsid w:val="00892EE2"/>
    <w:rsid w:val="0089356E"/>
    <w:rsid w:val="00894F9B"/>
    <w:rsid w:val="008A10E9"/>
    <w:rsid w:val="008A246D"/>
    <w:rsid w:val="008B0554"/>
    <w:rsid w:val="008B17CA"/>
    <w:rsid w:val="008B282F"/>
    <w:rsid w:val="008B47D4"/>
    <w:rsid w:val="008B6DC3"/>
    <w:rsid w:val="008B768A"/>
    <w:rsid w:val="008C22D5"/>
    <w:rsid w:val="008C3326"/>
    <w:rsid w:val="008C3DAF"/>
    <w:rsid w:val="008C41B1"/>
    <w:rsid w:val="008C6218"/>
    <w:rsid w:val="008C76B6"/>
    <w:rsid w:val="008D0769"/>
    <w:rsid w:val="008D0D42"/>
    <w:rsid w:val="008D1B82"/>
    <w:rsid w:val="008D1EF0"/>
    <w:rsid w:val="008D3611"/>
    <w:rsid w:val="008D6D1C"/>
    <w:rsid w:val="008D7C8D"/>
    <w:rsid w:val="008E031C"/>
    <w:rsid w:val="008E0630"/>
    <w:rsid w:val="008E18D0"/>
    <w:rsid w:val="008E221D"/>
    <w:rsid w:val="008E2A87"/>
    <w:rsid w:val="008E6332"/>
    <w:rsid w:val="008E7365"/>
    <w:rsid w:val="008F01CB"/>
    <w:rsid w:val="008F5D1C"/>
    <w:rsid w:val="008F6275"/>
    <w:rsid w:val="008F6629"/>
    <w:rsid w:val="00900527"/>
    <w:rsid w:val="00901082"/>
    <w:rsid w:val="00901627"/>
    <w:rsid w:val="009048F1"/>
    <w:rsid w:val="00905115"/>
    <w:rsid w:val="0091060F"/>
    <w:rsid w:val="00910D26"/>
    <w:rsid w:val="00914E2D"/>
    <w:rsid w:val="00915BAB"/>
    <w:rsid w:val="00920C7E"/>
    <w:rsid w:val="00920F61"/>
    <w:rsid w:val="009240CA"/>
    <w:rsid w:val="00924A04"/>
    <w:rsid w:val="00924B42"/>
    <w:rsid w:val="0093049C"/>
    <w:rsid w:val="00934890"/>
    <w:rsid w:val="00934942"/>
    <w:rsid w:val="00936AE2"/>
    <w:rsid w:val="00937E39"/>
    <w:rsid w:val="0094097A"/>
    <w:rsid w:val="00941AE3"/>
    <w:rsid w:val="0094295C"/>
    <w:rsid w:val="00943F41"/>
    <w:rsid w:val="0095072C"/>
    <w:rsid w:val="00954EE5"/>
    <w:rsid w:val="0095502C"/>
    <w:rsid w:val="009560A5"/>
    <w:rsid w:val="0096060D"/>
    <w:rsid w:val="00962001"/>
    <w:rsid w:val="009620B0"/>
    <w:rsid w:val="00962506"/>
    <w:rsid w:val="009636A2"/>
    <w:rsid w:val="0096625B"/>
    <w:rsid w:val="0096786A"/>
    <w:rsid w:val="00967EA4"/>
    <w:rsid w:val="009708A7"/>
    <w:rsid w:val="00970D97"/>
    <w:rsid w:val="009716E8"/>
    <w:rsid w:val="009732AE"/>
    <w:rsid w:val="00974C63"/>
    <w:rsid w:val="0098046B"/>
    <w:rsid w:val="00983C76"/>
    <w:rsid w:val="00984E66"/>
    <w:rsid w:val="00985EDE"/>
    <w:rsid w:val="00986965"/>
    <w:rsid w:val="009869DC"/>
    <w:rsid w:val="00987292"/>
    <w:rsid w:val="009875B0"/>
    <w:rsid w:val="0099005C"/>
    <w:rsid w:val="00991A1D"/>
    <w:rsid w:val="00992F95"/>
    <w:rsid w:val="0099310D"/>
    <w:rsid w:val="00995C3D"/>
    <w:rsid w:val="00997AFA"/>
    <w:rsid w:val="009A05AC"/>
    <w:rsid w:val="009A0F97"/>
    <w:rsid w:val="009A192E"/>
    <w:rsid w:val="009A2F20"/>
    <w:rsid w:val="009A338B"/>
    <w:rsid w:val="009A75FB"/>
    <w:rsid w:val="009B0637"/>
    <w:rsid w:val="009B1136"/>
    <w:rsid w:val="009B2FCF"/>
    <w:rsid w:val="009B3396"/>
    <w:rsid w:val="009C0392"/>
    <w:rsid w:val="009C19DF"/>
    <w:rsid w:val="009C526D"/>
    <w:rsid w:val="009C5C01"/>
    <w:rsid w:val="009C66C8"/>
    <w:rsid w:val="009D17B6"/>
    <w:rsid w:val="009D38E0"/>
    <w:rsid w:val="009D43D5"/>
    <w:rsid w:val="009E08E6"/>
    <w:rsid w:val="009E1ADC"/>
    <w:rsid w:val="009E3BDD"/>
    <w:rsid w:val="009E5F6A"/>
    <w:rsid w:val="009F4C32"/>
    <w:rsid w:val="009F6AE8"/>
    <w:rsid w:val="009F7AA9"/>
    <w:rsid w:val="00A01517"/>
    <w:rsid w:val="00A01A68"/>
    <w:rsid w:val="00A023C2"/>
    <w:rsid w:val="00A04440"/>
    <w:rsid w:val="00A063AB"/>
    <w:rsid w:val="00A06904"/>
    <w:rsid w:val="00A10DBB"/>
    <w:rsid w:val="00A10DDE"/>
    <w:rsid w:val="00A12088"/>
    <w:rsid w:val="00A12CEC"/>
    <w:rsid w:val="00A1368F"/>
    <w:rsid w:val="00A14429"/>
    <w:rsid w:val="00A1451D"/>
    <w:rsid w:val="00A169EF"/>
    <w:rsid w:val="00A17B9B"/>
    <w:rsid w:val="00A223C7"/>
    <w:rsid w:val="00A24F82"/>
    <w:rsid w:val="00A251FB"/>
    <w:rsid w:val="00A260F9"/>
    <w:rsid w:val="00A270AB"/>
    <w:rsid w:val="00A32430"/>
    <w:rsid w:val="00A3621A"/>
    <w:rsid w:val="00A4249F"/>
    <w:rsid w:val="00A46174"/>
    <w:rsid w:val="00A51068"/>
    <w:rsid w:val="00A61365"/>
    <w:rsid w:val="00A61DB2"/>
    <w:rsid w:val="00A649E3"/>
    <w:rsid w:val="00A65479"/>
    <w:rsid w:val="00A65B9C"/>
    <w:rsid w:val="00A67C26"/>
    <w:rsid w:val="00A765FD"/>
    <w:rsid w:val="00A80681"/>
    <w:rsid w:val="00A838B1"/>
    <w:rsid w:val="00A91490"/>
    <w:rsid w:val="00A92D61"/>
    <w:rsid w:val="00A94DA7"/>
    <w:rsid w:val="00A95B6D"/>
    <w:rsid w:val="00AA12B3"/>
    <w:rsid w:val="00AA15EE"/>
    <w:rsid w:val="00AA79D9"/>
    <w:rsid w:val="00AB099D"/>
    <w:rsid w:val="00AB1677"/>
    <w:rsid w:val="00AB16A4"/>
    <w:rsid w:val="00AB1B2B"/>
    <w:rsid w:val="00AB1EE0"/>
    <w:rsid w:val="00AB24D5"/>
    <w:rsid w:val="00AB5B16"/>
    <w:rsid w:val="00AB6A1B"/>
    <w:rsid w:val="00AC0E1C"/>
    <w:rsid w:val="00AC2C30"/>
    <w:rsid w:val="00AC3CAE"/>
    <w:rsid w:val="00AC446B"/>
    <w:rsid w:val="00AC73BD"/>
    <w:rsid w:val="00AD07DB"/>
    <w:rsid w:val="00AD26B4"/>
    <w:rsid w:val="00AD33C3"/>
    <w:rsid w:val="00AD3555"/>
    <w:rsid w:val="00AD3D39"/>
    <w:rsid w:val="00AD52E1"/>
    <w:rsid w:val="00AF04DC"/>
    <w:rsid w:val="00AF0A48"/>
    <w:rsid w:val="00AF0F4B"/>
    <w:rsid w:val="00AF117F"/>
    <w:rsid w:val="00AF3452"/>
    <w:rsid w:val="00AF4BBA"/>
    <w:rsid w:val="00AF6009"/>
    <w:rsid w:val="00AF6897"/>
    <w:rsid w:val="00B02A9E"/>
    <w:rsid w:val="00B05825"/>
    <w:rsid w:val="00B1524A"/>
    <w:rsid w:val="00B16307"/>
    <w:rsid w:val="00B2048E"/>
    <w:rsid w:val="00B21687"/>
    <w:rsid w:val="00B26C87"/>
    <w:rsid w:val="00B3227C"/>
    <w:rsid w:val="00B33FE9"/>
    <w:rsid w:val="00B44CCE"/>
    <w:rsid w:val="00B45565"/>
    <w:rsid w:val="00B45BF2"/>
    <w:rsid w:val="00B46DF0"/>
    <w:rsid w:val="00B504C4"/>
    <w:rsid w:val="00B50AA1"/>
    <w:rsid w:val="00B534B5"/>
    <w:rsid w:val="00B53D23"/>
    <w:rsid w:val="00B55459"/>
    <w:rsid w:val="00B56A9C"/>
    <w:rsid w:val="00B57733"/>
    <w:rsid w:val="00B6080B"/>
    <w:rsid w:val="00B61B3A"/>
    <w:rsid w:val="00B64125"/>
    <w:rsid w:val="00B659ED"/>
    <w:rsid w:val="00B65F8B"/>
    <w:rsid w:val="00B668C4"/>
    <w:rsid w:val="00B67F2C"/>
    <w:rsid w:val="00B7068C"/>
    <w:rsid w:val="00B71401"/>
    <w:rsid w:val="00B73831"/>
    <w:rsid w:val="00B73A80"/>
    <w:rsid w:val="00B76467"/>
    <w:rsid w:val="00B76C41"/>
    <w:rsid w:val="00B77C09"/>
    <w:rsid w:val="00B826DF"/>
    <w:rsid w:val="00B8286C"/>
    <w:rsid w:val="00B82B3A"/>
    <w:rsid w:val="00B8379B"/>
    <w:rsid w:val="00B83837"/>
    <w:rsid w:val="00B8577A"/>
    <w:rsid w:val="00B867E3"/>
    <w:rsid w:val="00B91E9E"/>
    <w:rsid w:val="00B926D6"/>
    <w:rsid w:val="00B94EBE"/>
    <w:rsid w:val="00B95635"/>
    <w:rsid w:val="00B95F18"/>
    <w:rsid w:val="00B97906"/>
    <w:rsid w:val="00B97F81"/>
    <w:rsid w:val="00BA0BEC"/>
    <w:rsid w:val="00BA0D20"/>
    <w:rsid w:val="00BA36B7"/>
    <w:rsid w:val="00BA4A37"/>
    <w:rsid w:val="00BB0AA8"/>
    <w:rsid w:val="00BB11FE"/>
    <w:rsid w:val="00BB12B3"/>
    <w:rsid w:val="00BB4844"/>
    <w:rsid w:val="00BB69ED"/>
    <w:rsid w:val="00BC1E08"/>
    <w:rsid w:val="00BC23CB"/>
    <w:rsid w:val="00BC2E68"/>
    <w:rsid w:val="00BC3CC6"/>
    <w:rsid w:val="00BD0098"/>
    <w:rsid w:val="00BD23ED"/>
    <w:rsid w:val="00BD2E2A"/>
    <w:rsid w:val="00BD3867"/>
    <w:rsid w:val="00BE0510"/>
    <w:rsid w:val="00BE0E0F"/>
    <w:rsid w:val="00BE20C4"/>
    <w:rsid w:val="00BE39D1"/>
    <w:rsid w:val="00BE3BC7"/>
    <w:rsid w:val="00BE3DB9"/>
    <w:rsid w:val="00BE5937"/>
    <w:rsid w:val="00BE67A7"/>
    <w:rsid w:val="00BE6D60"/>
    <w:rsid w:val="00BE7C6A"/>
    <w:rsid w:val="00BF021B"/>
    <w:rsid w:val="00BF0E92"/>
    <w:rsid w:val="00BF236C"/>
    <w:rsid w:val="00BF2407"/>
    <w:rsid w:val="00BF3F79"/>
    <w:rsid w:val="00BF416C"/>
    <w:rsid w:val="00BF59DF"/>
    <w:rsid w:val="00C01B99"/>
    <w:rsid w:val="00C02D17"/>
    <w:rsid w:val="00C04CC5"/>
    <w:rsid w:val="00C05E46"/>
    <w:rsid w:val="00C06171"/>
    <w:rsid w:val="00C076FE"/>
    <w:rsid w:val="00C126A1"/>
    <w:rsid w:val="00C15E8E"/>
    <w:rsid w:val="00C15F19"/>
    <w:rsid w:val="00C17360"/>
    <w:rsid w:val="00C174BB"/>
    <w:rsid w:val="00C20097"/>
    <w:rsid w:val="00C20596"/>
    <w:rsid w:val="00C21E34"/>
    <w:rsid w:val="00C22036"/>
    <w:rsid w:val="00C23ABC"/>
    <w:rsid w:val="00C25322"/>
    <w:rsid w:val="00C25A99"/>
    <w:rsid w:val="00C268F0"/>
    <w:rsid w:val="00C3018D"/>
    <w:rsid w:val="00C316C4"/>
    <w:rsid w:val="00C318A7"/>
    <w:rsid w:val="00C32642"/>
    <w:rsid w:val="00C32E53"/>
    <w:rsid w:val="00C3372F"/>
    <w:rsid w:val="00C414EE"/>
    <w:rsid w:val="00C42AD8"/>
    <w:rsid w:val="00C438F0"/>
    <w:rsid w:val="00C46D07"/>
    <w:rsid w:val="00C47E5E"/>
    <w:rsid w:val="00C510E8"/>
    <w:rsid w:val="00C5267A"/>
    <w:rsid w:val="00C539F4"/>
    <w:rsid w:val="00C542D0"/>
    <w:rsid w:val="00C55C8E"/>
    <w:rsid w:val="00C622B6"/>
    <w:rsid w:val="00C632BF"/>
    <w:rsid w:val="00C637E0"/>
    <w:rsid w:val="00C64C05"/>
    <w:rsid w:val="00C6524B"/>
    <w:rsid w:val="00C653E1"/>
    <w:rsid w:val="00C736FC"/>
    <w:rsid w:val="00C742C4"/>
    <w:rsid w:val="00C76E7F"/>
    <w:rsid w:val="00C80809"/>
    <w:rsid w:val="00C8286C"/>
    <w:rsid w:val="00C83B83"/>
    <w:rsid w:val="00C83D75"/>
    <w:rsid w:val="00C83DE6"/>
    <w:rsid w:val="00C84356"/>
    <w:rsid w:val="00C85D7D"/>
    <w:rsid w:val="00C875A5"/>
    <w:rsid w:val="00C90467"/>
    <w:rsid w:val="00C90C0B"/>
    <w:rsid w:val="00C91E80"/>
    <w:rsid w:val="00C9459E"/>
    <w:rsid w:val="00C9559A"/>
    <w:rsid w:val="00C96614"/>
    <w:rsid w:val="00C973CB"/>
    <w:rsid w:val="00CA12AF"/>
    <w:rsid w:val="00CA1BC9"/>
    <w:rsid w:val="00CA2718"/>
    <w:rsid w:val="00CA3A60"/>
    <w:rsid w:val="00CA5CCF"/>
    <w:rsid w:val="00CA61B1"/>
    <w:rsid w:val="00CB1939"/>
    <w:rsid w:val="00CB382A"/>
    <w:rsid w:val="00CB5149"/>
    <w:rsid w:val="00CC0537"/>
    <w:rsid w:val="00CC68FE"/>
    <w:rsid w:val="00CD2F0D"/>
    <w:rsid w:val="00CD4AE3"/>
    <w:rsid w:val="00CD51C4"/>
    <w:rsid w:val="00CD5C52"/>
    <w:rsid w:val="00CD6607"/>
    <w:rsid w:val="00CD7BFF"/>
    <w:rsid w:val="00CE3008"/>
    <w:rsid w:val="00CE3A11"/>
    <w:rsid w:val="00CE4D8A"/>
    <w:rsid w:val="00CE536A"/>
    <w:rsid w:val="00CF02EF"/>
    <w:rsid w:val="00CF1750"/>
    <w:rsid w:val="00CF32E7"/>
    <w:rsid w:val="00CF3517"/>
    <w:rsid w:val="00D0085D"/>
    <w:rsid w:val="00D021AB"/>
    <w:rsid w:val="00D071A9"/>
    <w:rsid w:val="00D12007"/>
    <w:rsid w:val="00D14898"/>
    <w:rsid w:val="00D16B10"/>
    <w:rsid w:val="00D2303D"/>
    <w:rsid w:val="00D24509"/>
    <w:rsid w:val="00D25B73"/>
    <w:rsid w:val="00D2647F"/>
    <w:rsid w:val="00D31E49"/>
    <w:rsid w:val="00D31EBC"/>
    <w:rsid w:val="00D32712"/>
    <w:rsid w:val="00D32783"/>
    <w:rsid w:val="00D3447D"/>
    <w:rsid w:val="00D34BC8"/>
    <w:rsid w:val="00D350D9"/>
    <w:rsid w:val="00D40D89"/>
    <w:rsid w:val="00D41F90"/>
    <w:rsid w:val="00D50C28"/>
    <w:rsid w:val="00D51FE4"/>
    <w:rsid w:val="00D53C28"/>
    <w:rsid w:val="00D617C0"/>
    <w:rsid w:val="00D64A1B"/>
    <w:rsid w:val="00D65AD7"/>
    <w:rsid w:val="00D661D2"/>
    <w:rsid w:val="00D66C13"/>
    <w:rsid w:val="00D679DC"/>
    <w:rsid w:val="00D72044"/>
    <w:rsid w:val="00D73C78"/>
    <w:rsid w:val="00D7533D"/>
    <w:rsid w:val="00D7564C"/>
    <w:rsid w:val="00D76DA5"/>
    <w:rsid w:val="00D773B8"/>
    <w:rsid w:val="00D775F5"/>
    <w:rsid w:val="00D77CA6"/>
    <w:rsid w:val="00D77D0F"/>
    <w:rsid w:val="00D80A7A"/>
    <w:rsid w:val="00D80B7B"/>
    <w:rsid w:val="00D833D5"/>
    <w:rsid w:val="00D84047"/>
    <w:rsid w:val="00D86F11"/>
    <w:rsid w:val="00D91B43"/>
    <w:rsid w:val="00D93998"/>
    <w:rsid w:val="00DA314E"/>
    <w:rsid w:val="00DA673F"/>
    <w:rsid w:val="00DA70FA"/>
    <w:rsid w:val="00DA7902"/>
    <w:rsid w:val="00DB246B"/>
    <w:rsid w:val="00DB37F6"/>
    <w:rsid w:val="00DB39F5"/>
    <w:rsid w:val="00DB3FEC"/>
    <w:rsid w:val="00DB5256"/>
    <w:rsid w:val="00DB5F74"/>
    <w:rsid w:val="00DB7A02"/>
    <w:rsid w:val="00DC3C87"/>
    <w:rsid w:val="00DC4A28"/>
    <w:rsid w:val="00DC7874"/>
    <w:rsid w:val="00DC7D53"/>
    <w:rsid w:val="00DD1495"/>
    <w:rsid w:val="00DD2828"/>
    <w:rsid w:val="00DD3B44"/>
    <w:rsid w:val="00DD6087"/>
    <w:rsid w:val="00DD6521"/>
    <w:rsid w:val="00DD73DA"/>
    <w:rsid w:val="00DD7F7A"/>
    <w:rsid w:val="00DE0AB1"/>
    <w:rsid w:val="00DE1348"/>
    <w:rsid w:val="00DE15BE"/>
    <w:rsid w:val="00DE1DBB"/>
    <w:rsid w:val="00DE3C78"/>
    <w:rsid w:val="00DE41C4"/>
    <w:rsid w:val="00DF09DC"/>
    <w:rsid w:val="00DF143A"/>
    <w:rsid w:val="00DF1D7D"/>
    <w:rsid w:val="00DF26E1"/>
    <w:rsid w:val="00DF2B62"/>
    <w:rsid w:val="00DF5162"/>
    <w:rsid w:val="00DF5B91"/>
    <w:rsid w:val="00DF5BBF"/>
    <w:rsid w:val="00E0040B"/>
    <w:rsid w:val="00E00EFB"/>
    <w:rsid w:val="00E01160"/>
    <w:rsid w:val="00E016B4"/>
    <w:rsid w:val="00E01ECF"/>
    <w:rsid w:val="00E04FF6"/>
    <w:rsid w:val="00E05A10"/>
    <w:rsid w:val="00E05ECC"/>
    <w:rsid w:val="00E13AB5"/>
    <w:rsid w:val="00E211FA"/>
    <w:rsid w:val="00E22592"/>
    <w:rsid w:val="00E23871"/>
    <w:rsid w:val="00E24352"/>
    <w:rsid w:val="00E24FBB"/>
    <w:rsid w:val="00E301BE"/>
    <w:rsid w:val="00E30C84"/>
    <w:rsid w:val="00E312CB"/>
    <w:rsid w:val="00E33531"/>
    <w:rsid w:val="00E357C6"/>
    <w:rsid w:val="00E35BB2"/>
    <w:rsid w:val="00E3616D"/>
    <w:rsid w:val="00E368D4"/>
    <w:rsid w:val="00E37424"/>
    <w:rsid w:val="00E37FFA"/>
    <w:rsid w:val="00E4147C"/>
    <w:rsid w:val="00E42B48"/>
    <w:rsid w:val="00E43757"/>
    <w:rsid w:val="00E45445"/>
    <w:rsid w:val="00E45796"/>
    <w:rsid w:val="00E45B51"/>
    <w:rsid w:val="00E4651A"/>
    <w:rsid w:val="00E4715F"/>
    <w:rsid w:val="00E50297"/>
    <w:rsid w:val="00E5096E"/>
    <w:rsid w:val="00E50F5B"/>
    <w:rsid w:val="00E51C8F"/>
    <w:rsid w:val="00E52744"/>
    <w:rsid w:val="00E52DB2"/>
    <w:rsid w:val="00E60809"/>
    <w:rsid w:val="00E61C1C"/>
    <w:rsid w:val="00E643C7"/>
    <w:rsid w:val="00E64F83"/>
    <w:rsid w:val="00E6626E"/>
    <w:rsid w:val="00E6746A"/>
    <w:rsid w:val="00E72724"/>
    <w:rsid w:val="00E72EA4"/>
    <w:rsid w:val="00E72F35"/>
    <w:rsid w:val="00E73FDB"/>
    <w:rsid w:val="00E751A4"/>
    <w:rsid w:val="00E75BE5"/>
    <w:rsid w:val="00E7781F"/>
    <w:rsid w:val="00E77AB6"/>
    <w:rsid w:val="00E803DD"/>
    <w:rsid w:val="00E80644"/>
    <w:rsid w:val="00E80AD8"/>
    <w:rsid w:val="00E81748"/>
    <w:rsid w:val="00E81D41"/>
    <w:rsid w:val="00E830E0"/>
    <w:rsid w:val="00E83665"/>
    <w:rsid w:val="00E84D31"/>
    <w:rsid w:val="00E84ECF"/>
    <w:rsid w:val="00E8593F"/>
    <w:rsid w:val="00E90D19"/>
    <w:rsid w:val="00E92F36"/>
    <w:rsid w:val="00E9394D"/>
    <w:rsid w:val="00E94693"/>
    <w:rsid w:val="00E94BB5"/>
    <w:rsid w:val="00E95A78"/>
    <w:rsid w:val="00E96CFA"/>
    <w:rsid w:val="00E97B2E"/>
    <w:rsid w:val="00EA0C66"/>
    <w:rsid w:val="00EA0D23"/>
    <w:rsid w:val="00EA2002"/>
    <w:rsid w:val="00EA30F8"/>
    <w:rsid w:val="00EB024D"/>
    <w:rsid w:val="00EB0C49"/>
    <w:rsid w:val="00EB5158"/>
    <w:rsid w:val="00EB62B8"/>
    <w:rsid w:val="00EC2392"/>
    <w:rsid w:val="00EC3024"/>
    <w:rsid w:val="00EC4B52"/>
    <w:rsid w:val="00ED1246"/>
    <w:rsid w:val="00ED237A"/>
    <w:rsid w:val="00ED4E6A"/>
    <w:rsid w:val="00EE18F1"/>
    <w:rsid w:val="00EE2545"/>
    <w:rsid w:val="00EE39A3"/>
    <w:rsid w:val="00EE5381"/>
    <w:rsid w:val="00EE724F"/>
    <w:rsid w:val="00EE78C2"/>
    <w:rsid w:val="00EF0295"/>
    <w:rsid w:val="00EF0BF5"/>
    <w:rsid w:val="00EF145E"/>
    <w:rsid w:val="00EF1F00"/>
    <w:rsid w:val="00EF2857"/>
    <w:rsid w:val="00EF4585"/>
    <w:rsid w:val="00EF50D4"/>
    <w:rsid w:val="00F0236F"/>
    <w:rsid w:val="00F0347A"/>
    <w:rsid w:val="00F05A10"/>
    <w:rsid w:val="00F05C45"/>
    <w:rsid w:val="00F0681B"/>
    <w:rsid w:val="00F071D9"/>
    <w:rsid w:val="00F117A6"/>
    <w:rsid w:val="00F12741"/>
    <w:rsid w:val="00F12942"/>
    <w:rsid w:val="00F15523"/>
    <w:rsid w:val="00F200C4"/>
    <w:rsid w:val="00F20A07"/>
    <w:rsid w:val="00F2628D"/>
    <w:rsid w:val="00F269CF"/>
    <w:rsid w:val="00F275AB"/>
    <w:rsid w:val="00F30D5F"/>
    <w:rsid w:val="00F35ADA"/>
    <w:rsid w:val="00F40A5B"/>
    <w:rsid w:val="00F431F4"/>
    <w:rsid w:val="00F4669A"/>
    <w:rsid w:val="00F5108B"/>
    <w:rsid w:val="00F520B1"/>
    <w:rsid w:val="00F52FBA"/>
    <w:rsid w:val="00F555DE"/>
    <w:rsid w:val="00F55C51"/>
    <w:rsid w:val="00F5644B"/>
    <w:rsid w:val="00F56CDF"/>
    <w:rsid w:val="00F621EF"/>
    <w:rsid w:val="00F63DFD"/>
    <w:rsid w:val="00F6451D"/>
    <w:rsid w:val="00F645E0"/>
    <w:rsid w:val="00F679B0"/>
    <w:rsid w:val="00F72C6B"/>
    <w:rsid w:val="00F73DAC"/>
    <w:rsid w:val="00F750B2"/>
    <w:rsid w:val="00F80234"/>
    <w:rsid w:val="00F80B31"/>
    <w:rsid w:val="00F82860"/>
    <w:rsid w:val="00F8764F"/>
    <w:rsid w:val="00F91533"/>
    <w:rsid w:val="00F9576C"/>
    <w:rsid w:val="00F96072"/>
    <w:rsid w:val="00F96390"/>
    <w:rsid w:val="00F97A99"/>
    <w:rsid w:val="00F97F4F"/>
    <w:rsid w:val="00FA0B65"/>
    <w:rsid w:val="00FA0C9E"/>
    <w:rsid w:val="00FA12B7"/>
    <w:rsid w:val="00FA2BD2"/>
    <w:rsid w:val="00FB3B4B"/>
    <w:rsid w:val="00FC0D78"/>
    <w:rsid w:val="00FC2A4A"/>
    <w:rsid w:val="00FC3434"/>
    <w:rsid w:val="00FC3483"/>
    <w:rsid w:val="00FC430E"/>
    <w:rsid w:val="00FC583E"/>
    <w:rsid w:val="00FC589B"/>
    <w:rsid w:val="00FC68DB"/>
    <w:rsid w:val="00FD1637"/>
    <w:rsid w:val="00FD4204"/>
    <w:rsid w:val="00FD5641"/>
    <w:rsid w:val="00FD57C2"/>
    <w:rsid w:val="00FD789B"/>
    <w:rsid w:val="00FE2781"/>
    <w:rsid w:val="00FE4887"/>
    <w:rsid w:val="00FE5409"/>
    <w:rsid w:val="00FF1D18"/>
    <w:rsid w:val="00FF2B2F"/>
    <w:rsid w:val="00FF3B1F"/>
    <w:rsid w:val="00FF41A8"/>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qFormat/>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iPriority w:val="35"/>
    <w:unhideWhenUsed/>
    <w:qFormat/>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uiPriority w:val="35"/>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Отчёт"/>
    <w:basedOn w:val="aff9"/>
    <w:link w:val="affa"/>
    <w:qFormat/>
    <w:rsid w:val="00E81748"/>
    <w:pPr>
      <w:widowControl w:val="0"/>
      <w:suppressAutoHyphens/>
      <w:autoSpaceDE/>
      <w:autoSpaceDN/>
      <w:spacing w:before="120" w:after="120" w:line="360" w:lineRule="auto"/>
      <w:contextualSpacing/>
    </w:pPr>
    <w:rPr>
      <w:szCs w:val="26"/>
      <w:lang w:val="x-none" w:eastAsia="x-none" w:bidi="ar-SA"/>
    </w:rPr>
  </w:style>
  <w:style w:type="character" w:customStyle="1" w:styleId="affa">
    <w:name w:val="Отчёт Знак"/>
    <w:link w:val="aff8"/>
    <w:rsid w:val="00E81748"/>
    <w:rPr>
      <w:rFonts w:ascii="Times New Roman" w:eastAsia="Times New Roman" w:hAnsi="Times New Roman" w:cs="Times New Roman"/>
      <w:sz w:val="26"/>
      <w:szCs w:val="26"/>
      <w:lang w:val="x-none" w:eastAsia="x-none"/>
    </w:rPr>
  </w:style>
  <w:style w:type="paragraph" w:styleId="aff9">
    <w:name w:val="No Spacing"/>
    <w:uiPriority w:val="1"/>
    <w:qFormat/>
    <w:rsid w:val="00E81748"/>
    <w:pPr>
      <w:widowControl/>
      <w:ind w:firstLine="851"/>
      <w:jc w:val="both"/>
    </w:pPr>
    <w:rPr>
      <w:rFonts w:ascii="Times New Roman" w:eastAsia="Times New Roman" w:hAnsi="Times New Roman" w:cs="Times New Roman"/>
      <w:sz w:val="26"/>
      <w:lang w:val="ru-RU" w:eastAsia="ru-RU" w:bidi="ru-RU"/>
    </w:rPr>
  </w:style>
  <w:style w:type="paragraph" w:customStyle="1" w:styleId="xl94">
    <w:name w:val="xl94"/>
    <w:basedOn w:val="a0"/>
    <w:rsid w:val="003931E8"/>
    <w:pPr>
      <w:pBdr>
        <w:top w:val="single" w:sz="4" w:space="0" w:color="auto"/>
        <w:left w:val="single" w:sz="4" w:space="0" w:color="auto"/>
        <w:bottom w:val="double" w:sz="6" w:space="0" w:color="auto"/>
        <w:right w:val="single" w:sz="4" w:space="0" w:color="auto"/>
      </w:pBdr>
      <w:shd w:val="clear" w:color="000000" w:fill="FFD966"/>
      <w:autoSpaceDE/>
      <w:autoSpaceDN/>
      <w:spacing w:before="100" w:beforeAutospacing="1" w:after="100" w:afterAutospacing="1" w:line="240" w:lineRule="auto"/>
      <w:ind w:firstLine="0"/>
      <w:jc w:val="left"/>
    </w:pPr>
    <w:rPr>
      <w:color w:val="000000"/>
      <w:sz w:val="24"/>
      <w:szCs w:val="24"/>
      <w:lang w:bidi="ar-SA"/>
    </w:rPr>
  </w:style>
  <w:style w:type="paragraph" w:customStyle="1" w:styleId="xl95">
    <w:name w:val="xl95"/>
    <w:basedOn w:val="a0"/>
    <w:rsid w:val="003931E8"/>
    <w:pPr>
      <w:shd w:val="clear" w:color="000000" w:fill="F4B084"/>
      <w:autoSpaceDE/>
      <w:autoSpaceDN/>
      <w:spacing w:before="100" w:beforeAutospacing="1" w:after="100" w:afterAutospacing="1" w:line="240" w:lineRule="auto"/>
      <w:ind w:firstLine="0"/>
      <w:jc w:val="left"/>
    </w:pPr>
    <w:rPr>
      <w:sz w:val="24"/>
      <w:szCs w:val="24"/>
      <w:lang w:bidi="ar-SA"/>
    </w:rPr>
  </w:style>
  <w:style w:type="paragraph" w:customStyle="1" w:styleId="xl96">
    <w:name w:val="xl96"/>
    <w:basedOn w:val="a0"/>
    <w:rsid w:val="003931E8"/>
    <w:pPr>
      <w:pBdr>
        <w:top w:val="single" w:sz="4" w:space="0" w:color="auto"/>
        <w:left w:val="single" w:sz="4" w:space="0" w:color="auto"/>
        <w:bottom w:val="single" w:sz="4" w:space="0" w:color="auto"/>
        <w:right w:val="single" w:sz="4" w:space="0" w:color="auto"/>
      </w:pBdr>
      <w:shd w:val="clear" w:color="000000" w:fill="F4B084"/>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97">
    <w:name w:val="xl97"/>
    <w:basedOn w:val="a0"/>
    <w:rsid w:val="003931E8"/>
    <w:pPr>
      <w:pBdr>
        <w:top w:val="single" w:sz="4" w:space="0" w:color="auto"/>
        <w:left w:val="single" w:sz="4" w:space="0" w:color="auto"/>
        <w:bottom w:val="single" w:sz="4" w:space="0" w:color="auto"/>
        <w:right w:val="single" w:sz="4" w:space="0" w:color="auto"/>
      </w:pBdr>
      <w:shd w:val="clear" w:color="000000" w:fill="F4B084"/>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98">
    <w:name w:val="xl98"/>
    <w:basedOn w:val="a0"/>
    <w:rsid w:val="003931E8"/>
    <w:pPr>
      <w:pBdr>
        <w:top w:val="single" w:sz="4" w:space="0" w:color="auto"/>
        <w:left w:val="single" w:sz="4" w:space="0" w:color="auto"/>
        <w:bottom w:val="single" w:sz="4"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99">
    <w:name w:val="xl99"/>
    <w:basedOn w:val="a0"/>
    <w:rsid w:val="003931E8"/>
    <w:pPr>
      <w:pBdr>
        <w:top w:val="single" w:sz="4" w:space="0" w:color="auto"/>
        <w:left w:val="single" w:sz="4" w:space="0" w:color="auto"/>
        <w:bottom w:val="single" w:sz="4"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100">
    <w:name w:val="xl100"/>
    <w:basedOn w:val="a0"/>
    <w:rsid w:val="003931E8"/>
    <w:pPr>
      <w:pBdr>
        <w:top w:val="single" w:sz="4" w:space="0" w:color="auto"/>
        <w:left w:val="single" w:sz="4" w:space="0" w:color="auto"/>
        <w:bottom w:val="double" w:sz="6"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101">
    <w:name w:val="xl101"/>
    <w:basedOn w:val="a0"/>
    <w:rsid w:val="003931E8"/>
    <w:pPr>
      <w:pBdr>
        <w:top w:val="single" w:sz="4" w:space="0" w:color="auto"/>
        <w:left w:val="single" w:sz="4" w:space="0" w:color="auto"/>
        <w:bottom w:val="double" w:sz="6"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102">
    <w:name w:val="xl102"/>
    <w:basedOn w:val="a0"/>
    <w:rsid w:val="003931E8"/>
    <w:pPr>
      <w:pBdr>
        <w:top w:val="single" w:sz="4" w:space="0" w:color="auto"/>
        <w:left w:val="single" w:sz="4" w:space="0" w:color="auto"/>
        <w:bottom w:val="single" w:sz="4" w:space="0" w:color="auto"/>
        <w:right w:val="single" w:sz="4" w:space="0" w:color="auto"/>
      </w:pBdr>
      <w:shd w:val="clear" w:color="000000" w:fill="BF8F00"/>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03">
    <w:name w:val="xl103"/>
    <w:basedOn w:val="a0"/>
    <w:rsid w:val="003931E8"/>
    <w:pPr>
      <w:pBdr>
        <w:top w:val="single" w:sz="4" w:space="0" w:color="auto"/>
        <w:left w:val="single" w:sz="4" w:space="0" w:color="auto"/>
        <w:bottom w:val="single" w:sz="4" w:space="0" w:color="auto"/>
        <w:right w:val="single" w:sz="4" w:space="0" w:color="auto"/>
      </w:pBdr>
      <w:shd w:val="clear" w:color="000000" w:fill="BF8F00"/>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04">
    <w:name w:val="xl104"/>
    <w:basedOn w:val="a0"/>
    <w:rsid w:val="003931E8"/>
    <w:pPr>
      <w:pBdr>
        <w:top w:val="single" w:sz="4" w:space="0" w:color="auto"/>
        <w:left w:val="single" w:sz="4" w:space="0" w:color="auto"/>
        <w:bottom w:val="single" w:sz="4"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05">
    <w:name w:val="xl105"/>
    <w:basedOn w:val="a0"/>
    <w:rsid w:val="003931E8"/>
    <w:pPr>
      <w:pBdr>
        <w:top w:val="single" w:sz="4" w:space="0" w:color="auto"/>
        <w:left w:val="single" w:sz="4" w:space="0" w:color="auto"/>
        <w:bottom w:val="single" w:sz="4"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06">
    <w:name w:val="xl106"/>
    <w:basedOn w:val="a0"/>
    <w:rsid w:val="003931E8"/>
    <w:pPr>
      <w:pBdr>
        <w:top w:val="single" w:sz="4" w:space="0" w:color="auto"/>
        <w:left w:val="single" w:sz="4" w:space="0" w:color="auto"/>
        <w:bottom w:val="double" w:sz="6"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07">
    <w:name w:val="xl107"/>
    <w:basedOn w:val="a0"/>
    <w:rsid w:val="003931E8"/>
    <w:pPr>
      <w:pBdr>
        <w:top w:val="single" w:sz="4" w:space="0" w:color="auto"/>
        <w:left w:val="single" w:sz="4" w:space="0" w:color="auto"/>
        <w:bottom w:val="double" w:sz="6"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08">
    <w:name w:val="xl108"/>
    <w:basedOn w:val="a0"/>
    <w:rsid w:val="003931E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09">
    <w:name w:val="xl109"/>
    <w:basedOn w:val="a0"/>
    <w:rsid w:val="003931E8"/>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10">
    <w:name w:val="xl110"/>
    <w:basedOn w:val="a0"/>
    <w:rsid w:val="003931E8"/>
    <w:pPr>
      <w:pBdr>
        <w:top w:val="single" w:sz="4" w:space="0" w:color="auto"/>
        <w:left w:val="single" w:sz="4" w:space="0" w:color="auto"/>
        <w:bottom w:val="single" w:sz="4"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111">
    <w:name w:val="xl111"/>
    <w:basedOn w:val="a0"/>
    <w:rsid w:val="003931E8"/>
    <w:pPr>
      <w:pBdr>
        <w:top w:val="single" w:sz="4" w:space="0" w:color="auto"/>
        <w:left w:val="single" w:sz="4" w:space="0" w:color="auto"/>
        <w:bottom w:val="double" w:sz="6"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112">
    <w:name w:val="xl112"/>
    <w:basedOn w:val="a0"/>
    <w:rsid w:val="003931E8"/>
    <w:pPr>
      <w:pBdr>
        <w:top w:val="double" w:sz="6"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13">
    <w:name w:val="xl113"/>
    <w:basedOn w:val="a0"/>
    <w:rsid w:val="003931E8"/>
    <w:pPr>
      <w:pBdr>
        <w:top w:val="single" w:sz="4" w:space="0" w:color="auto"/>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color w:val="000000"/>
      <w:sz w:val="24"/>
      <w:szCs w:val="24"/>
      <w:lang w:bidi="ar-SA"/>
    </w:rPr>
  </w:style>
  <w:style w:type="paragraph" w:customStyle="1" w:styleId="xl114">
    <w:name w:val="xl114"/>
    <w:basedOn w:val="a0"/>
    <w:rsid w:val="003931E8"/>
    <w:pPr>
      <w:pBdr>
        <w:top w:val="single" w:sz="4" w:space="0" w:color="auto"/>
        <w:left w:val="single" w:sz="4" w:space="0" w:color="auto"/>
        <w:bottom w:val="double" w:sz="6" w:space="0" w:color="auto"/>
        <w:right w:val="single" w:sz="4" w:space="0" w:color="auto"/>
      </w:pBdr>
      <w:shd w:val="clear" w:color="000000" w:fill="FFE699"/>
      <w:autoSpaceDE/>
      <w:autoSpaceDN/>
      <w:spacing w:before="100" w:beforeAutospacing="1" w:after="100" w:afterAutospacing="1" w:line="240" w:lineRule="auto"/>
      <w:ind w:firstLine="0"/>
      <w:jc w:val="left"/>
    </w:pPr>
    <w:rPr>
      <w:color w:val="000000"/>
      <w:sz w:val="24"/>
      <w:szCs w:val="24"/>
      <w:lang w:bidi="ar-SA"/>
    </w:rPr>
  </w:style>
  <w:style w:type="paragraph" w:customStyle="1" w:styleId="xl115">
    <w:name w:val="xl115"/>
    <w:basedOn w:val="a0"/>
    <w:rsid w:val="003931E8"/>
    <w:pPr>
      <w:pBdr>
        <w:top w:val="single" w:sz="4" w:space="0" w:color="auto"/>
        <w:left w:val="single" w:sz="4" w:space="0" w:color="auto"/>
        <w:bottom w:val="single" w:sz="4" w:space="0" w:color="auto"/>
        <w:right w:val="single" w:sz="4" w:space="0" w:color="auto"/>
      </w:pBdr>
      <w:shd w:val="clear" w:color="000000" w:fill="FFD966"/>
      <w:autoSpaceDE/>
      <w:autoSpaceDN/>
      <w:spacing w:before="100" w:beforeAutospacing="1" w:after="100" w:afterAutospacing="1" w:line="240" w:lineRule="auto"/>
      <w:ind w:firstLine="0"/>
      <w:jc w:val="left"/>
    </w:pPr>
    <w:rPr>
      <w:color w:val="000000"/>
      <w:sz w:val="24"/>
      <w:szCs w:val="24"/>
      <w:lang w:bidi="ar-SA"/>
    </w:rPr>
  </w:style>
  <w:style w:type="paragraph" w:customStyle="1" w:styleId="xl116">
    <w:name w:val="xl116"/>
    <w:basedOn w:val="a0"/>
    <w:rsid w:val="003931E8"/>
    <w:pPr>
      <w:pBdr>
        <w:top w:val="single" w:sz="4" w:space="0" w:color="auto"/>
        <w:left w:val="single" w:sz="4" w:space="0" w:color="auto"/>
        <w:bottom w:val="double" w:sz="6" w:space="0" w:color="auto"/>
        <w:right w:val="single" w:sz="4" w:space="0" w:color="auto"/>
      </w:pBdr>
      <w:shd w:val="clear" w:color="000000" w:fill="FFD966"/>
      <w:autoSpaceDE/>
      <w:autoSpaceDN/>
      <w:spacing w:before="100" w:beforeAutospacing="1" w:after="100" w:afterAutospacing="1" w:line="240" w:lineRule="auto"/>
      <w:ind w:firstLine="0"/>
      <w:jc w:val="left"/>
    </w:pPr>
    <w:rPr>
      <w:color w:val="000000"/>
      <w:sz w:val="24"/>
      <w:szCs w:val="24"/>
      <w:lang w:bidi="ar-SA"/>
    </w:rPr>
  </w:style>
  <w:style w:type="paragraph" w:customStyle="1" w:styleId="xl117">
    <w:name w:val="xl117"/>
    <w:basedOn w:val="a0"/>
    <w:rsid w:val="003931E8"/>
    <w:pPr>
      <w:pBdr>
        <w:top w:val="single" w:sz="4" w:space="0" w:color="auto"/>
        <w:left w:val="single" w:sz="4" w:space="0" w:color="auto"/>
        <w:bottom w:val="single" w:sz="4"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18">
    <w:name w:val="xl118"/>
    <w:basedOn w:val="a0"/>
    <w:rsid w:val="003931E8"/>
    <w:pPr>
      <w:pBdr>
        <w:top w:val="single" w:sz="4" w:space="0" w:color="auto"/>
        <w:left w:val="single" w:sz="4" w:space="0" w:color="auto"/>
        <w:bottom w:val="double" w:sz="6"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19">
    <w:name w:val="xl119"/>
    <w:basedOn w:val="a0"/>
    <w:rsid w:val="003931E8"/>
    <w:pPr>
      <w:pBdr>
        <w:top w:val="double" w:sz="6" w:space="0" w:color="auto"/>
        <w:lef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0">
    <w:name w:val="xl120"/>
    <w:basedOn w:val="a0"/>
    <w:rsid w:val="003931E8"/>
    <w:pPr>
      <w:pBdr>
        <w:top w:val="double" w:sz="6"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1">
    <w:name w:val="xl121"/>
    <w:basedOn w:val="a0"/>
    <w:rsid w:val="003931E8"/>
    <w:pPr>
      <w:pBdr>
        <w:lef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2">
    <w:name w:val="xl122"/>
    <w:basedOn w:val="a0"/>
    <w:rsid w:val="003931E8"/>
    <w:pPr>
      <w:pBdr>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3">
    <w:name w:val="xl123"/>
    <w:basedOn w:val="a0"/>
    <w:rsid w:val="003931E8"/>
    <w:pPr>
      <w:pBdr>
        <w:left w:val="single" w:sz="4" w:space="0" w:color="auto"/>
        <w:bottom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4">
    <w:name w:val="xl124"/>
    <w:basedOn w:val="a0"/>
    <w:rsid w:val="003931E8"/>
    <w:pPr>
      <w:pBdr>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5">
    <w:name w:val="xl125"/>
    <w:basedOn w:val="a0"/>
    <w:rsid w:val="003931E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6">
    <w:name w:val="xl126"/>
    <w:basedOn w:val="a0"/>
    <w:rsid w:val="00265271"/>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7">
    <w:name w:val="xl127"/>
    <w:basedOn w:val="a0"/>
    <w:rsid w:val="00265271"/>
    <w:pPr>
      <w:pBdr>
        <w:top w:val="single" w:sz="4" w:space="0" w:color="auto"/>
        <w:bottom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8">
    <w:name w:val="xl128"/>
    <w:basedOn w:val="a0"/>
    <w:rsid w:val="00265271"/>
    <w:pPr>
      <w:pBdr>
        <w:top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affb">
    <w:name w:val="Содержимое таблицы"/>
    <w:basedOn w:val="a0"/>
    <w:rsid w:val="00797FBE"/>
    <w:pPr>
      <w:suppressLineNumbers/>
      <w:suppressAutoHyphens/>
      <w:autoSpaceDE/>
      <w:autoSpaceDN/>
      <w:spacing w:line="240" w:lineRule="auto"/>
      <w:ind w:firstLine="0"/>
      <w:jc w:val="left"/>
    </w:pPr>
    <w:rPr>
      <w:kern w:val="1"/>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qFormat/>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iPriority w:val="35"/>
    <w:unhideWhenUsed/>
    <w:qFormat/>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uiPriority w:val="35"/>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Отчёт"/>
    <w:basedOn w:val="aff9"/>
    <w:link w:val="affa"/>
    <w:qFormat/>
    <w:rsid w:val="00E81748"/>
    <w:pPr>
      <w:widowControl w:val="0"/>
      <w:suppressAutoHyphens/>
      <w:autoSpaceDE/>
      <w:autoSpaceDN/>
      <w:spacing w:before="120" w:after="120" w:line="360" w:lineRule="auto"/>
      <w:contextualSpacing/>
    </w:pPr>
    <w:rPr>
      <w:szCs w:val="26"/>
      <w:lang w:val="x-none" w:eastAsia="x-none" w:bidi="ar-SA"/>
    </w:rPr>
  </w:style>
  <w:style w:type="character" w:customStyle="1" w:styleId="affa">
    <w:name w:val="Отчёт Знак"/>
    <w:link w:val="aff8"/>
    <w:rsid w:val="00E81748"/>
    <w:rPr>
      <w:rFonts w:ascii="Times New Roman" w:eastAsia="Times New Roman" w:hAnsi="Times New Roman" w:cs="Times New Roman"/>
      <w:sz w:val="26"/>
      <w:szCs w:val="26"/>
      <w:lang w:val="x-none" w:eastAsia="x-none"/>
    </w:rPr>
  </w:style>
  <w:style w:type="paragraph" w:styleId="aff9">
    <w:name w:val="No Spacing"/>
    <w:uiPriority w:val="1"/>
    <w:qFormat/>
    <w:rsid w:val="00E81748"/>
    <w:pPr>
      <w:widowControl/>
      <w:ind w:firstLine="851"/>
      <w:jc w:val="both"/>
    </w:pPr>
    <w:rPr>
      <w:rFonts w:ascii="Times New Roman" w:eastAsia="Times New Roman" w:hAnsi="Times New Roman" w:cs="Times New Roman"/>
      <w:sz w:val="26"/>
      <w:lang w:val="ru-RU" w:eastAsia="ru-RU" w:bidi="ru-RU"/>
    </w:rPr>
  </w:style>
  <w:style w:type="paragraph" w:customStyle="1" w:styleId="xl94">
    <w:name w:val="xl94"/>
    <w:basedOn w:val="a0"/>
    <w:rsid w:val="003931E8"/>
    <w:pPr>
      <w:pBdr>
        <w:top w:val="single" w:sz="4" w:space="0" w:color="auto"/>
        <w:left w:val="single" w:sz="4" w:space="0" w:color="auto"/>
        <w:bottom w:val="double" w:sz="6" w:space="0" w:color="auto"/>
        <w:right w:val="single" w:sz="4" w:space="0" w:color="auto"/>
      </w:pBdr>
      <w:shd w:val="clear" w:color="000000" w:fill="FFD966"/>
      <w:autoSpaceDE/>
      <w:autoSpaceDN/>
      <w:spacing w:before="100" w:beforeAutospacing="1" w:after="100" w:afterAutospacing="1" w:line="240" w:lineRule="auto"/>
      <w:ind w:firstLine="0"/>
      <w:jc w:val="left"/>
    </w:pPr>
    <w:rPr>
      <w:color w:val="000000"/>
      <w:sz w:val="24"/>
      <w:szCs w:val="24"/>
      <w:lang w:bidi="ar-SA"/>
    </w:rPr>
  </w:style>
  <w:style w:type="paragraph" w:customStyle="1" w:styleId="xl95">
    <w:name w:val="xl95"/>
    <w:basedOn w:val="a0"/>
    <w:rsid w:val="003931E8"/>
    <w:pPr>
      <w:shd w:val="clear" w:color="000000" w:fill="F4B084"/>
      <w:autoSpaceDE/>
      <w:autoSpaceDN/>
      <w:spacing w:before="100" w:beforeAutospacing="1" w:after="100" w:afterAutospacing="1" w:line="240" w:lineRule="auto"/>
      <w:ind w:firstLine="0"/>
      <w:jc w:val="left"/>
    </w:pPr>
    <w:rPr>
      <w:sz w:val="24"/>
      <w:szCs w:val="24"/>
      <w:lang w:bidi="ar-SA"/>
    </w:rPr>
  </w:style>
  <w:style w:type="paragraph" w:customStyle="1" w:styleId="xl96">
    <w:name w:val="xl96"/>
    <w:basedOn w:val="a0"/>
    <w:rsid w:val="003931E8"/>
    <w:pPr>
      <w:pBdr>
        <w:top w:val="single" w:sz="4" w:space="0" w:color="auto"/>
        <w:left w:val="single" w:sz="4" w:space="0" w:color="auto"/>
        <w:bottom w:val="single" w:sz="4" w:space="0" w:color="auto"/>
        <w:right w:val="single" w:sz="4" w:space="0" w:color="auto"/>
      </w:pBdr>
      <w:shd w:val="clear" w:color="000000" w:fill="F4B084"/>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97">
    <w:name w:val="xl97"/>
    <w:basedOn w:val="a0"/>
    <w:rsid w:val="003931E8"/>
    <w:pPr>
      <w:pBdr>
        <w:top w:val="single" w:sz="4" w:space="0" w:color="auto"/>
        <w:left w:val="single" w:sz="4" w:space="0" w:color="auto"/>
        <w:bottom w:val="single" w:sz="4" w:space="0" w:color="auto"/>
        <w:right w:val="single" w:sz="4" w:space="0" w:color="auto"/>
      </w:pBdr>
      <w:shd w:val="clear" w:color="000000" w:fill="F4B084"/>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98">
    <w:name w:val="xl98"/>
    <w:basedOn w:val="a0"/>
    <w:rsid w:val="003931E8"/>
    <w:pPr>
      <w:pBdr>
        <w:top w:val="single" w:sz="4" w:space="0" w:color="auto"/>
        <w:left w:val="single" w:sz="4" w:space="0" w:color="auto"/>
        <w:bottom w:val="single" w:sz="4"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99">
    <w:name w:val="xl99"/>
    <w:basedOn w:val="a0"/>
    <w:rsid w:val="003931E8"/>
    <w:pPr>
      <w:pBdr>
        <w:top w:val="single" w:sz="4" w:space="0" w:color="auto"/>
        <w:left w:val="single" w:sz="4" w:space="0" w:color="auto"/>
        <w:bottom w:val="single" w:sz="4"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100">
    <w:name w:val="xl100"/>
    <w:basedOn w:val="a0"/>
    <w:rsid w:val="003931E8"/>
    <w:pPr>
      <w:pBdr>
        <w:top w:val="single" w:sz="4" w:space="0" w:color="auto"/>
        <w:left w:val="single" w:sz="4" w:space="0" w:color="auto"/>
        <w:bottom w:val="double" w:sz="6"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101">
    <w:name w:val="xl101"/>
    <w:basedOn w:val="a0"/>
    <w:rsid w:val="003931E8"/>
    <w:pPr>
      <w:pBdr>
        <w:top w:val="single" w:sz="4" w:space="0" w:color="auto"/>
        <w:left w:val="single" w:sz="4" w:space="0" w:color="auto"/>
        <w:bottom w:val="double" w:sz="6"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102">
    <w:name w:val="xl102"/>
    <w:basedOn w:val="a0"/>
    <w:rsid w:val="003931E8"/>
    <w:pPr>
      <w:pBdr>
        <w:top w:val="single" w:sz="4" w:space="0" w:color="auto"/>
        <w:left w:val="single" w:sz="4" w:space="0" w:color="auto"/>
        <w:bottom w:val="single" w:sz="4" w:space="0" w:color="auto"/>
        <w:right w:val="single" w:sz="4" w:space="0" w:color="auto"/>
      </w:pBdr>
      <w:shd w:val="clear" w:color="000000" w:fill="BF8F00"/>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03">
    <w:name w:val="xl103"/>
    <w:basedOn w:val="a0"/>
    <w:rsid w:val="003931E8"/>
    <w:pPr>
      <w:pBdr>
        <w:top w:val="single" w:sz="4" w:space="0" w:color="auto"/>
        <w:left w:val="single" w:sz="4" w:space="0" w:color="auto"/>
        <w:bottom w:val="single" w:sz="4" w:space="0" w:color="auto"/>
        <w:right w:val="single" w:sz="4" w:space="0" w:color="auto"/>
      </w:pBdr>
      <w:shd w:val="clear" w:color="000000" w:fill="BF8F00"/>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04">
    <w:name w:val="xl104"/>
    <w:basedOn w:val="a0"/>
    <w:rsid w:val="003931E8"/>
    <w:pPr>
      <w:pBdr>
        <w:top w:val="single" w:sz="4" w:space="0" w:color="auto"/>
        <w:left w:val="single" w:sz="4" w:space="0" w:color="auto"/>
        <w:bottom w:val="single" w:sz="4"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05">
    <w:name w:val="xl105"/>
    <w:basedOn w:val="a0"/>
    <w:rsid w:val="003931E8"/>
    <w:pPr>
      <w:pBdr>
        <w:top w:val="single" w:sz="4" w:space="0" w:color="auto"/>
        <w:left w:val="single" w:sz="4" w:space="0" w:color="auto"/>
        <w:bottom w:val="single" w:sz="4"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06">
    <w:name w:val="xl106"/>
    <w:basedOn w:val="a0"/>
    <w:rsid w:val="003931E8"/>
    <w:pPr>
      <w:pBdr>
        <w:top w:val="single" w:sz="4" w:space="0" w:color="auto"/>
        <w:left w:val="single" w:sz="4" w:space="0" w:color="auto"/>
        <w:bottom w:val="double" w:sz="6"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07">
    <w:name w:val="xl107"/>
    <w:basedOn w:val="a0"/>
    <w:rsid w:val="003931E8"/>
    <w:pPr>
      <w:pBdr>
        <w:top w:val="single" w:sz="4" w:space="0" w:color="auto"/>
        <w:left w:val="single" w:sz="4" w:space="0" w:color="auto"/>
        <w:bottom w:val="double" w:sz="6"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08">
    <w:name w:val="xl108"/>
    <w:basedOn w:val="a0"/>
    <w:rsid w:val="003931E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09">
    <w:name w:val="xl109"/>
    <w:basedOn w:val="a0"/>
    <w:rsid w:val="003931E8"/>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10">
    <w:name w:val="xl110"/>
    <w:basedOn w:val="a0"/>
    <w:rsid w:val="003931E8"/>
    <w:pPr>
      <w:pBdr>
        <w:top w:val="single" w:sz="4" w:space="0" w:color="auto"/>
        <w:left w:val="single" w:sz="4" w:space="0" w:color="auto"/>
        <w:bottom w:val="single" w:sz="4"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111">
    <w:name w:val="xl111"/>
    <w:basedOn w:val="a0"/>
    <w:rsid w:val="003931E8"/>
    <w:pPr>
      <w:pBdr>
        <w:top w:val="single" w:sz="4" w:space="0" w:color="auto"/>
        <w:left w:val="single" w:sz="4" w:space="0" w:color="auto"/>
        <w:bottom w:val="double" w:sz="6" w:space="0" w:color="auto"/>
        <w:right w:val="single" w:sz="4" w:space="0" w:color="auto"/>
      </w:pBdr>
      <w:shd w:val="clear" w:color="000000" w:fill="F4B084"/>
      <w:autoSpaceDE/>
      <w:autoSpaceDN/>
      <w:spacing w:before="100" w:beforeAutospacing="1" w:after="100" w:afterAutospacing="1" w:line="240" w:lineRule="auto"/>
      <w:ind w:firstLine="0"/>
      <w:jc w:val="left"/>
    </w:pPr>
    <w:rPr>
      <w:color w:val="000000"/>
      <w:sz w:val="24"/>
      <w:szCs w:val="24"/>
      <w:lang w:bidi="ar-SA"/>
    </w:rPr>
  </w:style>
  <w:style w:type="paragraph" w:customStyle="1" w:styleId="xl112">
    <w:name w:val="xl112"/>
    <w:basedOn w:val="a0"/>
    <w:rsid w:val="003931E8"/>
    <w:pPr>
      <w:pBdr>
        <w:top w:val="double" w:sz="6"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color w:val="000000"/>
      <w:sz w:val="24"/>
      <w:szCs w:val="24"/>
      <w:lang w:bidi="ar-SA"/>
    </w:rPr>
  </w:style>
  <w:style w:type="paragraph" w:customStyle="1" w:styleId="xl113">
    <w:name w:val="xl113"/>
    <w:basedOn w:val="a0"/>
    <w:rsid w:val="003931E8"/>
    <w:pPr>
      <w:pBdr>
        <w:top w:val="single" w:sz="4" w:space="0" w:color="auto"/>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color w:val="000000"/>
      <w:sz w:val="24"/>
      <w:szCs w:val="24"/>
      <w:lang w:bidi="ar-SA"/>
    </w:rPr>
  </w:style>
  <w:style w:type="paragraph" w:customStyle="1" w:styleId="xl114">
    <w:name w:val="xl114"/>
    <w:basedOn w:val="a0"/>
    <w:rsid w:val="003931E8"/>
    <w:pPr>
      <w:pBdr>
        <w:top w:val="single" w:sz="4" w:space="0" w:color="auto"/>
        <w:left w:val="single" w:sz="4" w:space="0" w:color="auto"/>
        <w:bottom w:val="double" w:sz="6" w:space="0" w:color="auto"/>
        <w:right w:val="single" w:sz="4" w:space="0" w:color="auto"/>
      </w:pBdr>
      <w:shd w:val="clear" w:color="000000" w:fill="FFE699"/>
      <w:autoSpaceDE/>
      <w:autoSpaceDN/>
      <w:spacing w:before="100" w:beforeAutospacing="1" w:after="100" w:afterAutospacing="1" w:line="240" w:lineRule="auto"/>
      <w:ind w:firstLine="0"/>
      <w:jc w:val="left"/>
    </w:pPr>
    <w:rPr>
      <w:color w:val="000000"/>
      <w:sz w:val="24"/>
      <w:szCs w:val="24"/>
      <w:lang w:bidi="ar-SA"/>
    </w:rPr>
  </w:style>
  <w:style w:type="paragraph" w:customStyle="1" w:styleId="xl115">
    <w:name w:val="xl115"/>
    <w:basedOn w:val="a0"/>
    <w:rsid w:val="003931E8"/>
    <w:pPr>
      <w:pBdr>
        <w:top w:val="single" w:sz="4" w:space="0" w:color="auto"/>
        <w:left w:val="single" w:sz="4" w:space="0" w:color="auto"/>
        <w:bottom w:val="single" w:sz="4" w:space="0" w:color="auto"/>
        <w:right w:val="single" w:sz="4" w:space="0" w:color="auto"/>
      </w:pBdr>
      <w:shd w:val="clear" w:color="000000" w:fill="FFD966"/>
      <w:autoSpaceDE/>
      <w:autoSpaceDN/>
      <w:spacing w:before="100" w:beforeAutospacing="1" w:after="100" w:afterAutospacing="1" w:line="240" w:lineRule="auto"/>
      <w:ind w:firstLine="0"/>
      <w:jc w:val="left"/>
    </w:pPr>
    <w:rPr>
      <w:color w:val="000000"/>
      <w:sz w:val="24"/>
      <w:szCs w:val="24"/>
      <w:lang w:bidi="ar-SA"/>
    </w:rPr>
  </w:style>
  <w:style w:type="paragraph" w:customStyle="1" w:styleId="xl116">
    <w:name w:val="xl116"/>
    <w:basedOn w:val="a0"/>
    <w:rsid w:val="003931E8"/>
    <w:pPr>
      <w:pBdr>
        <w:top w:val="single" w:sz="4" w:space="0" w:color="auto"/>
        <w:left w:val="single" w:sz="4" w:space="0" w:color="auto"/>
        <w:bottom w:val="double" w:sz="6" w:space="0" w:color="auto"/>
        <w:right w:val="single" w:sz="4" w:space="0" w:color="auto"/>
      </w:pBdr>
      <w:shd w:val="clear" w:color="000000" w:fill="FFD966"/>
      <w:autoSpaceDE/>
      <w:autoSpaceDN/>
      <w:spacing w:before="100" w:beforeAutospacing="1" w:after="100" w:afterAutospacing="1" w:line="240" w:lineRule="auto"/>
      <w:ind w:firstLine="0"/>
      <w:jc w:val="left"/>
    </w:pPr>
    <w:rPr>
      <w:color w:val="000000"/>
      <w:sz w:val="24"/>
      <w:szCs w:val="24"/>
      <w:lang w:bidi="ar-SA"/>
    </w:rPr>
  </w:style>
  <w:style w:type="paragraph" w:customStyle="1" w:styleId="xl117">
    <w:name w:val="xl117"/>
    <w:basedOn w:val="a0"/>
    <w:rsid w:val="003931E8"/>
    <w:pPr>
      <w:pBdr>
        <w:top w:val="single" w:sz="4" w:space="0" w:color="auto"/>
        <w:left w:val="single" w:sz="4" w:space="0" w:color="auto"/>
        <w:bottom w:val="single" w:sz="4"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18">
    <w:name w:val="xl118"/>
    <w:basedOn w:val="a0"/>
    <w:rsid w:val="003931E8"/>
    <w:pPr>
      <w:pBdr>
        <w:top w:val="single" w:sz="4" w:space="0" w:color="auto"/>
        <w:left w:val="single" w:sz="4" w:space="0" w:color="auto"/>
        <w:bottom w:val="double" w:sz="6" w:space="0" w:color="auto"/>
        <w:right w:val="single" w:sz="4" w:space="0" w:color="auto"/>
      </w:pBdr>
      <w:shd w:val="clear" w:color="000000" w:fill="BF8F00"/>
      <w:autoSpaceDE/>
      <w:autoSpaceDN/>
      <w:spacing w:before="100" w:beforeAutospacing="1" w:after="100" w:afterAutospacing="1" w:line="240" w:lineRule="auto"/>
      <w:ind w:firstLine="0"/>
      <w:jc w:val="left"/>
    </w:pPr>
    <w:rPr>
      <w:color w:val="000000"/>
      <w:sz w:val="24"/>
      <w:szCs w:val="24"/>
      <w:lang w:bidi="ar-SA"/>
    </w:rPr>
  </w:style>
  <w:style w:type="paragraph" w:customStyle="1" w:styleId="xl119">
    <w:name w:val="xl119"/>
    <w:basedOn w:val="a0"/>
    <w:rsid w:val="003931E8"/>
    <w:pPr>
      <w:pBdr>
        <w:top w:val="double" w:sz="6" w:space="0" w:color="auto"/>
        <w:lef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0">
    <w:name w:val="xl120"/>
    <w:basedOn w:val="a0"/>
    <w:rsid w:val="003931E8"/>
    <w:pPr>
      <w:pBdr>
        <w:top w:val="double" w:sz="6"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1">
    <w:name w:val="xl121"/>
    <w:basedOn w:val="a0"/>
    <w:rsid w:val="003931E8"/>
    <w:pPr>
      <w:pBdr>
        <w:lef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2">
    <w:name w:val="xl122"/>
    <w:basedOn w:val="a0"/>
    <w:rsid w:val="003931E8"/>
    <w:pPr>
      <w:pBdr>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3">
    <w:name w:val="xl123"/>
    <w:basedOn w:val="a0"/>
    <w:rsid w:val="003931E8"/>
    <w:pPr>
      <w:pBdr>
        <w:left w:val="single" w:sz="4" w:space="0" w:color="auto"/>
        <w:bottom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4">
    <w:name w:val="xl124"/>
    <w:basedOn w:val="a0"/>
    <w:rsid w:val="003931E8"/>
    <w:pPr>
      <w:pBdr>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5">
    <w:name w:val="xl125"/>
    <w:basedOn w:val="a0"/>
    <w:rsid w:val="003931E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6">
    <w:name w:val="xl126"/>
    <w:basedOn w:val="a0"/>
    <w:rsid w:val="00265271"/>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7">
    <w:name w:val="xl127"/>
    <w:basedOn w:val="a0"/>
    <w:rsid w:val="00265271"/>
    <w:pPr>
      <w:pBdr>
        <w:top w:val="single" w:sz="4" w:space="0" w:color="auto"/>
        <w:bottom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xl128">
    <w:name w:val="xl128"/>
    <w:basedOn w:val="a0"/>
    <w:rsid w:val="00265271"/>
    <w:pPr>
      <w:pBdr>
        <w:top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24"/>
      <w:szCs w:val="24"/>
      <w:lang w:bidi="ar-SA"/>
    </w:rPr>
  </w:style>
  <w:style w:type="paragraph" w:customStyle="1" w:styleId="affb">
    <w:name w:val="Содержимое таблицы"/>
    <w:basedOn w:val="a0"/>
    <w:rsid w:val="00797FBE"/>
    <w:pPr>
      <w:suppressLineNumbers/>
      <w:suppressAutoHyphens/>
      <w:autoSpaceDE/>
      <w:autoSpaceDN/>
      <w:spacing w:line="240" w:lineRule="auto"/>
      <w:ind w:firstLine="0"/>
      <w:jc w:val="left"/>
    </w:pPr>
    <w:rPr>
      <w:kern w:val="1"/>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20324639">
      <w:bodyDiv w:val="1"/>
      <w:marLeft w:val="0"/>
      <w:marRight w:val="0"/>
      <w:marTop w:val="0"/>
      <w:marBottom w:val="0"/>
      <w:divBdr>
        <w:top w:val="none" w:sz="0" w:space="0" w:color="auto"/>
        <w:left w:val="none" w:sz="0" w:space="0" w:color="auto"/>
        <w:bottom w:val="none" w:sz="0" w:space="0" w:color="auto"/>
        <w:right w:val="none" w:sz="0" w:space="0" w:color="auto"/>
      </w:divBdr>
    </w:div>
    <w:div w:id="21789782">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43725368">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77988992">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5778535">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50869945">
      <w:bodyDiv w:val="1"/>
      <w:marLeft w:val="0"/>
      <w:marRight w:val="0"/>
      <w:marTop w:val="0"/>
      <w:marBottom w:val="0"/>
      <w:divBdr>
        <w:top w:val="none" w:sz="0" w:space="0" w:color="auto"/>
        <w:left w:val="none" w:sz="0" w:space="0" w:color="auto"/>
        <w:bottom w:val="none" w:sz="0" w:space="0" w:color="auto"/>
        <w:right w:val="none" w:sz="0" w:space="0" w:color="auto"/>
      </w:divBdr>
    </w:div>
    <w:div w:id="161167582">
      <w:bodyDiv w:val="1"/>
      <w:marLeft w:val="0"/>
      <w:marRight w:val="0"/>
      <w:marTop w:val="0"/>
      <w:marBottom w:val="0"/>
      <w:divBdr>
        <w:top w:val="none" w:sz="0" w:space="0" w:color="auto"/>
        <w:left w:val="none" w:sz="0" w:space="0" w:color="auto"/>
        <w:bottom w:val="none" w:sz="0" w:space="0" w:color="auto"/>
        <w:right w:val="none" w:sz="0" w:space="0" w:color="auto"/>
      </w:divBdr>
    </w:div>
    <w:div w:id="174227298">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068026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2030775">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0913381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34185041">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79939343">
      <w:bodyDiv w:val="1"/>
      <w:marLeft w:val="0"/>
      <w:marRight w:val="0"/>
      <w:marTop w:val="0"/>
      <w:marBottom w:val="0"/>
      <w:divBdr>
        <w:top w:val="none" w:sz="0" w:space="0" w:color="auto"/>
        <w:left w:val="none" w:sz="0" w:space="0" w:color="auto"/>
        <w:bottom w:val="none" w:sz="0" w:space="0" w:color="auto"/>
        <w:right w:val="none" w:sz="0" w:space="0" w:color="auto"/>
      </w:divBdr>
      <w:divsChild>
        <w:div w:id="885947424">
          <w:marLeft w:val="0"/>
          <w:marRight w:val="0"/>
          <w:marTop w:val="0"/>
          <w:marBottom w:val="0"/>
          <w:divBdr>
            <w:top w:val="none" w:sz="0" w:space="0" w:color="auto"/>
            <w:left w:val="none" w:sz="0" w:space="0" w:color="auto"/>
            <w:bottom w:val="none" w:sz="0" w:space="0" w:color="auto"/>
            <w:right w:val="none" w:sz="0" w:space="0" w:color="auto"/>
          </w:divBdr>
        </w:div>
      </w:divsChild>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18135405">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36172363">
      <w:bodyDiv w:val="1"/>
      <w:marLeft w:val="0"/>
      <w:marRight w:val="0"/>
      <w:marTop w:val="0"/>
      <w:marBottom w:val="0"/>
      <w:divBdr>
        <w:top w:val="none" w:sz="0" w:space="0" w:color="auto"/>
        <w:left w:val="none" w:sz="0" w:space="0" w:color="auto"/>
        <w:bottom w:val="none" w:sz="0" w:space="0" w:color="auto"/>
        <w:right w:val="none" w:sz="0" w:space="0" w:color="auto"/>
      </w:divBdr>
    </w:div>
    <w:div w:id="441614105">
      <w:bodyDiv w:val="1"/>
      <w:marLeft w:val="0"/>
      <w:marRight w:val="0"/>
      <w:marTop w:val="0"/>
      <w:marBottom w:val="0"/>
      <w:divBdr>
        <w:top w:val="none" w:sz="0" w:space="0" w:color="auto"/>
        <w:left w:val="none" w:sz="0" w:space="0" w:color="auto"/>
        <w:bottom w:val="none" w:sz="0" w:space="0" w:color="auto"/>
        <w:right w:val="none" w:sz="0" w:space="0" w:color="auto"/>
      </w:divBdr>
    </w:div>
    <w:div w:id="469202808">
      <w:bodyDiv w:val="1"/>
      <w:marLeft w:val="0"/>
      <w:marRight w:val="0"/>
      <w:marTop w:val="0"/>
      <w:marBottom w:val="0"/>
      <w:divBdr>
        <w:top w:val="none" w:sz="0" w:space="0" w:color="auto"/>
        <w:left w:val="none" w:sz="0" w:space="0" w:color="auto"/>
        <w:bottom w:val="none" w:sz="0" w:space="0" w:color="auto"/>
        <w:right w:val="none" w:sz="0" w:space="0" w:color="auto"/>
      </w:divBdr>
    </w:div>
    <w:div w:id="473453320">
      <w:bodyDiv w:val="1"/>
      <w:marLeft w:val="0"/>
      <w:marRight w:val="0"/>
      <w:marTop w:val="0"/>
      <w:marBottom w:val="0"/>
      <w:divBdr>
        <w:top w:val="none" w:sz="0" w:space="0" w:color="auto"/>
        <w:left w:val="none" w:sz="0" w:space="0" w:color="auto"/>
        <w:bottom w:val="none" w:sz="0" w:space="0" w:color="auto"/>
        <w:right w:val="none" w:sz="0" w:space="0" w:color="auto"/>
      </w:divBdr>
    </w:div>
    <w:div w:id="493959699">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3781352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51115793">
      <w:bodyDiv w:val="1"/>
      <w:marLeft w:val="0"/>
      <w:marRight w:val="0"/>
      <w:marTop w:val="0"/>
      <w:marBottom w:val="0"/>
      <w:divBdr>
        <w:top w:val="none" w:sz="0" w:space="0" w:color="auto"/>
        <w:left w:val="none" w:sz="0" w:space="0" w:color="auto"/>
        <w:bottom w:val="none" w:sz="0" w:space="0" w:color="auto"/>
        <w:right w:val="none" w:sz="0" w:space="0" w:color="auto"/>
      </w:divBdr>
    </w:div>
    <w:div w:id="557084160">
      <w:bodyDiv w:val="1"/>
      <w:marLeft w:val="0"/>
      <w:marRight w:val="0"/>
      <w:marTop w:val="0"/>
      <w:marBottom w:val="0"/>
      <w:divBdr>
        <w:top w:val="none" w:sz="0" w:space="0" w:color="auto"/>
        <w:left w:val="none" w:sz="0" w:space="0" w:color="auto"/>
        <w:bottom w:val="none" w:sz="0" w:space="0" w:color="auto"/>
        <w:right w:val="none" w:sz="0" w:space="0" w:color="auto"/>
      </w:divBdr>
    </w:div>
    <w:div w:id="557672739">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4241523">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598218751">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2762405">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10474848">
      <w:bodyDiv w:val="1"/>
      <w:marLeft w:val="0"/>
      <w:marRight w:val="0"/>
      <w:marTop w:val="0"/>
      <w:marBottom w:val="0"/>
      <w:divBdr>
        <w:top w:val="none" w:sz="0" w:space="0" w:color="auto"/>
        <w:left w:val="none" w:sz="0" w:space="0" w:color="auto"/>
        <w:bottom w:val="none" w:sz="0" w:space="0" w:color="auto"/>
        <w:right w:val="none" w:sz="0" w:space="0" w:color="auto"/>
      </w:divBdr>
    </w:div>
    <w:div w:id="617680875">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2924162">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64168796">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695500354">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06029147">
      <w:bodyDiv w:val="1"/>
      <w:marLeft w:val="0"/>
      <w:marRight w:val="0"/>
      <w:marTop w:val="0"/>
      <w:marBottom w:val="0"/>
      <w:divBdr>
        <w:top w:val="none" w:sz="0" w:space="0" w:color="auto"/>
        <w:left w:val="none" w:sz="0" w:space="0" w:color="auto"/>
        <w:bottom w:val="none" w:sz="0" w:space="0" w:color="auto"/>
        <w:right w:val="none" w:sz="0" w:space="0" w:color="auto"/>
      </w:divBdr>
    </w:div>
    <w:div w:id="713164548">
      <w:bodyDiv w:val="1"/>
      <w:marLeft w:val="0"/>
      <w:marRight w:val="0"/>
      <w:marTop w:val="0"/>
      <w:marBottom w:val="0"/>
      <w:divBdr>
        <w:top w:val="none" w:sz="0" w:space="0" w:color="auto"/>
        <w:left w:val="none" w:sz="0" w:space="0" w:color="auto"/>
        <w:bottom w:val="none" w:sz="0" w:space="0" w:color="auto"/>
        <w:right w:val="none" w:sz="0" w:space="0" w:color="auto"/>
      </w:divBdr>
    </w:div>
    <w:div w:id="713503225">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30075276">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41097342">
      <w:bodyDiv w:val="1"/>
      <w:marLeft w:val="0"/>
      <w:marRight w:val="0"/>
      <w:marTop w:val="0"/>
      <w:marBottom w:val="0"/>
      <w:divBdr>
        <w:top w:val="none" w:sz="0" w:space="0" w:color="auto"/>
        <w:left w:val="none" w:sz="0" w:space="0" w:color="auto"/>
        <w:bottom w:val="none" w:sz="0" w:space="0" w:color="auto"/>
        <w:right w:val="none" w:sz="0" w:space="0" w:color="auto"/>
      </w:divBdr>
    </w:div>
    <w:div w:id="746071784">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72938025">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350237">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37429447">
      <w:bodyDiv w:val="1"/>
      <w:marLeft w:val="0"/>
      <w:marRight w:val="0"/>
      <w:marTop w:val="0"/>
      <w:marBottom w:val="0"/>
      <w:divBdr>
        <w:top w:val="none" w:sz="0" w:space="0" w:color="auto"/>
        <w:left w:val="none" w:sz="0" w:space="0" w:color="auto"/>
        <w:bottom w:val="none" w:sz="0" w:space="0" w:color="auto"/>
        <w:right w:val="none" w:sz="0" w:space="0" w:color="auto"/>
      </w:divBdr>
    </w:div>
    <w:div w:id="840240733">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1744498">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3632830">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989792870">
      <w:bodyDiv w:val="1"/>
      <w:marLeft w:val="0"/>
      <w:marRight w:val="0"/>
      <w:marTop w:val="0"/>
      <w:marBottom w:val="0"/>
      <w:divBdr>
        <w:top w:val="none" w:sz="0" w:space="0" w:color="auto"/>
        <w:left w:val="none" w:sz="0" w:space="0" w:color="auto"/>
        <w:bottom w:val="none" w:sz="0" w:space="0" w:color="auto"/>
        <w:right w:val="none" w:sz="0" w:space="0" w:color="auto"/>
      </w:divBdr>
    </w:div>
    <w:div w:id="991638188">
      <w:bodyDiv w:val="1"/>
      <w:marLeft w:val="0"/>
      <w:marRight w:val="0"/>
      <w:marTop w:val="0"/>
      <w:marBottom w:val="0"/>
      <w:divBdr>
        <w:top w:val="none" w:sz="0" w:space="0" w:color="auto"/>
        <w:left w:val="none" w:sz="0" w:space="0" w:color="auto"/>
        <w:bottom w:val="none" w:sz="0" w:space="0" w:color="auto"/>
        <w:right w:val="none" w:sz="0" w:space="0" w:color="auto"/>
      </w:divBdr>
    </w:div>
    <w:div w:id="995769102">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2336197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37779185">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1999627">
      <w:bodyDiv w:val="1"/>
      <w:marLeft w:val="0"/>
      <w:marRight w:val="0"/>
      <w:marTop w:val="0"/>
      <w:marBottom w:val="0"/>
      <w:divBdr>
        <w:top w:val="none" w:sz="0" w:space="0" w:color="auto"/>
        <w:left w:val="none" w:sz="0" w:space="0" w:color="auto"/>
        <w:bottom w:val="none" w:sz="0" w:space="0" w:color="auto"/>
        <w:right w:val="none" w:sz="0" w:space="0" w:color="auto"/>
      </w:divBdr>
    </w:div>
    <w:div w:id="1053433135">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082482607">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2189912">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04420156">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7083241">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0582484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15433928">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76213588">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293634562">
      <w:bodyDiv w:val="1"/>
      <w:marLeft w:val="0"/>
      <w:marRight w:val="0"/>
      <w:marTop w:val="0"/>
      <w:marBottom w:val="0"/>
      <w:divBdr>
        <w:top w:val="none" w:sz="0" w:space="0" w:color="auto"/>
        <w:left w:val="none" w:sz="0" w:space="0" w:color="auto"/>
        <w:bottom w:val="none" w:sz="0" w:space="0" w:color="auto"/>
        <w:right w:val="none" w:sz="0" w:space="0" w:color="auto"/>
      </w:divBdr>
    </w:div>
    <w:div w:id="1302030016">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04890725">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6030869">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27131799">
      <w:bodyDiv w:val="1"/>
      <w:marLeft w:val="0"/>
      <w:marRight w:val="0"/>
      <w:marTop w:val="0"/>
      <w:marBottom w:val="0"/>
      <w:divBdr>
        <w:top w:val="none" w:sz="0" w:space="0" w:color="auto"/>
        <w:left w:val="none" w:sz="0" w:space="0" w:color="auto"/>
        <w:bottom w:val="none" w:sz="0" w:space="0" w:color="auto"/>
        <w:right w:val="none" w:sz="0" w:space="0" w:color="auto"/>
      </w:divBdr>
    </w:div>
    <w:div w:id="1331565829">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37224217">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84794273">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392576827">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1410992">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487478735">
      <w:bodyDiv w:val="1"/>
      <w:marLeft w:val="0"/>
      <w:marRight w:val="0"/>
      <w:marTop w:val="0"/>
      <w:marBottom w:val="0"/>
      <w:divBdr>
        <w:top w:val="none" w:sz="0" w:space="0" w:color="auto"/>
        <w:left w:val="none" w:sz="0" w:space="0" w:color="auto"/>
        <w:bottom w:val="none" w:sz="0" w:space="0" w:color="auto"/>
        <w:right w:val="none" w:sz="0" w:space="0" w:color="auto"/>
      </w:divBdr>
    </w:div>
    <w:div w:id="1503082228">
      <w:bodyDiv w:val="1"/>
      <w:marLeft w:val="0"/>
      <w:marRight w:val="0"/>
      <w:marTop w:val="0"/>
      <w:marBottom w:val="0"/>
      <w:divBdr>
        <w:top w:val="none" w:sz="0" w:space="0" w:color="auto"/>
        <w:left w:val="none" w:sz="0" w:space="0" w:color="auto"/>
        <w:bottom w:val="none" w:sz="0" w:space="0" w:color="auto"/>
        <w:right w:val="none" w:sz="0" w:space="0" w:color="auto"/>
      </w:divBdr>
    </w:div>
    <w:div w:id="1504128700">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4946060">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50609966">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592472582">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3150515">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1855063">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83118612">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224626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552274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028867">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27947932">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17188413">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46019566">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194123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89146395">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4800942">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53126303">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88052078">
      <w:bodyDiv w:val="1"/>
      <w:marLeft w:val="0"/>
      <w:marRight w:val="0"/>
      <w:marTop w:val="0"/>
      <w:marBottom w:val="0"/>
      <w:divBdr>
        <w:top w:val="none" w:sz="0" w:space="0" w:color="auto"/>
        <w:left w:val="none" w:sz="0" w:space="0" w:color="auto"/>
        <w:bottom w:val="none" w:sz="0" w:space="0" w:color="auto"/>
        <w:right w:val="none" w:sz="0" w:space="0" w:color="auto"/>
      </w:divBdr>
    </w:div>
    <w:div w:id="1995989285">
      <w:bodyDiv w:val="1"/>
      <w:marLeft w:val="0"/>
      <w:marRight w:val="0"/>
      <w:marTop w:val="0"/>
      <w:marBottom w:val="0"/>
      <w:divBdr>
        <w:top w:val="none" w:sz="0" w:space="0" w:color="auto"/>
        <w:left w:val="none" w:sz="0" w:space="0" w:color="auto"/>
        <w:bottom w:val="none" w:sz="0" w:space="0" w:color="auto"/>
        <w:right w:val="none" w:sz="0" w:space="0" w:color="auto"/>
      </w:divBdr>
    </w:div>
    <w:div w:id="2009020792">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46101166">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78437065">
      <w:bodyDiv w:val="1"/>
      <w:marLeft w:val="0"/>
      <w:marRight w:val="0"/>
      <w:marTop w:val="0"/>
      <w:marBottom w:val="0"/>
      <w:divBdr>
        <w:top w:val="none" w:sz="0" w:space="0" w:color="auto"/>
        <w:left w:val="none" w:sz="0" w:space="0" w:color="auto"/>
        <w:bottom w:val="none" w:sz="0" w:space="0" w:color="auto"/>
        <w:right w:val="none" w:sz="0" w:space="0" w:color="auto"/>
      </w:divBdr>
    </w:div>
    <w:div w:id="2087220983">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 w:id="21456618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FD13F-F93A-46D1-94D5-C2C4BB73B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52</Pages>
  <Words>12888</Words>
  <Characters>73465</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25</cp:revision>
  <cp:lastPrinted>2023-04-08T08:08:00Z</cp:lastPrinted>
  <dcterms:created xsi:type="dcterms:W3CDTF">2023-04-05T05:25:00Z</dcterms:created>
  <dcterms:modified xsi:type="dcterms:W3CDTF">2025-02-05T06:35:00Z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